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B94" w:rsidRPr="00EA08C3" w:rsidRDefault="00165B94" w:rsidP="00EA08C3">
      <w:pPr>
        <w:ind w:left="2124" w:firstLine="708"/>
        <w:jc w:val="both"/>
        <w:rPr>
          <w:b/>
          <w:bCs/>
        </w:rPr>
      </w:pPr>
      <w:r>
        <w:rPr>
          <w:b/>
          <w:bCs/>
        </w:rPr>
        <w:t xml:space="preserve">         </w:t>
      </w:r>
      <w:r w:rsidRPr="00EA08C3">
        <w:rPr>
          <w:b/>
          <w:bCs/>
        </w:rPr>
        <w:t xml:space="preserve"> .../2016.(V.19.) Kt. számú határozattervezet melléklete</w:t>
      </w:r>
    </w:p>
    <w:p w:rsidR="00165B94" w:rsidRPr="00212E21" w:rsidRDefault="00165B94" w:rsidP="00443A19">
      <w:pPr>
        <w:jc w:val="both"/>
      </w:pPr>
    </w:p>
    <w:p w:rsidR="00165B94" w:rsidRPr="00212E21" w:rsidRDefault="00165B94" w:rsidP="00443A19">
      <w:pPr>
        <w:jc w:val="both"/>
        <w:rPr>
          <w:b/>
          <w:bCs/>
          <w:sz w:val="32"/>
          <w:szCs w:val="32"/>
        </w:rPr>
      </w:pPr>
    </w:p>
    <w:p w:rsidR="00165B94" w:rsidRPr="00212E21" w:rsidRDefault="00165B94" w:rsidP="00443A19">
      <w:pPr>
        <w:jc w:val="both"/>
        <w:rPr>
          <w:b/>
          <w:bCs/>
          <w:sz w:val="36"/>
          <w:szCs w:val="36"/>
        </w:rPr>
      </w:pPr>
    </w:p>
    <w:p w:rsidR="00165B94" w:rsidRPr="00FA1180" w:rsidRDefault="00165B94" w:rsidP="00443A19">
      <w:pPr>
        <w:jc w:val="center"/>
        <w:outlineLvl w:val="0"/>
        <w:rPr>
          <w:b/>
          <w:bCs/>
          <w:sz w:val="40"/>
          <w:szCs w:val="40"/>
        </w:rPr>
      </w:pPr>
      <w:r w:rsidRPr="00FA1180">
        <w:rPr>
          <w:b/>
          <w:bCs/>
          <w:sz w:val="40"/>
          <w:szCs w:val="40"/>
        </w:rPr>
        <w:t xml:space="preserve">NYÍRVIDÉK KÉPZŐ KÖZPONT </w:t>
      </w:r>
    </w:p>
    <w:p w:rsidR="00165B94" w:rsidRPr="00FA1180" w:rsidRDefault="00165B94" w:rsidP="00443A19">
      <w:pPr>
        <w:jc w:val="center"/>
        <w:outlineLvl w:val="0"/>
        <w:rPr>
          <w:b/>
          <w:bCs/>
          <w:sz w:val="40"/>
          <w:szCs w:val="40"/>
        </w:rPr>
      </w:pPr>
      <w:r w:rsidRPr="00FA1180">
        <w:rPr>
          <w:b/>
          <w:bCs/>
          <w:sz w:val="40"/>
          <w:szCs w:val="40"/>
        </w:rPr>
        <w:t>KÖZHASZNÚ NONPROFIT KFT.</w:t>
      </w:r>
    </w:p>
    <w:p w:rsidR="00165B94" w:rsidRPr="00FA1180" w:rsidRDefault="00165B94" w:rsidP="00443A19">
      <w:pPr>
        <w:jc w:val="center"/>
        <w:rPr>
          <w:b/>
          <w:bCs/>
        </w:rPr>
      </w:pPr>
    </w:p>
    <w:p w:rsidR="00165B94" w:rsidRPr="00FA1180" w:rsidRDefault="00165B94" w:rsidP="00443A19">
      <w:pPr>
        <w:jc w:val="center"/>
        <w:outlineLvl w:val="0"/>
        <w:rPr>
          <w:b/>
          <w:bCs/>
          <w:sz w:val="28"/>
          <w:szCs w:val="28"/>
        </w:rPr>
      </w:pPr>
      <w:r w:rsidRPr="00FA1180">
        <w:rPr>
          <w:b/>
          <w:bCs/>
          <w:sz w:val="28"/>
          <w:szCs w:val="28"/>
        </w:rPr>
        <w:t>4400 Nyíregyháza, Árok u. 53.</w:t>
      </w:r>
    </w:p>
    <w:p w:rsidR="00165B94" w:rsidRPr="00FA1180" w:rsidRDefault="00165B94" w:rsidP="00443A19">
      <w:pPr>
        <w:jc w:val="center"/>
        <w:rPr>
          <w:b/>
          <w:bCs/>
          <w:sz w:val="28"/>
          <w:szCs w:val="28"/>
        </w:rPr>
      </w:pPr>
      <w:r w:rsidRPr="00FA1180">
        <w:rPr>
          <w:b/>
          <w:bCs/>
          <w:sz w:val="28"/>
          <w:szCs w:val="28"/>
        </w:rPr>
        <w:t>Cégjegyzékszám: 15-09-073868</w:t>
      </w:r>
    </w:p>
    <w:p w:rsidR="00165B94" w:rsidRPr="00FA1180" w:rsidRDefault="00165B94" w:rsidP="00443A19">
      <w:pPr>
        <w:jc w:val="center"/>
        <w:rPr>
          <w:b/>
          <w:bCs/>
          <w:sz w:val="28"/>
          <w:szCs w:val="28"/>
        </w:rPr>
      </w:pPr>
      <w:r w:rsidRPr="00FA1180">
        <w:rPr>
          <w:b/>
          <w:bCs/>
          <w:sz w:val="28"/>
          <w:szCs w:val="28"/>
        </w:rPr>
        <w:t>Statisztikai számjel: 14644610-8532-572-15</w:t>
      </w:r>
    </w:p>
    <w:p w:rsidR="00165B94" w:rsidRPr="00FA1180" w:rsidRDefault="00165B94" w:rsidP="00443A19">
      <w:pPr>
        <w:jc w:val="center"/>
        <w:rPr>
          <w:b/>
          <w:bCs/>
          <w:sz w:val="36"/>
          <w:szCs w:val="36"/>
        </w:rPr>
      </w:pP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overflowPunct w:val="0"/>
        <w:autoSpaceDE w:val="0"/>
        <w:autoSpaceDN w:val="0"/>
        <w:adjustRightInd w:val="0"/>
        <w:jc w:val="center"/>
        <w:textAlignment w:val="baseline"/>
        <w:rPr>
          <w:b/>
          <w:bCs/>
          <w:sz w:val="44"/>
          <w:szCs w:val="44"/>
        </w:rPr>
      </w:pPr>
      <w:r>
        <w:rPr>
          <w:b/>
          <w:bCs/>
          <w:sz w:val="44"/>
          <w:szCs w:val="44"/>
        </w:rPr>
        <w:t>2015</w:t>
      </w:r>
      <w:r w:rsidRPr="00FA1180">
        <w:rPr>
          <w:b/>
          <w:bCs/>
          <w:sz w:val="44"/>
          <w:szCs w:val="44"/>
        </w:rPr>
        <w:t xml:space="preserve">. ÉVI EGYSZERŰSÍTETT </w:t>
      </w:r>
    </w:p>
    <w:p w:rsidR="00165B94" w:rsidRPr="00FA1180" w:rsidRDefault="00165B94" w:rsidP="00443A19">
      <w:pPr>
        <w:overflowPunct w:val="0"/>
        <w:autoSpaceDE w:val="0"/>
        <w:autoSpaceDN w:val="0"/>
        <w:adjustRightInd w:val="0"/>
        <w:jc w:val="center"/>
        <w:textAlignment w:val="baseline"/>
        <w:rPr>
          <w:b/>
          <w:bCs/>
          <w:sz w:val="44"/>
          <w:szCs w:val="44"/>
        </w:rPr>
      </w:pPr>
      <w:r w:rsidRPr="00FA1180">
        <w:rPr>
          <w:b/>
          <w:bCs/>
          <w:sz w:val="44"/>
          <w:szCs w:val="44"/>
        </w:rPr>
        <w:t>ÉVES BESZÁMOLÓ</w:t>
      </w:r>
    </w:p>
    <w:p w:rsidR="00165B94" w:rsidRPr="00FA1180" w:rsidRDefault="00165B94" w:rsidP="00443A19">
      <w:pPr>
        <w:overflowPunct w:val="0"/>
        <w:autoSpaceDE w:val="0"/>
        <w:autoSpaceDN w:val="0"/>
        <w:adjustRightInd w:val="0"/>
        <w:jc w:val="center"/>
        <w:textAlignment w:val="baseline"/>
        <w:rPr>
          <w:b/>
          <w:bCs/>
          <w:sz w:val="44"/>
          <w:szCs w:val="44"/>
        </w:rPr>
      </w:pPr>
    </w:p>
    <w:p w:rsidR="00165B94" w:rsidRPr="00FA1180" w:rsidRDefault="00165B94" w:rsidP="00443A19">
      <w:pPr>
        <w:overflowPunct w:val="0"/>
        <w:autoSpaceDE w:val="0"/>
        <w:autoSpaceDN w:val="0"/>
        <w:adjustRightInd w:val="0"/>
        <w:textAlignment w:val="baseline"/>
        <w:rPr>
          <w:sz w:val="44"/>
          <w:szCs w:val="44"/>
        </w:rPr>
      </w:pP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center"/>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outlineLvl w:val="0"/>
      </w:pPr>
      <w:r>
        <w:t>Kelt: Nyíregyháza, 2016</w:t>
      </w:r>
      <w:r w:rsidRPr="00FA1180">
        <w:t xml:space="preserve">. </w:t>
      </w:r>
      <w:r>
        <w:t>áprili</w:t>
      </w:r>
      <w:r w:rsidRPr="00FA1180">
        <w:t xml:space="preserve">s </w:t>
      </w:r>
      <w:r>
        <w:t>30</w:t>
      </w:r>
      <w:r w:rsidRPr="00FA1180">
        <w:t xml:space="preserve">. </w:t>
      </w:r>
    </w:p>
    <w:p w:rsidR="00165B94" w:rsidRPr="00FA1180" w:rsidRDefault="00165B94" w:rsidP="00443A19">
      <w:pPr>
        <w:jc w:val="both"/>
      </w:pPr>
    </w:p>
    <w:p w:rsidR="00165B94" w:rsidRPr="00FA1180" w:rsidRDefault="00165B94" w:rsidP="00443A19">
      <w:pPr>
        <w:jc w:val="both"/>
      </w:pPr>
      <w:r w:rsidRPr="00FA1180">
        <w:tab/>
      </w:r>
      <w:r w:rsidRPr="00FA1180">
        <w:tab/>
      </w:r>
      <w:r w:rsidRPr="00FA1180">
        <w:tab/>
      </w:r>
      <w:r w:rsidRPr="00FA1180">
        <w:tab/>
      </w:r>
      <w:r w:rsidRPr="00FA1180">
        <w:tab/>
      </w:r>
      <w:r w:rsidRPr="00FA1180">
        <w:tab/>
      </w:r>
      <w:r w:rsidRPr="00FA1180">
        <w:tab/>
      </w:r>
      <w:r w:rsidRPr="00FA1180">
        <w:tab/>
        <w:t>…..………………………………..</w:t>
      </w:r>
    </w:p>
    <w:p w:rsidR="00165B94" w:rsidRPr="00FA1180" w:rsidRDefault="00165B94" w:rsidP="00443A19">
      <w:pPr>
        <w:ind w:left="5664"/>
        <w:outlineLvl w:val="0"/>
      </w:pPr>
      <w:r w:rsidRPr="00FA1180">
        <w:t xml:space="preserve">        Gaszperné Román Margit</w:t>
      </w:r>
    </w:p>
    <w:p w:rsidR="00165B94" w:rsidRPr="00FA1180" w:rsidRDefault="00165B94" w:rsidP="00443A19">
      <w:pPr>
        <w:ind w:left="5664" w:firstLine="708"/>
      </w:pPr>
      <w:r w:rsidRPr="00FA1180">
        <w:t xml:space="preserve">           ügyvezető</w:t>
      </w: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tabs>
          <w:tab w:val="left" w:pos="1276"/>
        </w:tabs>
        <w:autoSpaceDE w:val="0"/>
        <w:autoSpaceDN w:val="0"/>
        <w:adjustRightInd w:val="0"/>
        <w:rPr>
          <w:sz w:val="28"/>
          <w:szCs w:val="28"/>
        </w:rPr>
      </w:pPr>
      <w:r w:rsidRPr="00FA1180">
        <w:br w:type="page"/>
      </w:r>
      <w:bookmarkStart w:id="0" w:name="_MON_1334565142"/>
      <w:bookmarkEnd w:id="0"/>
      <w:ins w:id="1" w:author="Szerző" w:date="2016-05-10T13:18:00Z">
        <w:r w:rsidRPr="00FA1180">
          <w:object w:dxaOrig="9569" w:dyaOrig="11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78.5pt;height:593.25pt" o:ole="">
              <v:imagedata r:id="rId7" o:title=""/>
            </v:shape>
            <o:OLEObject Type="Embed" ProgID="Excel.Sheet.8" ShapeID="_x0000_i1033" DrawAspect="Content" ObjectID="_1524460852" r:id="rId8"/>
          </w:object>
        </w:r>
      </w:ins>
      <w:r w:rsidRPr="00FA1180">
        <w:br w:type="page"/>
      </w:r>
      <w:bookmarkStart w:id="2" w:name="_MON_1271959375"/>
      <w:bookmarkEnd w:id="2"/>
      <w:ins w:id="3" w:author="Szerző" w:date="2016-05-10T13:18:00Z">
        <w:r w:rsidRPr="00FA1180">
          <w:rPr>
            <w:sz w:val="28"/>
            <w:szCs w:val="28"/>
          </w:rPr>
          <w:object w:dxaOrig="9507" w:dyaOrig="12118">
            <v:shape id="_x0000_i1034" type="#_x0000_t75" style="width:475.5pt;height:606pt" o:ole="">
              <v:imagedata r:id="rId9" o:title=""/>
            </v:shape>
            <o:OLEObject Type="Embed" ProgID="Excel.Sheet.8" ShapeID="_x0000_i1034" DrawAspect="Content" ObjectID="_1524460853" r:id="rId10"/>
          </w:object>
        </w:r>
      </w:ins>
    </w:p>
    <w:p w:rsidR="00165B94" w:rsidRPr="00FA1180" w:rsidRDefault="00165B94" w:rsidP="00443A19">
      <w:pPr>
        <w:jc w:val="center"/>
        <w:rPr>
          <w:b/>
          <w:bCs/>
        </w:rPr>
      </w:pPr>
      <w:r w:rsidRPr="00FA1180">
        <w:rPr>
          <w:sz w:val="28"/>
          <w:szCs w:val="28"/>
        </w:rPr>
        <w:br w:type="page"/>
      </w:r>
    </w:p>
    <w:p w:rsidR="00165B94" w:rsidRPr="00FA1180" w:rsidRDefault="00165B94" w:rsidP="00443A19">
      <w:pPr>
        <w:jc w:val="center"/>
        <w:rPr>
          <w:b/>
          <w:bCs/>
          <w:sz w:val="36"/>
          <w:szCs w:val="36"/>
        </w:rPr>
      </w:pPr>
    </w:p>
    <w:p w:rsidR="00165B94" w:rsidRPr="00FA1180" w:rsidRDefault="00165B94" w:rsidP="00443A19">
      <w:pPr>
        <w:jc w:val="center"/>
        <w:rPr>
          <w:b/>
          <w:bCs/>
          <w:sz w:val="36"/>
          <w:szCs w:val="36"/>
        </w:rPr>
      </w:pPr>
    </w:p>
    <w:p w:rsidR="00165B94" w:rsidRPr="00FA1180" w:rsidRDefault="00165B94" w:rsidP="00443A19">
      <w:pPr>
        <w:jc w:val="center"/>
        <w:rPr>
          <w:b/>
          <w:bCs/>
          <w:sz w:val="36"/>
          <w:szCs w:val="36"/>
        </w:rPr>
      </w:pPr>
    </w:p>
    <w:p w:rsidR="00165B94" w:rsidRPr="00FA1180" w:rsidRDefault="00165B94" w:rsidP="00443A19">
      <w:pPr>
        <w:jc w:val="center"/>
        <w:rPr>
          <w:b/>
          <w:bCs/>
          <w:sz w:val="36"/>
          <w:szCs w:val="36"/>
        </w:rPr>
      </w:pPr>
    </w:p>
    <w:p w:rsidR="00165B94" w:rsidRPr="00FA1180" w:rsidRDefault="00165B94" w:rsidP="00443A19">
      <w:pPr>
        <w:jc w:val="center"/>
        <w:rPr>
          <w:b/>
          <w:bCs/>
          <w:sz w:val="36"/>
          <w:szCs w:val="36"/>
        </w:rPr>
      </w:pPr>
    </w:p>
    <w:p w:rsidR="00165B94" w:rsidRPr="00FA1180" w:rsidRDefault="00165B94" w:rsidP="00443A19">
      <w:pPr>
        <w:jc w:val="center"/>
        <w:rPr>
          <w:b/>
          <w:bCs/>
          <w:sz w:val="36"/>
          <w:szCs w:val="36"/>
        </w:rPr>
      </w:pP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keepNext/>
        <w:overflowPunct w:val="0"/>
        <w:autoSpaceDE w:val="0"/>
        <w:autoSpaceDN w:val="0"/>
        <w:adjustRightInd w:val="0"/>
        <w:jc w:val="center"/>
        <w:textAlignment w:val="baseline"/>
        <w:outlineLvl w:val="0"/>
        <w:rPr>
          <w:b/>
          <w:bCs/>
          <w:sz w:val="48"/>
          <w:szCs w:val="48"/>
        </w:rPr>
      </w:pPr>
      <w:r w:rsidRPr="00FA1180">
        <w:rPr>
          <w:b/>
          <w:bCs/>
          <w:sz w:val="48"/>
          <w:szCs w:val="48"/>
        </w:rPr>
        <w:t xml:space="preserve">KIEGÉSZÍTŐ MELLÉKLET </w:t>
      </w:r>
    </w:p>
    <w:p w:rsidR="00165B94" w:rsidRPr="00FA1180" w:rsidRDefault="00165B94" w:rsidP="00443A19">
      <w:pPr>
        <w:keepNext/>
        <w:overflowPunct w:val="0"/>
        <w:autoSpaceDE w:val="0"/>
        <w:autoSpaceDN w:val="0"/>
        <w:adjustRightInd w:val="0"/>
        <w:jc w:val="center"/>
        <w:textAlignment w:val="baseline"/>
        <w:outlineLvl w:val="8"/>
        <w:rPr>
          <w:b/>
          <w:bCs/>
          <w:sz w:val="40"/>
          <w:szCs w:val="40"/>
        </w:rPr>
      </w:pPr>
      <w:r w:rsidRPr="00FA1180">
        <w:rPr>
          <w:b/>
          <w:bCs/>
          <w:sz w:val="40"/>
          <w:szCs w:val="40"/>
        </w:rPr>
        <w:t xml:space="preserve">a </w:t>
      </w:r>
    </w:p>
    <w:p w:rsidR="00165B94" w:rsidRPr="00FA1180" w:rsidRDefault="00165B94" w:rsidP="00443A19">
      <w:pPr>
        <w:keepNext/>
        <w:overflowPunct w:val="0"/>
        <w:autoSpaceDE w:val="0"/>
        <w:autoSpaceDN w:val="0"/>
        <w:adjustRightInd w:val="0"/>
        <w:jc w:val="center"/>
        <w:textAlignment w:val="baseline"/>
        <w:outlineLvl w:val="8"/>
        <w:rPr>
          <w:b/>
          <w:bCs/>
          <w:sz w:val="40"/>
          <w:szCs w:val="40"/>
        </w:rPr>
      </w:pPr>
      <w:r w:rsidRPr="00FA1180">
        <w:rPr>
          <w:b/>
          <w:bCs/>
          <w:sz w:val="40"/>
          <w:szCs w:val="40"/>
        </w:rPr>
        <w:t xml:space="preserve">NYÍRVIDÉK KÉPZŐ KÖZPONT </w:t>
      </w:r>
    </w:p>
    <w:p w:rsidR="00165B94" w:rsidRPr="00FA1180" w:rsidRDefault="00165B94" w:rsidP="00443A19">
      <w:pPr>
        <w:keepNext/>
        <w:overflowPunct w:val="0"/>
        <w:autoSpaceDE w:val="0"/>
        <w:autoSpaceDN w:val="0"/>
        <w:adjustRightInd w:val="0"/>
        <w:jc w:val="center"/>
        <w:textAlignment w:val="baseline"/>
        <w:outlineLvl w:val="8"/>
        <w:rPr>
          <w:b/>
          <w:bCs/>
          <w:sz w:val="40"/>
          <w:szCs w:val="40"/>
        </w:rPr>
      </w:pPr>
      <w:r w:rsidRPr="00FA1180">
        <w:rPr>
          <w:b/>
          <w:bCs/>
          <w:sz w:val="40"/>
          <w:szCs w:val="40"/>
        </w:rPr>
        <w:t>NONPROFIT KFT.</w:t>
      </w:r>
    </w:p>
    <w:p w:rsidR="00165B94" w:rsidRPr="00FA1180" w:rsidRDefault="00165B94" w:rsidP="00443A19">
      <w:pPr>
        <w:overflowPunct w:val="0"/>
        <w:autoSpaceDE w:val="0"/>
        <w:autoSpaceDN w:val="0"/>
        <w:adjustRightInd w:val="0"/>
        <w:jc w:val="center"/>
        <w:textAlignment w:val="baseline"/>
        <w:rPr>
          <w:b/>
          <w:bCs/>
          <w:sz w:val="40"/>
          <w:szCs w:val="40"/>
        </w:rPr>
      </w:pPr>
    </w:p>
    <w:p w:rsidR="00165B94" w:rsidRPr="00FA1180" w:rsidRDefault="00165B94" w:rsidP="00443A19">
      <w:pPr>
        <w:overflowPunct w:val="0"/>
        <w:autoSpaceDE w:val="0"/>
        <w:autoSpaceDN w:val="0"/>
        <w:adjustRightInd w:val="0"/>
        <w:jc w:val="center"/>
        <w:textAlignment w:val="baseline"/>
        <w:rPr>
          <w:b/>
          <w:bCs/>
          <w:sz w:val="40"/>
          <w:szCs w:val="40"/>
        </w:rPr>
      </w:pPr>
      <w:r w:rsidRPr="00FA1180">
        <w:rPr>
          <w:b/>
          <w:bCs/>
          <w:sz w:val="40"/>
          <w:szCs w:val="40"/>
        </w:rPr>
        <w:t>201</w:t>
      </w:r>
      <w:r>
        <w:rPr>
          <w:b/>
          <w:bCs/>
          <w:sz w:val="40"/>
          <w:szCs w:val="40"/>
        </w:rPr>
        <w:t>5</w:t>
      </w:r>
      <w:r w:rsidRPr="00FA1180">
        <w:rPr>
          <w:b/>
          <w:bCs/>
          <w:sz w:val="40"/>
          <w:szCs w:val="40"/>
        </w:rPr>
        <w:t>. évi egyszerűsített éves beszámolójához</w:t>
      </w:r>
    </w:p>
    <w:p w:rsidR="00165B94" w:rsidRPr="00FA1180" w:rsidRDefault="00165B94" w:rsidP="00443A19">
      <w:pPr>
        <w:overflowPunct w:val="0"/>
        <w:autoSpaceDE w:val="0"/>
        <w:autoSpaceDN w:val="0"/>
        <w:adjustRightInd w:val="0"/>
        <w:jc w:val="center"/>
        <w:textAlignment w:val="baseline"/>
        <w:rPr>
          <w:b/>
          <w:bCs/>
          <w:sz w:val="44"/>
          <w:szCs w:val="44"/>
        </w:rPr>
      </w:pPr>
    </w:p>
    <w:p w:rsidR="00165B94" w:rsidRPr="00FA1180" w:rsidRDefault="00165B94" w:rsidP="00443A19">
      <w:pPr>
        <w:overflowPunct w:val="0"/>
        <w:autoSpaceDE w:val="0"/>
        <w:autoSpaceDN w:val="0"/>
        <w:adjustRightInd w:val="0"/>
        <w:textAlignment w:val="baseline"/>
        <w:rPr>
          <w:sz w:val="44"/>
          <w:szCs w:val="44"/>
        </w:rPr>
      </w:pP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center"/>
        <w:textAlignment w:val="baseline"/>
        <w:rPr>
          <w:b/>
          <w:bCs/>
        </w:rPr>
      </w:pPr>
    </w:p>
    <w:p w:rsidR="00165B94" w:rsidRPr="00FA1180" w:rsidRDefault="00165B94" w:rsidP="00443A19">
      <w:pPr>
        <w:overflowPunct w:val="0"/>
        <w:autoSpaceDE w:val="0"/>
        <w:autoSpaceDN w:val="0"/>
        <w:adjustRightInd w:val="0"/>
        <w:jc w:val="center"/>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outlineLvl w:val="0"/>
      </w:pPr>
      <w:r w:rsidRPr="00FA1180">
        <w:t xml:space="preserve">Kelt: Nyíregyháza, </w:t>
      </w:r>
      <w:r>
        <w:t>2016</w:t>
      </w:r>
      <w:r w:rsidRPr="00FA1180">
        <w:t>.</w:t>
      </w:r>
      <w:r>
        <w:t xml:space="preserve"> április 30</w:t>
      </w:r>
      <w:r w:rsidRPr="00FA1180">
        <w:t>.</w:t>
      </w:r>
    </w:p>
    <w:p w:rsidR="00165B94" w:rsidRPr="00FA1180" w:rsidRDefault="00165B94" w:rsidP="00443A19">
      <w:pPr>
        <w:jc w:val="both"/>
      </w:pPr>
    </w:p>
    <w:p w:rsidR="00165B94" w:rsidRPr="00FA1180" w:rsidRDefault="00165B94" w:rsidP="00443A19">
      <w:pPr>
        <w:jc w:val="both"/>
      </w:pPr>
      <w:r w:rsidRPr="00FA1180">
        <w:tab/>
      </w:r>
      <w:r w:rsidRPr="00FA1180">
        <w:tab/>
      </w:r>
      <w:r w:rsidRPr="00FA1180">
        <w:tab/>
      </w:r>
      <w:r w:rsidRPr="00FA1180">
        <w:tab/>
      </w:r>
      <w:r w:rsidRPr="00FA1180">
        <w:tab/>
      </w:r>
      <w:r w:rsidRPr="00FA1180">
        <w:tab/>
      </w:r>
      <w:r w:rsidRPr="00FA1180">
        <w:tab/>
      </w:r>
      <w:r w:rsidRPr="00FA1180">
        <w:tab/>
        <w:t>…..………………………………..</w:t>
      </w:r>
    </w:p>
    <w:p w:rsidR="00165B94" w:rsidRPr="00FA1180" w:rsidRDefault="00165B94" w:rsidP="00443A19">
      <w:pPr>
        <w:ind w:left="5664"/>
        <w:outlineLvl w:val="0"/>
      </w:pPr>
      <w:r w:rsidRPr="00FA1180">
        <w:t xml:space="preserve">         Gaszperné Román Margit</w:t>
      </w:r>
    </w:p>
    <w:p w:rsidR="00165B94" w:rsidRPr="00FA1180" w:rsidRDefault="00165B94" w:rsidP="00443A19">
      <w:pPr>
        <w:ind w:left="5664" w:firstLine="708"/>
        <w:rPr>
          <w:b/>
          <w:bCs/>
        </w:rPr>
      </w:pPr>
      <w:r w:rsidRPr="00FA1180">
        <w:t xml:space="preserve">           ügyvezető</w:t>
      </w:r>
    </w:p>
    <w:p w:rsidR="00165B94" w:rsidRPr="00FA1180" w:rsidRDefault="00165B94" w:rsidP="00443A19">
      <w:pPr>
        <w:overflowPunct w:val="0"/>
        <w:autoSpaceDE w:val="0"/>
        <w:autoSpaceDN w:val="0"/>
        <w:adjustRightInd w:val="0"/>
        <w:spacing w:before="120"/>
        <w:jc w:val="center"/>
        <w:textAlignment w:val="baseline"/>
        <w:outlineLvl w:val="0"/>
        <w:rPr>
          <w:b/>
          <w:bCs/>
        </w:rPr>
      </w:pPr>
      <w:r w:rsidRPr="00FA1180">
        <w:rPr>
          <w:b/>
          <w:bCs/>
        </w:rPr>
        <w:br w:type="page"/>
      </w:r>
    </w:p>
    <w:p w:rsidR="00165B94" w:rsidRPr="00FA1180" w:rsidRDefault="00165B94" w:rsidP="00443A19">
      <w:pPr>
        <w:keepNext/>
        <w:overflowPunct w:val="0"/>
        <w:autoSpaceDE w:val="0"/>
        <w:autoSpaceDN w:val="0"/>
        <w:adjustRightInd w:val="0"/>
        <w:spacing w:before="120" w:after="120"/>
        <w:jc w:val="center"/>
        <w:textAlignment w:val="baseline"/>
        <w:outlineLvl w:val="0"/>
        <w:rPr>
          <w:b/>
          <w:bCs/>
        </w:rPr>
      </w:pPr>
      <w:bookmarkStart w:id="4" w:name="_Toc134438702"/>
      <w:r w:rsidRPr="00FA1180">
        <w:rPr>
          <w:b/>
          <w:bCs/>
        </w:rPr>
        <w:t>I. ÁLTALÁNOS RÉSZ</w:t>
      </w:r>
      <w:bookmarkEnd w:id="4"/>
    </w:p>
    <w:p w:rsidR="00165B94" w:rsidRPr="00FA1180" w:rsidRDefault="00165B94" w:rsidP="00443A19">
      <w:pPr>
        <w:keepNext/>
        <w:overflowPunct w:val="0"/>
        <w:autoSpaceDE w:val="0"/>
        <w:autoSpaceDN w:val="0"/>
        <w:adjustRightInd w:val="0"/>
        <w:spacing w:before="120" w:after="120"/>
        <w:textAlignment w:val="baseline"/>
        <w:outlineLvl w:val="1"/>
        <w:rPr>
          <w:b/>
          <w:bCs/>
        </w:rPr>
      </w:pPr>
      <w:bookmarkStart w:id="5" w:name="_Toc134438703"/>
      <w:r w:rsidRPr="00FA1180">
        <w:rPr>
          <w:b/>
          <w:bCs/>
        </w:rPr>
        <w:t>1. A társaság bemutatása</w:t>
      </w:r>
      <w:bookmarkEnd w:id="5"/>
    </w:p>
    <w:p w:rsidR="00165B94" w:rsidRPr="00FA1180" w:rsidRDefault="00165B94" w:rsidP="00443A19">
      <w:pPr>
        <w:overflowPunct w:val="0"/>
        <w:autoSpaceDE w:val="0"/>
        <w:autoSpaceDN w:val="0"/>
        <w:adjustRightInd w:val="0"/>
        <w:jc w:val="both"/>
        <w:textAlignment w:val="baseline"/>
        <w:rPr>
          <w:sz w:val="12"/>
          <w:szCs w:val="12"/>
        </w:rPr>
      </w:pPr>
    </w:p>
    <w:tbl>
      <w:tblPr>
        <w:tblW w:w="9426" w:type="dxa"/>
        <w:tblInd w:w="-68" w:type="dxa"/>
        <w:tblLayout w:type="fixed"/>
        <w:tblCellMar>
          <w:left w:w="70" w:type="dxa"/>
          <w:right w:w="70" w:type="dxa"/>
        </w:tblCellMar>
        <w:tblLook w:val="0000"/>
      </w:tblPr>
      <w:tblGrid>
        <w:gridCol w:w="5032"/>
        <w:gridCol w:w="4394"/>
      </w:tblGrid>
      <w:tr w:rsidR="00165B94" w:rsidRPr="00FA1180">
        <w:trPr>
          <w:trHeight w:hRule="exact" w:val="397"/>
        </w:trPr>
        <w:tc>
          <w:tcPr>
            <w:tcW w:w="5032"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A cég neve:</w:t>
            </w:r>
          </w:p>
        </w:tc>
        <w:tc>
          <w:tcPr>
            <w:tcW w:w="4394"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Nyírvidék Képző Központ Nonprofit Kft.</w:t>
            </w:r>
          </w:p>
        </w:tc>
      </w:tr>
      <w:tr w:rsidR="00165B94" w:rsidRPr="00FA1180">
        <w:trPr>
          <w:trHeight w:hRule="exact" w:val="397"/>
        </w:trPr>
        <w:tc>
          <w:tcPr>
            <w:tcW w:w="5032"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Székhelye:</w:t>
            </w:r>
          </w:p>
        </w:tc>
        <w:tc>
          <w:tcPr>
            <w:tcW w:w="4394"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4400 Nyíregyháza, Árok u. 53.</w:t>
            </w:r>
          </w:p>
        </w:tc>
      </w:tr>
      <w:tr w:rsidR="00165B94" w:rsidRPr="00FA1180">
        <w:trPr>
          <w:trHeight w:hRule="exact" w:val="397"/>
        </w:trPr>
        <w:tc>
          <w:tcPr>
            <w:tcW w:w="5032"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Az alapítás éve:</w:t>
            </w:r>
          </w:p>
        </w:tc>
        <w:tc>
          <w:tcPr>
            <w:tcW w:w="4394"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2005</w:t>
            </w:r>
          </w:p>
        </w:tc>
      </w:tr>
      <w:tr w:rsidR="00165B94" w:rsidRPr="00FA1180">
        <w:trPr>
          <w:trHeight w:hRule="exact" w:val="397"/>
        </w:trPr>
        <w:tc>
          <w:tcPr>
            <w:tcW w:w="5032"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A társaság levelezési címe:</w:t>
            </w:r>
          </w:p>
        </w:tc>
        <w:tc>
          <w:tcPr>
            <w:tcW w:w="4394"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4401 Nyíregyháza, Pf. 9.</w:t>
            </w:r>
          </w:p>
        </w:tc>
      </w:tr>
      <w:tr w:rsidR="00165B94" w:rsidRPr="00FA1180">
        <w:trPr>
          <w:trHeight w:hRule="exact" w:val="397"/>
        </w:trPr>
        <w:tc>
          <w:tcPr>
            <w:tcW w:w="5032"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A társaság honlapja:</w:t>
            </w:r>
          </w:p>
        </w:tc>
        <w:tc>
          <w:tcPr>
            <w:tcW w:w="4394" w:type="dxa"/>
            <w:tcBorders>
              <w:top w:val="nil"/>
              <w:left w:val="nil"/>
              <w:bottom w:val="nil"/>
              <w:right w:val="nil"/>
            </w:tcBorders>
            <w:vAlign w:val="center"/>
          </w:tcPr>
          <w:p w:rsidR="00165B94" w:rsidRPr="00FA1180" w:rsidRDefault="00165B94" w:rsidP="00784D53">
            <w:pPr>
              <w:overflowPunct w:val="0"/>
              <w:autoSpaceDE w:val="0"/>
              <w:autoSpaceDN w:val="0"/>
              <w:adjustRightInd w:val="0"/>
              <w:spacing w:before="120"/>
              <w:textAlignment w:val="baseline"/>
            </w:pPr>
            <w:r w:rsidRPr="00FA1180">
              <w:t>www.</w:t>
            </w:r>
            <w:r>
              <w:t>nyvkk</w:t>
            </w:r>
            <w:r w:rsidRPr="00FA1180">
              <w:t>.hu</w:t>
            </w:r>
          </w:p>
        </w:tc>
      </w:tr>
      <w:tr w:rsidR="00165B94" w:rsidRPr="00FA1180">
        <w:tc>
          <w:tcPr>
            <w:tcW w:w="5032"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A vállalkozás képviseletére jogosult személy neve és címe, aki az éves beszámolót köteles aláírni:</w:t>
            </w:r>
          </w:p>
        </w:tc>
        <w:tc>
          <w:tcPr>
            <w:tcW w:w="4394" w:type="dxa"/>
            <w:tcBorders>
              <w:top w:val="nil"/>
              <w:left w:val="nil"/>
              <w:bottom w:val="nil"/>
              <w:right w:val="nil"/>
            </w:tcBorders>
            <w:vAlign w:val="center"/>
          </w:tcPr>
          <w:p w:rsidR="00165B94" w:rsidRPr="00FA1180" w:rsidRDefault="00165B94" w:rsidP="00100626">
            <w:pPr>
              <w:overflowPunct w:val="0"/>
              <w:autoSpaceDE w:val="0"/>
              <w:autoSpaceDN w:val="0"/>
              <w:adjustRightInd w:val="0"/>
              <w:spacing w:before="120"/>
              <w:textAlignment w:val="baseline"/>
            </w:pPr>
            <w:r w:rsidRPr="00FA1180">
              <w:t>Gaszperné Román Margit</w:t>
            </w:r>
          </w:p>
          <w:p w:rsidR="00165B94" w:rsidRPr="00FA1180" w:rsidRDefault="00165B94" w:rsidP="00B25B76">
            <w:pPr>
              <w:overflowPunct w:val="0"/>
              <w:autoSpaceDE w:val="0"/>
              <w:autoSpaceDN w:val="0"/>
              <w:adjustRightInd w:val="0"/>
              <w:spacing w:before="120"/>
              <w:textAlignment w:val="baseline"/>
            </w:pPr>
            <w:r w:rsidRPr="00FA1180">
              <w:t>44</w:t>
            </w:r>
            <w:r>
              <w:t>31</w:t>
            </w:r>
            <w:r w:rsidRPr="00FA1180">
              <w:t xml:space="preserve"> Nyíregyháza, Sikló u. 3.</w:t>
            </w:r>
          </w:p>
        </w:tc>
      </w:tr>
      <w:tr w:rsidR="00165B94" w:rsidRPr="00FA1180">
        <w:tc>
          <w:tcPr>
            <w:tcW w:w="5032" w:type="dxa"/>
            <w:tcBorders>
              <w:top w:val="nil"/>
              <w:left w:val="nil"/>
              <w:bottom w:val="nil"/>
              <w:right w:val="nil"/>
            </w:tcBorders>
          </w:tcPr>
          <w:p w:rsidR="00165B94" w:rsidRPr="00FA1180" w:rsidRDefault="00165B94" w:rsidP="00100626">
            <w:pPr>
              <w:overflowPunct w:val="0"/>
              <w:autoSpaceDE w:val="0"/>
              <w:autoSpaceDN w:val="0"/>
              <w:adjustRightInd w:val="0"/>
              <w:spacing w:before="120"/>
              <w:jc w:val="both"/>
              <w:textAlignment w:val="baseline"/>
            </w:pPr>
            <w:r w:rsidRPr="00FA1180">
              <w:t>A beszámoló összeállításáért felelős személy neve és regisztrációs száma:</w:t>
            </w:r>
          </w:p>
        </w:tc>
        <w:tc>
          <w:tcPr>
            <w:tcW w:w="4394" w:type="dxa"/>
            <w:tcBorders>
              <w:top w:val="nil"/>
              <w:left w:val="nil"/>
              <w:bottom w:val="nil"/>
              <w:right w:val="nil"/>
            </w:tcBorders>
          </w:tcPr>
          <w:p w:rsidR="00165B94" w:rsidRPr="00FA1180" w:rsidRDefault="00165B94" w:rsidP="00100626">
            <w:pPr>
              <w:overflowPunct w:val="0"/>
              <w:autoSpaceDE w:val="0"/>
              <w:autoSpaceDN w:val="0"/>
              <w:adjustRightInd w:val="0"/>
              <w:spacing w:before="120"/>
              <w:jc w:val="both"/>
              <w:textAlignment w:val="baseline"/>
            </w:pPr>
            <w:r w:rsidRPr="00FA1180">
              <w:t>Kutykó Róbert:  175893</w:t>
            </w:r>
          </w:p>
        </w:tc>
      </w:tr>
      <w:tr w:rsidR="00165B94" w:rsidRPr="00FA1180">
        <w:tc>
          <w:tcPr>
            <w:tcW w:w="5032" w:type="dxa"/>
            <w:tcBorders>
              <w:top w:val="nil"/>
              <w:left w:val="nil"/>
              <w:bottom w:val="nil"/>
              <w:right w:val="nil"/>
            </w:tcBorders>
          </w:tcPr>
          <w:p w:rsidR="00165B94" w:rsidRPr="00FA1180" w:rsidRDefault="00165B94" w:rsidP="00100626">
            <w:pPr>
              <w:overflowPunct w:val="0"/>
              <w:autoSpaceDE w:val="0"/>
              <w:autoSpaceDN w:val="0"/>
              <w:adjustRightInd w:val="0"/>
              <w:spacing w:before="120"/>
              <w:jc w:val="both"/>
              <w:textAlignment w:val="baseline"/>
            </w:pPr>
            <w:r w:rsidRPr="00FA1180">
              <w:t>Könyvvizsgáló</w:t>
            </w:r>
          </w:p>
        </w:tc>
        <w:tc>
          <w:tcPr>
            <w:tcW w:w="4394" w:type="dxa"/>
            <w:tcBorders>
              <w:top w:val="nil"/>
              <w:left w:val="nil"/>
              <w:bottom w:val="nil"/>
              <w:right w:val="nil"/>
            </w:tcBorders>
          </w:tcPr>
          <w:p w:rsidR="00165B94" w:rsidRPr="00FA1180" w:rsidRDefault="00165B94" w:rsidP="00100626">
            <w:pPr>
              <w:overflowPunct w:val="0"/>
              <w:autoSpaceDE w:val="0"/>
              <w:autoSpaceDN w:val="0"/>
              <w:adjustRightInd w:val="0"/>
              <w:spacing w:before="120"/>
              <w:textAlignment w:val="baseline"/>
            </w:pPr>
            <w:r w:rsidRPr="00FA1180">
              <w:t>TAX-CONTIR Kft.</w:t>
            </w:r>
          </w:p>
          <w:p w:rsidR="00165B94" w:rsidRPr="00FA1180" w:rsidRDefault="00165B94" w:rsidP="00100626">
            <w:pPr>
              <w:overflowPunct w:val="0"/>
              <w:autoSpaceDE w:val="0"/>
              <w:autoSpaceDN w:val="0"/>
              <w:adjustRightInd w:val="0"/>
              <w:spacing w:before="120"/>
              <w:textAlignment w:val="baseline"/>
            </w:pPr>
            <w:r w:rsidRPr="00FA1180">
              <w:t>székhely: Nyíregyháza, Csipke u. 16.</w:t>
            </w:r>
          </w:p>
          <w:p w:rsidR="00165B94" w:rsidRPr="00FA1180" w:rsidRDefault="00165B94" w:rsidP="00100626">
            <w:pPr>
              <w:overflowPunct w:val="0"/>
              <w:autoSpaceDE w:val="0"/>
              <w:autoSpaceDN w:val="0"/>
              <w:adjustRightInd w:val="0"/>
              <w:spacing w:before="120"/>
              <w:textAlignment w:val="baseline"/>
            </w:pPr>
            <w:r w:rsidRPr="00FA1180">
              <w:t>MKVK. nyilv.száma: 000666</w:t>
            </w:r>
          </w:p>
          <w:p w:rsidR="00165B94" w:rsidRPr="00FA1180" w:rsidRDefault="00165B94" w:rsidP="00100626">
            <w:pPr>
              <w:overflowPunct w:val="0"/>
              <w:autoSpaceDE w:val="0"/>
              <w:autoSpaceDN w:val="0"/>
              <w:adjustRightInd w:val="0"/>
              <w:spacing w:before="120"/>
              <w:ind w:right="-248"/>
              <w:textAlignment w:val="baseline"/>
            </w:pPr>
            <w:r w:rsidRPr="00FA1180">
              <w:t>Hollós András, okleveles könyvvizsgáló, MKVK. tagszáma: 001965</w:t>
            </w:r>
          </w:p>
        </w:tc>
      </w:tr>
    </w:tbl>
    <w:p w:rsidR="00165B94" w:rsidRPr="00FA1180" w:rsidRDefault="00165B94" w:rsidP="00443A19">
      <w:pPr>
        <w:overflowPunct w:val="0"/>
        <w:autoSpaceDE w:val="0"/>
        <w:autoSpaceDN w:val="0"/>
        <w:adjustRightInd w:val="0"/>
        <w:textAlignment w:val="baseline"/>
      </w:pPr>
    </w:p>
    <w:p w:rsidR="00165B94" w:rsidRPr="00FA1180" w:rsidRDefault="00165B94" w:rsidP="00443A19">
      <w:pPr>
        <w:numPr>
          <w:ilvl w:val="12"/>
          <w:numId w:val="0"/>
        </w:numPr>
        <w:tabs>
          <w:tab w:val="left" w:pos="1418"/>
        </w:tabs>
        <w:overflowPunct w:val="0"/>
        <w:autoSpaceDE w:val="0"/>
        <w:autoSpaceDN w:val="0"/>
        <w:adjustRightInd w:val="0"/>
        <w:ind w:left="1418" w:hanging="1418"/>
        <w:textAlignment w:val="baseline"/>
        <w:outlineLvl w:val="0"/>
        <w:rPr>
          <w:b/>
          <w:bCs/>
          <w:u w:val="single"/>
        </w:rPr>
      </w:pPr>
      <w:r w:rsidRPr="00FA1180">
        <w:rPr>
          <w:b/>
          <w:bCs/>
          <w:u w:val="single"/>
        </w:rPr>
        <w:t>Alapítók:</w:t>
      </w:r>
      <w:r w:rsidRPr="00FA1180">
        <w:rPr>
          <w:b/>
          <w:bCs/>
        </w:rPr>
        <w:tab/>
      </w:r>
    </w:p>
    <w:p w:rsidR="00165B94" w:rsidRPr="00FA1180" w:rsidRDefault="00165B94" w:rsidP="00443A19">
      <w:pPr>
        <w:numPr>
          <w:ilvl w:val="12"/>
          <w:numId w:val="0"/>
        </w:numPr>
        <w:overflowPunct w:val="0"/>
        <w:autoSpaceDE w:val="0"/>
        <w:autoSpaceDN w:val="0"/>
        <w:adjustRightInd w:val="0"/>
        <w:jc w:val="center"/>
        <w:textAlignment w:val="baseline"/>
        <w:outlineLvl w:val="0"/>
      </w:pPr>
      <w:r w:rsidRPr="00FA1180">
        <w:t>A jegyzett tőke tulajdonosok szerinti megoszlása</w:t>
      </w:r>
    </w:p>
    <w:p w:rsidR="00165B94" w:rsidRPr="00FA1180" w:rsidRDefault="00165B94" w:rsidP="00443A19">
      <w:pPr>
        <w:numPr>
          <w:ilvl w:val="12"/>
          <w:numId w:val="0"/>
        </w:numPr>
        <w:overflowPunct w:val="0"/>
        <w:autoSpaceDE w:val="0"/>
        <w:autoSpaceDN w:val="0"/>
        <w:adjustRightInd w:val="0"/>
        <w:jc w:val="both"/>
        <w:textAlignment w:val="baseline"/>
      </w:pPr>
    </w:p>
    <w:tbl>
      <w:tblPr>
        <w:tblW w:w="921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5033"/>
        <w:gridCol w:w="2125"/>
        <w:gridCol w:w="2054"/>
      </w:tblGrid>
      <w:tr w:rsidR="00165B94" w:rsidRPr="00FA1180">
        <w:trPr>
          <w:jc w:val="center"/>
        </w:trPr>
        <w:tc>
          <w:tcPr>
            <w:tcW w:w="5033" w:type="dxa"/>
            <w:tcBorders>
              <w:top w:val="single" w:sz="12" w:space="0" w:color="auto"/>
            </w:tcBorders>
            <w:vAlign w:val="center"/>
          </w:tcPr>
          <w:p w:rsidR="00165B94" w:rsidRPr="00FA1180" w:rsidRDefault="00165B94" w:rsidP="00100626">
            <w:pPr>
              <w:numPr>
                <w:ilvl w:val="12"/>
                <w:numId w:val="0"/>
              </w:numPr>
              <w:overflowPunct w:val="0"/>
              <w:autoSpaceDE w:val="0"/>
              <w:autoSpaceDN w:val="0"/>
              <w:adjustRightInd w:val="0"/>
              <w:jc w:val="center"/>
              <w:textAlignment w:val="baseline"/>
            </w:pPr>
            <w:r w:rsidRPr="00FA1180">
              <w:t>Tulajdonos neve</w:t>
            </w:r>
          </w:p>
        </w:tc>
        <w:tc>
          <w:tcPr>
            <w:tcW w:w="2125" w:type="dxa"/>
            <w:tcBorders>
              <w:top w:val="single" w:sz="12" w:space="0" w:color="auto"/>
            </w:tcBorders>
            <w:vAlign w:val="center"/>
          </w:tcPr>
          <w:p w:rsidR="00165B94" w:rsidRPr="00FA1180" w:rsidRDefault="00165B94" w:rsidP="00100626">
            <w:pPr>
              <w:numPr>
                <w:ilvl w:val="12"/>
                <w:numId w:val="0"/>
              </w:numPr>
              <w:overflowPunct w:val="0"/>
              <w:autoSpaceDE w:val="0"/>
              <w:autoSpaceDN w:val="0"/>
              <w:adjustRightInd w:val="0"/>
              <w:jc w:val="center"/>
              <w:textAlignment w:val="baseline"/>
            </w:pPr>
            <w:r w:rsidRPr="00FA1180">
              <w:t xml:space="preserve">Törzstőke </w:t>
            </w:r>
          </w:p>
          <w:p w:rsidR="00165B94" w:rsidRPr="00FA1180" w:rsidRDefault="00165B94" w:rsidP="00100626">
            <w:pPr>
              <w:numPr>
                <w:ilvl w:val="12"/>
                <w:numId w:val="0"/>
              </w:numPr>
              <w:overflowPunct w:val="0"/>
              <w:autoSpaceDE w:val="0"/>
              <w:autoSpaceDN w:val="0"/>
              <w:adjustRightInd w:val="0"/>
              <w:jc w:val="center"/>
              <w:textAlignment w:val="baseline"/>
            </w:pPr>
            <w:r w:rsidRPr="00FA1180">
              <w:t>E Ft-ban</w:t>
            </w:r>
          </w:p>
        </w:tc>
        <w:tc>
          <w:tcPr>
            <w:tcW w:w="2054" w:type="dxa"/>
            <w:tcBorders>
              <w:top w:val="single" w:sz="12" w:space="0" w:color="auto"/>
            </w:tcBorders>
            <w:vAlign w:val="center"/>
          </w:tcPr>
          <w:p w:rsidR="00165B94" w:rsidRPr="00FA1180" w:rsidRDefault="00165B94" w:rsidP="00100626">
            <w:pPr>
              <w:numPr>
                <w:ilvl w:val="12"/>
                <w:numId w:val="0"/>
              </w:numPr>
              <w:overflowPunct w:val="0"/>
              <w:autoSpaceDE w:val="0"/>
              <w:autoSpaceDN w:val="0"/>
              <w:adjustRightInd w:val="0"/>
              <w:jc w:val="center"/>
              <w:textAlignment w:val="baseline"/>
            </w:pPr>
            <w:r w:rsidRPr="00FA1180">
              <w:t xml:space="preserve">Törzstőke </w:t>
            </w:r>
          </w:p>
          <w:p w:rsidR="00165B94" w:rsidRPr="00FA1180" w:rsidRDefault="00165B94" w:rsidP="00100626">
            <w:pPr>
              <w:numPr>
                <w:ilvl w:val="12"/>
                <w:numId w:val="0"/>
              </w:numPr>
              <w:overflowPunct w:val="0"/>
              <w:autoSpaceDE w:val="0"/>
              <w:autoSpaceDN w:val="0"/>
              <w:adjustRightInd w:val="0"/>
              <w:jc w:val="center"/>
              <w:textAlignment w:val="baseline"/>
            </w:pPr>
            <w:r w:rsidRPr="00FA1180">
              <w:t>%-os megoszlása</w:t>
            </w:r>
          </w:p>
        </w:tc>
      </w:tr>
      <w:tr w:rsidR="00165B94" w:rsidRPr="00FA1180">
        <w:trPr>
          <w:jc w:val="center"/>
        </w:trPr>
        <w:tc>
          <w:tcPr>
            <w:tcW w:w="5033" w:type="dxa"/>
            <w:vAlign w:val="center"/>
          </w:tcPr>
          <w:p w:rsidR="00165B94" w:rsidRPr="00FA1180" w:rsidRDefault="00165B94" w:rsidP="00100626">
            <w:pPr>
              <w:numPr>
                <w:ilvl w:val="12"/>
                <w:numId w:val="0"/>
              </w:numPr>
              <w:overflowPunct w:val="0"/>
              <w:autoSpaceDE w:val="0"/>
              <w:autoSpaceDN w:val="0"/>
              <w:adjustRightInd w:val="0"/>
              <w:textAlignment w:val="baseline"/>
            </w:pPr>
            <w:r w:rsidRPr="00FA1180">
              <w:t>Nyíregyháza Megyei Jogú Város Önkormányzata</w:t>
            </w:r>
          </w:p>
        </w:tc>
        <w:tc>
          <w:tcPr>
            <w:tcW w:w="2125" w:type="dxa"/>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2 370</w:t>
            </w:r>
          </w:p>
        </w:tc>
        <w:tc>
          <w:tcPr>
            <w:tcW w:w="2054" w:type="dxa"/>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79</w:t>
            </w:r>
          </w:p>
        </w:tc>
      </w:tr>
      <w:tr w:rsidR="00165B94" w:rsidRPr="00FA1180">
        <w:trPr>
          <w:jc w:val="center"/>
        </w:trPr>
        <w:tc>
          <w:tcPr>
            <w:tcW w:w="5033" w:type="dxa"/>
            <w:vAlign w:val="center"/>
          </w:tcPr>
          <w:p w:rsidR="00165B94" w:rsidRPr="00FA1180" w:rsidRDefault="00165B94" w:rsidP="00100626">
            <w:pPr>
              <w:numPr>
                <w:ilvl w:val="12"/>
                <w:numId w:val="0"/>
              </w:numPr>
              <w:overflowPunct w:val="0"/>
              <w:autoSpaceDE w:val="0"/>
              <w:autoSpaceDN w:val="0"/>
              <w:adjustRightInd w:val="0"/>
              <w:textAlignment w:val="baseline"/>
            </w:pPr>
            <w:r w:rsidRPr="00FA1180">
              <w:t>Nagykálló Város Önkormányzata</w:t>
            </w:r>
          </w:p>
        </w:tc>
        <w:tc>
          <w:tcPr>
            <w:tcW w:w="2125" w:type="dxa"/>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300</w:t>
            </w:r>
          </w:p>
        </w:tc>
        <w:tc>
          <w:tcPr>
            <w:tcW w:w="2054" w:type="dxa"/>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10</w:t>
            </w:r>
          </w:p>
        </w:tc>
      </w:tr>
      <w:tr w:rsidR="00165B94" w:rsidRPr="00FA1180">
        <w:trPr>
          <w:jc w:val="center"/>
        </w:trPr>
        <w:tc>
          <w:tcPr>
            <w:tcW w:w="5033" w:type="dxa"/>
            <w:vAlign w:val="center"/>
          </w:tcPr>
          <w:p w:rsidR="00165B94" w:rsidRPr="00FA1180" w:rsidRDefault="00165B94" w:rsidP="00100626">
            <w:pPr>
              <w:numPr>
                <w:ilvl w:val="12"/>
                <w:numId w:val="0"/>
              </w:numPr>
              <w:overflowPunct w:val="0"/>
              <w:autoSpaceDE w:val="0"/>
              <w:autoSpaceDN w:val="0"/>
              <w:adjustRightInd w:val="0"/>
              <w:textAlignment w:val="baseline"/>
            </w:pPr>
            <w:r w:rsidRPr="00FA1180">
              <w:t>Tiszavasvári Város Önkormányzata</w:t>
            </w:r>
          </w:p>
        </w:tc>
        <w:tc>
          <w:tcPr>
            <w:tcW w:w="2125" w:type="dxa"/>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330</w:t>
            </w:r>
          </w:p>
        </w:tc>
        <w:tc>
          <w:tcPr>
            <w:tcW w:w="2054" w:type="dxa"/>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11</w:t>
            </w:r>
          </w:p>
        </w:tc>
      </w:tr>
      <w:tr w:rsidR="00165B94" w:rsidRPr="00FA1180">
        <w:trPr>
          <w:jc w:val="center"/>
        </w:trPr>
        <w:tc>
          <w:tcPr>
            <w:tcW w:w="5033" w:type="dxa"/>
            <w:tcBorders>
              <w:bottom w:val="single" w:sz="12" w:space="0" w:color="auto"/>
            </w:tcBorders>
            <w:vAlign w:val="center"/>
          </w:tcPr>
          <w:p w:rsidR="00165B94" w:rsidRPr="00FA1180" w:rsidRDefault="00165B94" w:rsidP="00100626">
            <w:pPr>
              <w:numPr>
                <w:ilvl w:val="12"/>
                <w:numId w:val="0"/>
              </w:numPr>
              <w:overflowPunct w:val="0"/>
              <w:autoSpaceDE w:val="0"/>
              <w:autoSpaceDN w:val="0"/>
              <w:adjustRightInd w:val="0"/>
              <w:jc w:val="center"/>
              <w:textAlignment w:val="baseline"/>
            </w:pPr>
            <w:r w:rsidRPr="00FA1180">
              <w:t>Ö s s z e s e n :</w:t>
            </w:r>
          </w:p>
        </w:tc>
        <w:tc>
          <w:tcPr>
            <w:tcW w:w="2125" w:type="dxa"/>
            <w:tcBorders>
              <w:bottom w:val="single" w:sz="12" w:space="0" w:color="auto"/>
            </w:tcBorders>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3 000</w:t>
            </w:r>
          </w:p>
        </w:tc>
        <w:tc>
          <w:tcPr>
            <w:tcW w:w="2054" w:type="dxa"/>
            <w:tcBorders>
              <w:bottom w:val="single" w:sz="12" w:space="0" w:color="auto"/>
            </w:tcBorders>
            <w:vAlign w:val="center"/>
          </w:tcPr>
          <w:p w:rsidR="00165B94" w:rsidRPr="00FA1180" w:rsidRDefault="00165B94" w:rsidP="00100626">
            <w:pPr>
              <w:numPr>
                <w:ilvl w:val="12"/>
                <w:numId w:val="0"/>
              </w:numPr>
              <w:overflowPunct w:val="0"/>
              <w:autoSpaceDE w:val="0"/>
              <w:autoSpaceDN w:val="0"/>
              <w:adjustRightInd w:val="0"/>
              <w:jc w:val="right"/>
              <w:textAlignment w:val="baseline"/>
            </w:pPr>
            <w:r w:rsidRPr="00FA1180">
              <w:t>100</w:t>
            </w:r>
          </w:p>
        </w:tc>
      </w:tr>
    </w:tbl>
    <w:p w:rsidR="00165B94" w:rsidRPr="00FA1180" w:rsidRDefault="00165B94" w:rsidP="00443A19">
      <w:pPr>
        <w:numPr>
          <w:ilvl w:val="12"/>
          <w:numId w:val="0"/>
        </w:numPr>
        <w:overflowPunct w:val="0"/>
        <w:autoSpaceDE w:val="0"/>
        <w:autoSpaceDN w:val="0"/>
        <w:adjustRightInd w:val="0"/>
        <w:jc w:val="both"/>
        <w:textAlignment w:val="baseline"/>
      </w:pPr>
    </w:p>
    <w:p w:rsidR="00165B94" w:rsidRPr="00FA1180" w:rsidRDefault="00165B94" w:rsidP="00443A19">
      <w:pPr>
        <w:numPr>
          <w:ilvl w:val="12"/>
          <w:numId w:val="0"/>
        </w:numPr>
        <w:overflowPunct w:val="0"/>
        <w:autoSpaceDE w:val="0"/>
        <w:autoSpaceDN w:val="0"/>
        <w:adjustRightInd w:val="0"/>
        <w:textAlignment w:val="baseline"/>
        <w:outlineLvl w:val="0"/>
        <w:rPr>
          <w:b/>
          <w:bCs/>
          <w:u w:val="single"/>
        </w:rPr>
      </w:pPr>
      <w:r w:rsidRPr="00FA1180">
        <w:rPr>
          <w:b/>
          <w:bCs/>
          <w:u w:val="single"/>
        </w:rPr>
        <w:t xml:space="preserve">A társaság tevékenységi köre: </w:t>
      </w:r>
    </w:p>
    <w:p w:rsidR="00165B94" w:rsidRPr="00FA1180" w:rsidRDefault="00165B94" w:rsidP="00443A19">
      <w:pPr>
        <w:numPr>
          <w:ilvl w:val="12"/>
          <w:numId w:val="0"/>
        </w:numPr>
        <w:overflowPunct w:val="0"/>
        <w:autoSpaceDE w:val="0"/>
        <w:autoSpaceDN w:val="0"/>
        <w:adjustRightInd w:val="0"/>
        <w:textAlignment w:val="baseline"/>
      </w:pPr>
    </w:p>
    <w:p w:rsidR="00165B94" w:rsidRPr="00FA1180" w:rsidRDefault="00165B94" w:rsidP="00443A19">
      <w:pPr>
        <w:numPr>
          <w:ilvl w:val="12"/>
          <w:numId w:val="0"/>
        </w:numPr>
        <w:overflowPunct w:val="0"/>
        <w:autoSpaceDE w:val="0"/>
        <w:autoSpaceDN w:val="0"/>
        <w:adjustRightInd w:val="0"/>
        <w:textAlignment w:val="baseline"/>
      </w:pPr>
      <w:r w:rsidRPr="00FA1180">
        <w:rPr>
          <w:u w:val="single"/>
        </w:rPr>
        <w:t>Fő tevékenysége</w:t>
      </w:r>
      <w:r w:rsidRPr="00FA1180">
        <w:t>: 85.32 Szakmai középfokú oktatás</w:t>
      </w:r>
    </w:p>
    <w:p w:rsidR="00165B94" w:rsidRPr="00FA1180" w:rsidRDefault="00165B94" w:rsidP="00443A19">
      <w:pPr>
        <w:numPr>
          <w:ilvl w:val="12"/>
          <w:numId w:val="0"/>
        </w:numPr>
        <w:overflowPunct w:val="0"/>
        <w:autoSpaceDE w:val="0"/>
        <w:autoSpaceDN w:val="0"/>
        <w:adjustRightInd w:val="0"/>
        <w:textAlignment w:val="baseline"/>
      </w:pPr>
    </w:p>
    <w:p w:rsidR="00165B94" w:rsidRPr="00FA1180" w:rsidRDefault="00165B94" w:rsidP="00443A19">
      <w:pPr>
        <w:numPr>
          <w:ilvl w:val="12"/>
          <w:numId w:val="0"/>
        </w:numPr>
        <w:overflowPunct w:val="0"/>
        <w:autoSpaceDE w:val="0"/>
        <w:autoSpaceDN w:val="0"/>
        <w:adjustRightInd w:val="0"/>
        <w:textAlignment w:val="baseline"/>
      </w:pPr>
    </w:p>
    <w:p w:rsidR="00165B94" w:rsidRPr="00B46280" w:rsidRDefault="00165B94" w:rsidP="00E21637">
      <w:pPr>
        <w:rPr>
          <w:b/>
          <w:bCs/>
          <w:sz w:val="22"/>
          <w:szCs w:val="22"/>
          <w:lang w:eastAsia="en-US"/>
        </w:rPr>
      </w:pPr>
      <w:bookmarkStart w:id="6" w:name="_Toc134438704"/>
      <w:r w:rsidRPr="00FA1180">
        <w:rPr>
          <w:b/>
          <w:bCs/>
          <w:sz w:val="26"/>
          <w:szCs w:val="26"/>
        </w:rPr>
        <w:br w:type="page"/>
      </w:r>
      <w:bookmarkStart w:id="7" w:name="_Toc134438705"/>
      <w:bookmarkEnd w:id="6"/>
      <w:r w:rsidRPr="00B46280">
        <w:rPr>
          <w:b/>
          <w:bCs/>
          <w:sz w:val="22"/>
          <w:szCs w:val="22"/>
          <w:lang w:eastAsia="en-US"/>
        </w:rPr>
        <w:t>2. A Társaság feladatainak, tevékenységének általános bemutatása, és a Társaság 201</w:t>
      </w:r>
      <w:r>
        <w:rPr>
          <w:b/>
          <w:bCs/>
          <w:sz w:val="22"/>
          <w:szCs w:val="22"/>
          <w:lang w:eastAsia="en-US"/>
        </w:rPr>
        <w:t>5</w:t>
      </w:r>
      <w:r w:rsidRPr="00B46280">
        <w:rPr>
          <w:b/>
          <w:bCs/>
          <w:sz w:val="22"/>
          <w:szCs w:val="22"/>
          <w:lang w:eastAsia="en-US"/>
        </w:rPr>
        <w:t>. évben végzett tevékenységei</w:t>
      </w:r>
    </w:p>
    <w:p w:rsidR="00165B94" w:rsidRPr="00B46280" w:rsidRDefault="00165B94" w:rsidP="00E21637">
      <w:pPr>
        <w:rPr>
          <w:b/>
          <w:bCs/>
          <w:sz w:val="22"/>
          <w:szCs w:val="22"/>
          <w:lang w:eastAsia="en-US"/>
        </w:rPr>
      </w:pPr>
    </w:p>
    <w:p w:rsidR="00165B94" w:rsidRPr="008F0A0A" w:rsidRDefault="00165B94" w:rsidP="008F0A0A">
      <w:pPr>
        <w:spacing w:after="200" w:line="276" w:lineRule="auto"/>
        <w:jc w:val="both"/>
        <w:rPr>
          <w:sz w:val="22"/>
          <w:szCs w:val="22"/>
          <w:lang w:eastAsia="en-US"/>
        </w:rPr>
      </w:pPr>
      <w:r w:rsidRPr="008F0A0A">
        <w:rPr>
          <w:sz w:val="22"/>
          <w:szCs w:val="22"/>
          <w:lang w:eastAsia="en-US"/>
        </w:rPr>
        <w:t>A NYÍRVIDÉK Képző Központ Nonprofit Kft. (to</w:t>
      </w:r>
      <w:r>
        <w:rPr>
          <w:sz w:val="22"/>
          <w:szCs w:val="22"/>
          <w:lang w:eastAsia="en-US"/>
        </w:rPr>
        <w:t>vábbiakban: NYÍRVIDÉK Képző Köz</w:t>
      </w:r>
      <w:r w:rsidRPr="008F0A0A">
        <w:rPr>
          <w:sz w:val="22"/>
          <w:szCs w:val="22"/>
          <w:lang w:eastAsia="en-US"/>
        </w:rPr>
        <w:t>pont) mára már olyan gazdálkodó szervezet, amely szolgáltatá</w:t>
      </w:r>
      <w:r>
        <w:rPr>
          <w:sz w:val="22"/>
          <w:szCs w:val="22"/>
          <w:lang w:eastAsia="en-US"/>
        </w:rPr>
        <w:t>saival kizárólag gyakorlati kép</w:t>
      </w:r>
      <w:r w:rsidRPr="008F0A0A">
        <w:rPr>
          <w:sz w:val="22"/>
          <w:szCs w:val="22"/>
          <w:lang w:eastAsia="en-US"/>
        </w:rPr>
        <w:t>zési célt szolgáló tanműhelyként működik közre  az iskolarendszerű képzésben az Szt. szerint gyakorlati képzést folytató szervezetek számára , ahol a tanulók tanulószerződés vagy együttműködési megállapodás (jelen esetben használati szerződés) alapján vesznek részt a gyakorlati képzésben.</w:t>
      </w:r>
    </w:p>
    <w:p w:rsidR="00165B94" w:rsidRPr="008F0A0A" w:rsidRDefault="00165B94" w:rsidP="008F0A0A">
      <w:pPr>
        <w:spacing w:after="200" w:line="276" w:lineRule="auto"/>
        <w:jc w:val="both"/>
        <w:rPr>
          <w:sz w:val="22"/>
          <w:szCs w:val="22"/>
          <w:lang w:eastAsia="en-US"/>
        </w:rPr>
      </w:pPr>
      <w:r w:rsidRPr="008F0A0A">
        <w:rPr>
          <w:sz w:val="22"/>
          <w:szCs w:val="22"/>
          <w:lang w:eastAsia="en-US"/>
        </w:rPr>
        <w:t xml:space="preserve">Partnerintézményei a térségben lévő kilenc szakképzést folytató intézmény. </w:t>
      </w:r>
    </w:p>
    <w:p w:rsidR="00165B94" w:rsidRPr="00B46280" w:rsidRDefault="00165B94" w:rsidP="008F0A0A">
      <w:pPr>
        <w:spacing w:after="200" w:line="276" w:lineRule="auto"/>
        <w:jc w:val="both"/>
        <w:rPr>
          <w:sz w:val="22"/>
          <w:szCs w:val="22"/>
          <w:lang w:eastAsia="en-US"/>
        </w:rPr>
      </w:pPr>
      <w:r w:rsidRPr="008F0A0A">
        <w:rPr>
          <w:sz w:val="22"/>
          <w:szCs w:val="22"/>
          <w:lang w:eastAsia="en-US"/>
        </w:rPr>
        <w:t>Felnőttképzési tevékenységét mint engedélyezett felnőttképzési intézmény folytatja  az „A”, és „D” képzési körben, ezen kívül pedagógus továbbképzést is folytathat (PAT akkreditált programok tulajdonosa).</w:t>
      </w:r>
      <w:r w:rsidRPr="00B46280">
        <w:rPr>
          <w:sz w:val="22"/>
          <w:szCs w:val="22"/>
          <w:lang w:eastAsia="en-US"/>
        </w:rPr>
        <w:t xml:space="preserve">A jogszabályi változásokhoz igazodva tevékenységeink közül a prioritást a tényleges kereslethez igazodva határozzuk meg a felnőttképzés és a középfokú képzés között, így évről-évre változik a nappali rendszerű és a felnőttképzés relatív részaránya.  </w:t>
      </w:r>
    </w:p>
    <w:p w:rsidR="00165B94" w:rsidRPr="00B46280" w:rsidRDefault="00165B94" w:rsidP="003C56AF">
      <w:pPr>
        <w:spacing w:after="200" w:line="276" w:lineRule="auto"/>
        <w:jc w:val="both"/>
        <w:rPr>
          <w:sz w:val="22"/>
          <w:szCs w:val="22"/>
          <w:lang w:eastAsia="en-US"/>
        </w:rPr>
      </w:pPr>
      <w:r w:rsidRPr="00B46280">
        <w:rPr>
          <w:sz w:val="22"/>
          <w:szCs w:val="22"/>
          <w:lang w:eastAsia="en-US"/>
        </w:rPr>
        <w:t>Az elmúlt években – komoly sikereket elérve – arra törekedtünk, hogy a működési költségeink minél nagyobb részét ki tudjuk termelni vállalkozási tevékenységből, és az azon elért eredményt az alaptevékenység ellátására fordítsuk. Ehhez hozzájárult 2013-tól a tanulószerződéses képzés is, hiszen az is nagymértékben hozzájárult a működési költségek fedezetének megteremtéséhez. Mindezeknek köszönhetően a 2010-es évtől kezdve öt év alatt az önkormányzati működési támogatás összegét 75-80%-kal tudtuk csökkenteni.</w:t>
      </w:r>
    </w:p>
    <w:p w:rsidR="00165B94" w:rsidRPr="00B46280" w:rsidRDefault="00165B94" w:rsidP="00E21637">
      <w:pPr>
        <w:spacing w:after="200" w:line="276" w:lineRule="auto"/>
        <w:rPr>
          <w:b/>
          <w:bCs/>
          <w:i/>
          <w:iCs/>
          <w:sz w:val="22"/>
          <w:szCs w:val="22"/>
          <w:lang w:eastAsia="en-US"/>
        </w:rPr>
      </w:pPr>
      <w:r w:rsidRPr="00B46280">
        <w:rPr>
          <w:b/>
          <w:bCs/>
          <w:i/>
          <w:iCs/>
          <w:sz w:val="22"/>
          <w:szCs w:val="22"/>
          <w:lang w:eastAsia="en-US"/>
        </w:rPr>
        <w:t>Tevékenységeink:</w:t>
      </w:r>
    </w:p>
    <w:p w:rsidR="00165B94" w:rsidRPr="00B46280" w:rsidRDefault="00165B94" w:rsidP="00E21637">
      <w:pPr>
        <w:spacing w:after="200" w:line="276" w:lineRule="auto"/>
        <w:rPr>
          <w:b/>
          <w:bCs/>
          <w:i/>
          <w:iCs/>
          <w:sz w:val="22"/>
          <w:szCs w:val="22"/>
          <w:lang w:eastAsia="en-US"/>
        </w:rPr>
      </w:pPr>
      <w:r w:rsidRPr="00B46280">
        <w:rPr>
          <w:b/>
          <w:bCs/>
          <w:i/>
          <w:iCs/>
          <w:sz w:val="22"/>
          <w:szCs w:val="22"/>
          <w:lang w:eastAsia="en-US"/>
        </w:rPr>
        <w:t>Képzési tevékenységhez kapacitás-biztosítás</w:t>
      </w:r>
    </w:p>
    <w:p w:rsidR="00165B94" w:rsidRPr="00B46280" w:rsidRDefault="00165B94" w:rsidP="009631E2">
      <w:pPr>
        <w:spacing w:after="200" w:line="276" w:lineRule="auto"/>
        <w:jc w:val="both"/>
        <w:rPr>
          <w:sz w:val="22"/>
          <w:szCs w:val="22"/>
          <w:lang w:eastAsia="en-US"/>
        </w:rPr>
      </w:pPr>
      <w:r w:rsidRPr="00B46280">
        <w:rPr>
          <w:sz w:val="22"/>
          <w:szCs w:val="22"/>
          <w:lang w:eastAsia="en-US"/>
        </w:rPr>
        <w:t xml:space="preserve">Nappali rendszerben tanulók szakmai gyakorlati képzéséhez infrastruktúra, eszközpark és gyakorlati képzési tevékenység anyagi feltételeinek és oktatási-szakmai előkészítésének biztosítása, akik 2015. június 30-ig a KLIK fenntartásában, majd 2015. július 1-től a szakképzési centrumok fenntartásában működő szakképző partnerintézmények tanulói, </w:t>
      </w:r>
      <w:r w:rsidRPr="00B46280">
        <w:rPr>
          <w:b/>
          <w:bCs/>
          <w:sz w:val="22"/>
          <w:szCs w:val="22"/>
          <w:lang w:eastAsia="en-US"/>
        </w:rPr>
        <w:t>összesen a 2015. évben 944 fő tanuló számára</w:t>
      </w:r>
      <w:r w:rsidRPr="00B46280">
        <w:rPr>
          <w:sz w:val="22"/>
          <w:szCs w:val="22"/>
          <w:lang w:eastAsia="en-US"/>
        </w:rPr>
        <w:t>. A 2014/15-ös tanévben 516 fő tanuló vett részt gyakorlati képzésen, heti 336 órában. A 2015/16-os tanévben 428 fő tanuló vett részt heti 210 órába</w:t>
      </w:r>
      <w:r>
        <w:rPr>
          <w:sz w:val="22"/>
          <w:szCs w:val="22"/>
          <w:lang w:eastAsia="en-US"/>
        </w:rPr>
        <w:t>n</w:t>
      </w:r>
      <w:r w:rsidRPr="00B46280">
        <w:rPr>
          <w:sz w:val="22"/>
          <w:szCs w:val="22"/>
          <w:lang w:eastAsia="en-US"/>
        </w:rPr>
        <w:t xml:space="preserve"> gyakorlati képzésben, </w:t>
      </w:r>
      <w:r>
        <w:rPr>
          <w:sz w:val="22"/>
          <w:szCs w:val="22"/>
          <w:lang w:eastAsia="en-US"/>
        </w:rPr>
        <w:t>erre a tanévre</w:t>
      </w:r>
      <w:r w:rsidRPr="00B46280">
        <w:rPr>
          <w:sz w:val="22"/>
          <w:szCs w:val="22"/>
          <w:lang w:eastAsia="en-US"/>
        </w:rPr>
        <w:t xml:space="preserve"> az intézmények fenntartójával, a szakképzési centrummal a mérlegkészítés időszakában tudtunk megállapodni a finanszírozás feltételeiről.</w:t>
      </w:r>
    </w:p>
    <w:p w:rsidR="00165B94" w:rsidRPr="00B46280" w:rsidRDefault="00165B94" w:rsidP="00E21637">
      <w:pPr>
        <w:spacing w:after="200" w:line="276" w:lineRule="auto"/>
        <w:rPr>
          <w:sz w:val="22"/>
          <w:szCs w:val="22"/>
          <w:lang w:eastAsia="en-US"/>
        </w:rPr>
      </w:pPr>
      <w:r w:rsidRPr="00B46280">
        <w:rPr>
          <w:b/>
          <w:bCs/>
          <w:i/>
          <w:iCs/>
          <w:sz w:val="22"/>
          <w:szCs w:val="22"/>
          <w:lang w:eastAsia="en-US"/>
        </w:rPr>
        <w:t>Nappali rendszerben tanulók szakmai gyakorlati képzése, tanulószerződéses tanulók</w:t>
      </w:r>
    </w:p>
    <w:p w:rsidR="00165B94" w:rsidRPr="008226B7" w:rsidRDefault="00165B94" w:rsidP="00E21637">
      <w:pPr>
        <w:spacing w:line="276" w:lineRule="auto"/>
        <w:jc w:val="both"/>
        <w:rPr>
          <w:sz w:val="22"/>
          <w:szCs w:val="22"/>
          <w:lang w:eastAsia="en-US"/>
        </w:rPr>
      </w:pPr>
      <w:r w:rsidRPr="00B46280">
        <w:rPr>
          <w:sz w:val="22"/>
          <w:szCs w:val="22"/>
          <w:lang w:eastAsia="en-US"/>
        </w:rPr>
        <w:t>A 2014/15. tanévben  8 szakmában a tanulószerződéses létszám 185 fő volt.  A 2015/2016-os tanévben</w:t>
      </w:r>
      <w:r>
        <w:rPr>
          <w:sz w:val="22"/>
          <w:szCs w:val="22"/>
          <w:lang w:eastAsia="en-US"/>
        </w:rPr>
        <w:t xml:space="preserve"> december 31-ig</w:t>
      </w:r>
      <w:r w:rsidRPr="00B46280">
        <w:rPr>
          <w:sz w:val="22"/>
          <w:szCs w:val="22"/>
          <w:lang w:eastAsia="en-US"/>
        </w:rPr>
        <w:t xml:space="preserve"> a szakképzési hozzájárulásról szóló törvény változásai miatt 6 szakmában </w:t>
      </w:r>
      <w:r w:rsidRPr="008226B7">
        <w:rPr>
          <w:sz w:val="22"/>
          <w:szCs w:val="22"/>
          <w:lang w:eastAsia="en-US"/>
        </w:rPr>
        <w:t>85 fő tanulószerződéses tanulónk volt.</w:t>
      </w:r>
    </w:p>
    <w:p w:rsidR="00165B94" w:rsidRPr="008226B7" w:rsidRDefault="00165B94" w:rsidP="00E21637">
      <w:pPr>
        <w:spacing w:line="276" w:lineRule="auto"/>
        <w:jc w:val="both"/>
        <w:rPr>
          <w:sz w:val="22"/>
          <w:szCs w:val="22"/>
          <w:lang w:eastAsia="en-US"/>
        </w:rPr>
      </w:pPr>
      <w:r w:rsidRPr="008226B7">
        <w:rPr>
          <w:sz w:val="22"/>
          <w:szCs w:val="22"/>
          <w:lang w:eastAsia="en-US"/>
        </w:rPr>
        <w:t>Indikátorok:</w:t>
      </w:r>
    </w:p>
    <w:p w:rsidR="00165B94" w:rsidRPr="008226B7" w:rsidRDefault="00165B94" w:rsidP="00E21637">
      <w:pPr>
        <w:spacing w:line="276" w:lineRule="auto"/>
        <w:jc w:val="both"/>
        <w:rPr>
          <w:sz w:val="22"/>
          <w:szCs w:val="22"/>
          <w:lang w:eastAsia="en-US"/>
        </w:rPr>
      </w:pPr>
      <w:r w:rsidRPr="008226B7">
        <w:rPr>
          <w:sz w:val="22"/>
          <w:szCs w:val="22"/>
          <w:lang w:eastAsia="en-US"/>
        </w:rPr>
        <w:t>A 2015/2016-os tanévben a teljes lekötött óraszám 15 609 óra, ebből a Centrum tanulói 7 704 órán tartózkodnak benn a Képző Központban, a Nyírvidék tanulószerződéses tanulói és felnőttképzési résztvevői 7905 órán vesznek részt. A résztvevők 69 %-a Centrum által lekötött kapacitást veszi igénybe,  31 %-a tanulószerződéses és felnőttképzési résztvevő.</w:t>
      </w:r>
    </w:p>
    <w:p w:rsidR="00165B94" w:rsidRPr="00B46280" w:rsidRDefault="00165B94" w:rsidP="00E21637">
      <w:pPr>
        <w:spacing w:line="276" w:lineRule="auto"/>
        <w:jc w:val="both"/>
        <w:rPr>
          <w:sz w:val="22"/>
          <w:szCs w:val="22"/>
          <w:highlight w:val="cyan"/>
          <w:lang w:eastAsia="en-US"/>
        </w:rPr>
      </w:pPr>
    </w:p>
    <w:p w:rsidR="00165B94" w:rsidRPr="00784D53" w:rsidRDefault="00165B94" w:rsidP="00E21637">
      <w:pPr>
        <w:spacing w:line="276" w:lineRule="auto"/>
        <w:jc w:val="both"/>
        <w:rPr>
          <w:sz w:val="22"/>
          <w:szCs w:val="22"/>
          <w:highlight w:val="yellow"/>
          <w:lang w:eastAsia="en-US"/>
        </w:rPr>
      </w:pPr>
    </w:p>
    <w:p w:rsidR="00165B94" w:rsidRPr="00461112" w:rsidRDefault="00165B94" w:rsidP="00E21637">
      <w:pPr>
        <w:spacing w:line="276" w:lineRule="auto"/>
        <w:jc w:val="both"/>
        <w:rPr>
          <w:b/>
          <w:bCs/>
          <w:sz w:val="22"/>
          <w:szCs w:val="22"/>
          <w:lang w:eastAsia="en-US"/>
        </w:rPr>
      </w:pPr>
      <w:r w:rsidRPr="00461112">
        <w:rPr>
          <w:b/>
          <w:bCs/>
          <w:sz w:val="22"/>
          <w:szCs w:val="22"/>
          <w:lang w:eastAsia="en-US"/>
        </w:rPr>
        <w:t>Iskolarendszerű képzésben összesen pozitív eredményhez jutott 1195 fő 2015-ben.</w:t>
      </w:r>
    </w:p>
    <w:p w:rsidR="00165B94" w:rsidRPr="00784D53" w:rsidRDefault="00165B94" w:rsidP="00E21637">
      <w:pPr>
        <w:spacing w:line="276" w:lineRule="auto"/>
        <w:jc w:val="both"/>
        <w:rPr>
          <w:sz w:val="22"/>
          <w:szCs w:val="22"/>
          <w:highlight w:val="yellow"/>
          <w:lang w:eastAsia="en-US"/>
        </w:rPr>
      </w:pPr>
    </w:p>
    <w:p w:rsidR="00165B94" w:rsidRPr="00E91962" w:rsidRDefault="00165B94" w:rsidP="00E21637">
      <w:pPr>
        <w:spacing w:after="200" w:line="276" w:lineRule="auto"/>
        <w:rPr>
          <w:b/>
          <w:bCs/>
          <w:i/>
          <w:iCs/>
          <w:lang w:eastAsia="en-US"/>
        </w:rPr>
      </w:pPr>
      <w:r w:rsidRPr="00E91962">
        <w:rPr>
          <w:b/>
          <w:bCs/>
          <w:i/>
          <w:iCs/>
          <w:lang w:eastAsia="en-US"/>
        </w:rPr>
        <w:t xml:space="preserve">Felnőttképzés </w:t>
      </w:r>
    </w:p>
    <w:p w:rsidR="00165B94" w:rsidRDefault="00165B94" w:rsidP="00E21637">
      <w:pPr>
        <w:spacing w:after="200" w:line="276" w:lineRule="auto"/>
        <w:jc w:val="both"/>
        <w:rPr>
          <w:sz w:val="22"/>
          <w:szCs w:val="22"/>
          <w:lang w:eastAsia="en-US"/>
        </w:rPr>
      </w:pPr>
      <w:r w:rsidRPr="00E91962">
        <w:rPr>
          <w:sz w:val="22"/>
          <w:szCs w:val="22"/>
          <w:lang w:eastAsia="en-US"/>
        </w:rPr>
        <w:t>A felnőttképzési jogszabályi háttér előírja, hogy engedélyeztetett képzési programok szükségesek a támogatott</w:t>
      </w:r>
      <w:r>
        <w:rPr>
          <w:sz w:val="22"/>
          <w:szCs w:val="22"/>
          <w:lang w:eastAsia="en-US"/>
        </w:rPr>
        <w:t>, illetve OKJ</w:t>
      </w:r>
      <w:r w:rsidRPr="00E91962">
        <w:rPr>
          <w:sz w:val="22"/>
          <w:szCs w:val="22"/>
          <w:lang w:eastAsia="en-US"/>
        </w:rPr>
        <w:t xml:space="preserve"> képzések megvalósításához.  2015-ben </w:t>
      </w:r>
      <w:r>
        <w:rPr>
          <w:sz w:val="22"/>
          <w:szCs w:val="22"/>
          <w:lang w:eastAsia="en-US"/>
        </w:rPr>
        <w:t>a</w:t>
      </w:r>
      <w:r w:rsidRPr="005462C4">
        <w:rPr>
          <w:sz w:val="22"/>
          <w:szCs w:val="22"/>
          <w:lang w:eastAsia="en-US"/>
        </w:rPr>
        <w:t xml:space="preserve">z engedélyeztetésre benyújtott </w:t>
      </w:r>
      <w:r>
        <w:rPr>
          <w:sz w:val="22"/>
          <w:szCs w:val="22"/>
          <w:lang w:eastAsia="en-US"/>
        </w:rPr>
        <w:t xml:space="preserve">új </w:t>
      </w:r>
      <w:r w:rsidRPr="005462C4">
        <w:rPr>
          <w:sz w:val="22"/>
          <w:szCs w:val="22"/>
          <w:lang w:eastAsia="en-US"/>
        </w:rPr>
        <w:t xml:space="preserve">képzési programok száma </w:t>
      </w:r>
      <w:r>
        <w:rPr>
          <w:sz w:val="22"/>
          <w:szCs w:val="22"/>
          <w:lang w:eastAsia="en-US"/>
        </w:rPr>
        <w:t xml:space="preserve">22, a már meglévő 14 képzési programmal együtt összesen 36 </w:t>
      </w:r>
      <w:r w:rsidRPr="00E91962">
        <w:rPr>
          <w:sz w:val="22"/>
          <w:szCs w:val="22"/>
          <w:lang w:eastAsia="en-US"/>
        </w:rPr>
        <w:t>képzési programot készíttettünk el a hozzá kapcsolódó tana</w:t>
      </w:r>
      <w:r>
        <w:rPr>
          <w:sz w:val="22"/>
          <w:szCs w:val="22"/>
          <w:lang w:eastAsia="en-US"/>
        </w:rPr>
        <w:t>n</w:t>
      </w:r>
      <w:r w:rsidRPr="00E91962">
        <w:rPr>
          <w:sz w:val="22"/>
          <w:szCs w:val="22"/>
          <w:lang w:eastAsia="en-US"/>
        </w:rPr>
        <w:t>yaggal együtt, megújítva ezzel képzési kínálatunkat</w:t>
      </w:r>
      <w:r>
        <w:rPr>
          <w:sz w:val="22"/>
          <w:szCs w:val="22"/>
          <w:lang w:eastAsia="en-US"/>
        </w:rPr>
        <w:t>, szélesítve az oktatható szakmacsoportok, tréningek körét</w:t>
      </w:r>
      <w:r w:rsidRPr="00E91962">
        <w:rPr>
          <w:sz w:val="22"/>
          <w:szCs w:val="22"/>
          <w:lang w:eastAsia="en-US"/>
        </w:rPr>
        <w:t xml:space="preserve">. A fő </w:t>
      </w:r>
      <w:r>
        <w:rPr>
          <w:sz w:val="22"/>
          <w:szCs w:val="22"/>
          <w:lang w:eastAsia="en-US"/>
        </w:rPr>
        <w:t xml:space="preserve">képzési </w:t>
      </w:r>
      <w:r w:rsidRPr="00E91962">
        <w:rPr>
          <w:sz w:val="22"/>
          <w:szCs w:val="22"/>
          <w:lang w:eastAsia="en-US"/>
        </w:rPr>
        <w:t>profilt 2015-ben is OKJ-s, elsősorban gépészeti</w:t>
      </w:r>
      <w:r>
        <w:rPr>
          <w:sz w:val="22"/>
          <w:szCs w:val="22"/>
          <w:lang w:eastAsia="en-US"/>
        </w:rPr>
        <w:t xml:space="preserve"> és elektronikai</w:t>
      </w:r>
      <w:r w:rsidRPr="00E91962">
        <w:rPr>
          <w:sz w:val="22"/>
          <w:szCs w:val="22"/>
          <w:lang w:eastAsia="en-US"/>
        </w:rPr>
        <w:t xml:space="preserve"> képzések jelentetté</w:t>
      </w:r>
      <w:r>
        <w:rPr>
          <w:sz w:val="22"/>
          <w:szCs w:val="22"/>
          <w:lang w:eastAsia="en-US"/>
        </w:rPr>
        <w:t>k.</w:t>
      </w:r>
    </w:p>
    <w:p w:rsidR="00165B94" w:rsidRPr="00461112" w:rsidRDefault="00165B94" w:rsidP="00E21637">
      <w:pPr>
        <w:spacing w:after="200" w:line="276" w:lineRule="auto"/>
        <w:jc w:val="both"/>
        <w:rPr>
          <w:sz w:val="22"/>
          <w:szCs w:val="22"/>
          <w:lang w:eastAsia="en-US"/>
        </w:rPr>
      </w:pPr>
      <w:r w:rsidRPr="00461112">
        <w:rPr>
          <w:sz w:val="22"/>
          <w:szCs w:val="22"/>
          <w:lang w:eastAsia="en-US"/>
        </w:rPr>
        <w:t>Indikátorok:</w:t>
      </w:r>
    </w:p>
    <w:p w:rsidR="00165B94" w:rsidRPr="00461112" w:rsidRDefault="00165B94" w:rsidP="007408D6">
      <w:pPr>
        <w:spacing w:line="276" w:lineRule="auto"/>
        <w:jc w:val="both"/>
        <w:rPr>
          <w:sz w:val="22"/>
          <w:szCs w:val="22"/>
          <w:lang w:eastAsia="en-US"/>
        </w:rPr>
      </w:pPr>
      <w:r w:rsidRPr="008F3577">
        <w:rPr>
          <w:sz w:val="22"/>
          <w:szCs w:val="22"/>
          <w:lang w:eastAsia="en-US"/>
        </w:rPr>
        <w:t>A 2015. év folyamán összesen 10 felnőttképzés valósult meg. A</w:t>
      </w:r>
      <w:r w:rsidRPr="00461112">
        <w:rPr>
          <w:sz w:val="22"/>
          <w:szCs w:val="22"/>
          <w:lang w:eastAsia="en-US"/>
        </w:rPr>
        <w:t xml:space="preserve"> résztvevők pozitívan értékelték a társaság ez irányú tevékenységét. Elmondható, hogy az elégedettségi átlag rendkívül jó, a tíz fokozatú értékelő skálán 9,82. A képzéseken 91 fő saját és 123 fő alvállalkozásban, összesen 214 fő felnőttképzési résztvevő vett, illetve vesz részt. A felnőttképzésből származó árbevétel 26.570 e Ft volt 2015-ben, ebből támogatott OKJ-s képzések bevétele 17 118 e Ft, és nem támogatott (önerős) OKJ képzések bevétele 6  683 e Ft, ami a tavalyi üzleti évhez viszonyítva 141 %-os teljesítés.</w:t>
      </w:r>
    </w:p>
    <w:p w:rsidR="00165B94" w:rsidRPr="00461112" w:rsidRDefault="00165B94" w:rsidP="007408D6">
      <w:pPr>
        <w:spacing w:line="276" w:lineRule="auto"/>
        <w:jc w:val="both"/>
        <w:rPr>
          <w:sz w:val="22"/>
          <w:szCs w:val="22"/>
          <w:lang w:eastAsia="en-US"/>
        </w:rPr>
      </w:pPr>
      <w:r w:rsidRPr="00461112">
        <w:rPr>
          <w:sz w:val="22"/>
          <w:szCs w:val="22"/>
          <w:lang w:eastAsia="en-US"/>
        </w:rPr>
        <w:t>A munkáltatók és munkaerő-piaci szervezetek szerint a Kft.  képzési tevékenysége, és képzési programjai 9,6-os eredménnyel  felelnek meg a 10-es skálán a munkaerő-piaci elvárásoknak.</w:t>
      </w:r>
    </w:p>
    <w:p w:rsidR="00165B94" w:rsidRPr="008F3577" w:rsidRDefault="00165B94" w:rsidP="008226B7">
      <w:pPr>
        <w:spacing w:line="276" w:lineRule="auto"/>
        <w:rPr>
          <w:b/>
          <w:bCs/>
          <w:sz w:val="22"/>
          <w:szCs w:val="22"/>
          <w:lang w:eastAsia="en-US"/>
        </w:rPr>
      </w:pPr>
    </w:p>
    <w:p w:rsidR="00165B94" w:rsidRPr="008F3577" w:rsidRDefault="00165B94" w:rsidP="00854FEE">
      <w:pPr>
        <w:spacing w:line="276" w:lineRule="auto"/>
        <w:rPr>
          <w:b/>
          <w:bCs/>
          <w:sz w:val="22"/>
          <w:szCs w:val="22"/>
          <w:lang w:eastAsia="en-US"/>
        </w:rPr>
      </w:pPr>
      <w:r w:rsidRPr="008F3577">
        <w:rPr>
          <w:b/>
          <w:bCs/>
          <w:sz w:val="22"/>
          <w:szCs w:val="22"/>
          <w:lang w:eastAsia="en-US"/>
        </w:rPr>
        <w:t xml:space="preserve">OKJ képzések 2015-ben: </w:t>
      </w: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r w:rsidRPr="008F3577">
        <w:rPr>
          <w:sz w:val="22"/>
          <w:szCs w:val="22"/>
          <w:lang w:eastAsia="en-US"/>
        </w:rPr>
        <w:t xml:space="preserve">Saját OKJ  képzések: </w:t>
      </w:r>
      <w:r>
        <w:rPr>
          <w:sz w:val="22"/>
          <w:szCs w:val="22"/>
          <w:lang w:eastAsia="en-US"/>
        </w:rPr>
        <w:t>30 fő</w:t>
      </w:r>
    </w:p>
    <w:p w:rsidR="00165B94" w:rsidRPr="008F3577" w:rsidRDefault="00165B94" w:rsidP="00854FEE">
      <w:pPr>
        <w:spacing w:line="276" w:lineRule="auto"/>
        <w:rPr>
          <w:sz w:val="22"/>
          <w:szCs w:val="22"/>
          <w:lang w:eastAsia="en-US"/>
        </w:rPr>
      </w:pPr>
      <w:r w:rsidRPr="008F3577">
        <w:rPr>
          <w:sz w:val="22"/>
          <w:szCs w:val="22"/>
          <w:lang w:eastAsia="en-US"/>
        </w:rPr>
        <w:t>PLC programozó: 10fő, 400 óra</w:t>
      </w:r>
    </w:p>
    <w:p w:rsidR="00165B94" w:rsidRPr="008F3577" w:rsidRDefault="00165B94" w:rsidP="00854FEE">
      <w:pPr>
        <w:spacing w:line="276" w:lineRule="auto"/>
        <w:rPr>
          <w:sz w:val="22"/>
          <w:szCs w:val="22"/>
          <w:lang w:eastAsia="en-US"/>
        </w:rPr>
      </w:pPr>
      <w:r w:rsidRPr="008F3577">
        <w:rPr>
          <w:sz w:val="22"/>
          <w:szCs w:val="22"/>
          <w:lang w:eastAsia="en-US"/>
        </w:rPr>
        <w:t>PLC programozó: 9 fő, 400 óra – áthúzódó képzés 2016-ra</w:t>
      </w:r>
    </w:p>
    <w:p w:rsidR="00165B94" w:rsidRPr="008F3577" w:rsidRDefault="00165B94" w:rsidP="00854FEE">
      <w:pPr>
        <w:spacing w:line="276" w:lineRule="auto"/>
        <w:rPr>
          <w:sz w:val="22"/>
          <w:szCs w:val="22"/>
          <w:lang w:eastAsia="en-US"/>
        </w:rPr>
      </w:pPr>
      <w:r w:rsidRPr="008F3577">
        <w:rPr>
          <w:sz w:val="22"/>
          <w:szCs w:val="22"/>
          <w:lang w:eastAsia="en-US"/>
        </w:rPr>
        <w:t>Villanyszerelő 11 fő, 960 óra (2015-ben 905 megtartott óra) - áthúzódó képzés 2016-ra</w:t>
      </w:r>
    </w:p>
    <w:p w:rsidR="00165B94" w:rsidRPr="008F3577" w:rsidRDefault="00165B94" w:rsidP="00854FEE">
      <w:pPr>
        <w:spacing w:line="276" w:lineRule="auto"/>
        <w:rPr>
          <w:sz w:val="22"/>
          <w:szCs w:val="22"/>
          <w:lang w:eastAsia="en-US"/>
        </w:rPr>
      </w:pPr>
    </w:p>
    <w:p w:rsidR="00165B94" w:rsidRPr="00582933" w:rsidRDefault="00165B94" w:rsidP="00854FEE">
      <w:pPr>
        <w:spacing w:line="276" w:lineRule="auto"/>
        <w:rPr>
          <w:sz w:val="22"/>
          <w:szCs w:val="22"/>
          <w:lang w:eastAsia="en-US"/>
        </w:rPr>
      </w:pPr>
      <w:r w:rsidRPr="00582933">
        <w:rPr>
          <w:sz w:val="22"/>
          <w:szCs w:val="22"/>
          <w:lang w:eastAsia="en-US"/>
        </w:rPr>
        <w:t>D t</w:t>
      </w:r>
      <w:r>
        <w:rPr>
          <w:sz w:val="22"/>
          <w:szCs w:val="22"/>
          <w:lang w:eastAsia="en-US"/>
        </w:rPr>
        <w:t>í</w:t>
      </w:r>
      <w:r w:rsidRPr="00582933">
        <w:rPr>
          <w:sz w:val="22"/>
          <w:szCs w:val="22"/>
          <w:lang w:eastAsia="en-US"/>
        </w:rPr>
        <w:t>pusú, egyéb képzések (tréningek)</w:t>
      </w:r>
      <w:r>
        <w:rPr>
          <w:sz w:val="22"/>
          <w:szCs w:val="22"/>
          <w:lang w:eastAsia="en-US"/>
        </w:rPr>
        <w:t>: 61 fő</w:t>
      </w:r>
    </w:p>
    <w:p w:rsidR="00165B94" w:rsidRPr="00582933" w:rsidRDefault="00165B94" w:rsidP="00854FEE">
      <w:pPr>
        <w:spacing w:line="276" w:lineRule="auto"/>
        <w:rPr>
          <w:sz w:val="22"/>
          <w:szCs w:val="22"/>
          <w:lang w:eastAsia="en-US"/>
        </w:rPr>
      </w:pPr>
      <w:r w:rsidRPr="00582933">
        <w:rPr>
          <w:sz w:val="22"/>
          <w:szCs w:val="22"/>
          <w:lang w:eastAsia="en-US"/>
        </w:rPr>
        <w:t>Kommunikáció a segítő kapcsolatokban - Kommunikációs tréning: 45 fő (5x12óra)</w:t>
      </w:r>
    </w:p>
    <w:p w:rsidR="00165B94" w:rsidRPr="008F3577" w:rsidRDefault="00165B94" w:rsidP="00854FEE">
      <w:pPr>
        <w:spacing w:line="276" w:lineRule="auto"/>
        <w:rPr>
          <w:sz w:val="22"/>
          <w:szCs w:val="22"/>
          <w:lang w:eastAsia="en-US"/>
        </w:rPr>
      </w:pPr>
      <w:r w:rsidRPr="00582933">
        <w:rPr>
          <w:sz w:val="22"/>
          <w:szCs w:val="22"/>
          <w:lang w:eastAsia="en-US"/>
        </w:rPr>
        <w:t>Konfliktuskezelés és mediáció: 16 fő (2x12 óra)</w:t>
      </w: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r w:rsidRPr="008F3577">
        <w:rPr>
          <w:sz w:val="22"/>
          <w:szCs w:val="22"/>
          <w:lang w:eastAsia="en-US"/>
        </w:rPr>
        <w:t>Összesen</w:t>
      </w:r>
      <w:r>
        <w:rPr>
          <w:sz w:val="22"/>
          <w:szCs w:val="22"/>
          <w:lang w:eastAsia="en-US"/>
        </w:rPr>
        <w:t xml:space="preserve"> saját képzésen résztvevők</w:t>
      </w:r>
      <w:r w:rsidRPr="008F3577">
        <w:rPr>
          <w:sz w:val="22"/>
          <w:szCs w:val="22"/>
          <w:lang w:eastAsia="en-US"/>
        </w:rPr>
        <w:t>: 91 fő, 1436</w:t>
      </w:r>
      <w:r>
        <w:rPr>
          <w:sz w:val="22"/>
          <w:szCs w:val="22"/>
          <w:lang w:eastAsia="en-US"/>
        </w:rPr>
        <w:t xml:space="preserve"> </w:t>
      </w:r>
      <w:r w:rsidRPr="008F3577">
        <w:rPr>
          <w:sz w:val="22"/>
          <w:szCs w:val="22"/>
          <w:lang w:eastAsia="en-US"/>
        </w:rPr>
        <w:t>képzési óra 2015-ben</w:t>
      </w: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r w:rsidRPr="008F3577">
        <w:rPr>
          <w:sz w:val="22"/>
          <w:szCs w:val="22"/>
          <w:lang w:eastAsia="en-US"/>
        </w:rPr>
        <w:t>Alvállalkozóként teljesített OKJ képzések:</w:t>
      </w:r>
      <w:r>
        <w:rPr>
          <w:sz w:val="22"/>
          <w:szCs w:val="22"/>
          <w:lang w:eastAsia="en-US"/>
        </w:rPr>
        <w:t xml:space="preserve"> 123 fő</w:t>
      </w:r>
    </w:p>
    <w:p w:rsidR="00165B94" w:rsidRPr="008F3577" w:rsidRDefault="00165B94" w:rsidP="00854FEE">
      <w:pPr>
        <w:spacing w:line="276" w:lineRule="auto"/>
        <w:rPr>
          <w:sz w:val="22"/>
          <w:szCs w:val="22"/>
          <w:lang w:eastAsia="en-US"/>
        </w:rPr>
      </w:pPr>
      <w:r w:rsidRPr="008F3577">
        <w:rPr>
          <w:sz w:val="22"/>
          <w:szCs w:val="22"/>
          <w:lang w:eastAsia="en-US"/>
        </w:rPr>
        <w:t>Hegesztő: 24 fő, 1406 óra, áthúzódó képzés 2016-ra is</w:t>
      </w:r>
    </w:p>
    <w:p w:rsidR="00165B94" w:rsidRPr="008F3577" w:rsidRDefault="00165B94" w:rsidP="00854FEE">
      <w:pPr>
        <w:spacing w:line="276" w:lineRule="auto"/>
        <w:rPr>
          <w:sz w:val="22"/>
          <w:szCs w:val="22"/>
          <w:lang w:eastAsia="en-US"/>
        </w:rPr>
      </w:pPr>
      <w:r w:rsidRPr="008F3577">
        <w:rPr>
          <w:sz w:val="22"/>
          <w:szCs w:val="22"/>
          <w:lang w:eastAsia="en-US"/>
        </w:rPr>
        <w:t>Volfrámelektródás védőgázas ívhegesztő: 24 fő, 716 óra</w:t>
      </w:r>
    </w:p>
    <w:p w:rsidR="00165B94" w:rsidRPr="008F3577" w:rsidRDefault="00165B94" w:rsidP="00854FEE">
      <w:pPr>
        <w:spacing w:line="276" w:lineRule="auto"/>
        <w:rPr>
          <w:sz w:val="22"/>
          <w:szCs w:val="22"/>
          <w:lang w:eastAsia="en-US"/>
        </w:rPr>
      </w:pPr>
      <w:r w:rsidRPr="008F3577">
        <w:rPr>
          <w:sz w:val="22"/>
          <w:szCs w:val="22"/>
          <w:lang w:eastAsia="en-US"/>
        </w:rPr>
        <w:t>Volfrámelektródás védőgázas ívhegesztő: 18 fő, 716 óra</w:t>
      </w:r>
      <w:r>
        <w:rPr>
          <w:sz w:val="22"/>
          <w:szCs w:val="22"/>
          <w:lang w:eastAsia="en-US"/>
        </w:rPr>
        <w:t xml:space="preserve"> -</w:t>
      </w:r>
      <w:r w:rsidRPr="008F3577">
        <w:rPr>
          <w:sz w:val="22"/>
          <w:szCs w:val="22"/>
          <w:lang w:eastAsia="en-US"/>
        </w:rPr>
        <w:t>, áthúzódó képzés 2016-ra is</w:t>
      </w:r>
    </w:p>
    <w:p w:rsidR="00165B94" w:rsidRPr="008F3577" w:rsidRDefault="00165B94" w:rsidP="00854FEE">
      <w:pPr>
        <w:spacing w:line="276" w:lineRule="auto"/>
        <w:rPr>
          <w:sz w:val="22"/>
          <w:szCs w:val="22"/>
          <w:lang w:eastAsia="en-US"/>
        </w:rPr>
      </w:pPr>
      <w:r w:rsidRPr="008F3577">
        <w:rPr>
          <w:sz w:val="22"/>
          <w:szCs w:val="22"/>
          <w:lang w:eastAsia="en-US"/>
        </w:rPr>
        <w:t>Fogyóelektródás védőgázas ívhegesztő: 15 fő, 779 óra</w:t>
      </w:r>
      <w:r>
        <w:rPr>
          <w:sz w:val="22"/>
          <w:szCs w:val="22"/>
          <w:lang w:eastAsia="en-US"/>
        </w:rPr>
        <w:t>-</w:t>
      </w:r>
      <w:r w:rsidRPr="008F3577">
        <w:rPr>
          <w:sz w:val="22"/>
          <w:szCs w:val="22"/>
          <w:lang w:eastAsia="en-US"/>
        </w:rPr>
        <w:t>, áthúzódó képzés 2016-ra is</w:t>
      </w:r>
    </w:p>
    <w:p w:rsidR="00165B94" w:rsidRPr="008F3577" w:rsidRDefault="00165B94" w:rsidP="00854FEE">
      <w:pPr>
        <w:spacing w:line="276" w:lineRule="auto"/>
        <w:rPr>
          <w:sz w:val="22"/>
          <w:szCs w:val="22"/>
          <w:lang w:eastAsia="en-US"/>
        </w:rPr>
      </w:pPr>
      <w:r w:rsidRPr="008F3577">
        <w:rPr>
          <w:sz w:val="22"/>
          <w:szCs w:val="22"/>
          <w:lang w:eastAsia="en-US"/>
        </w:rPr>
        <w:t>Épület-és szerkezetlakatos: 18 fő, 1406 óra , áthúzódó képzés 2016-ra is</w:t>
      </w:r>
    </w:p>
    <w:p w:rsidR="00165B94" w:rsidRPr="008F3577" w:rsidRDefault="00165B94" w:rsidP="00D11897">
      <w:pPr>
        <w:spacing w:line="276" w:lineRule="auto"/>
        <w:rPr>
          <w:sz w:val="22"/>
          <w:szCs w:val="22"/>
          <w:lang w:eastAsia="en-US"/>
        </w:rPr>
      </w:pPr>
      <w:r w:rsidRPr="008F3577">
        <w:rPr>
          <w:sz w:val="22"/>
          <w:szCs w:val="22"/>
          <w:lang w:eastAsia="en-US"/>
        </w:rPr>
        <w:t>Épület-és szerkezetlakatos: 24 fő, 1406 óra , áthúzódó képzés 2016-ra is</w:t>
      </w: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r w:rsidRPr="008F3577">
        <w:rPr>
          <w:sz w:val="22"/>
          <w:szCs w:val="22"/>
          <w:lang w:eastAsia="en-US"/>
        </w:rPr>
        <w:t>Összesen: 123 fő</w:t>
      </w:r>
      <w:r>
        <w:rPr>
          <w:sz w:val="22"/>
          <w:szCs w:val="22"/>
          <w:lang w:eastAsia="en-US"/>
        </w:rPr>
        <w:t xml:space="preserve"> vett részt alvállalkozói OKJ-s felnőttképzésben 2015-ben.</w:t>
      </w: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rPr>
          <w:sz w:val="22"/>
          <w:szCs w:val="22"/>
          <w:lang w:eastAsia="en-US"/>
        </w:rPr>
      </w:pPr>
      <w:r w:rsidRPr="008F3577">
        <w:rPr>
          <w:sz w:val="22"/>
          <w:szCs w:val="22"/>
          <w:lang w:eastAsia="en-US"/>
        </w:rPr>
        <w:t>Összegezve: OKJ</w:t>
      </w:r>
      <w:r>
        <w:rPr>
          <w:sz w:val="22"/>
          <w:szCs w:val="22"/>
          <w:lang w:eastAsia="en-US"/>
        </w:rPr>
        <w:t xml:space="preserve"> és egyéb</w:t>
      </w:r>
      <w:r w:rsidRPr="008F3577">
        <w:rPr>
          <w:sz w:val="22"/>
          <w:szCs w:val="22"/>
          <w:lang w:eastAsia="en-US"/>
        </w:rPr>
        <w:t xml:space="preserve"> felnőttképzés 2015-ben összesen  214 fő számára, 16 csoportban valósult meg.</w:t>
      </w:r>
    </w:p>
    <w:p w:rsidR="00165B94" w:rsidRPr="008F3577" w:rsidRDefault="00165B94" w:rsidP="00854FEE">
      <w:pPr>
        <w:spacing w:line="276" w:lineRule="auto"/>
        <w:rPr>
          <w:sz w:val="22"/>
          <w:szCs w:val="22"/>
          <w:lang w:eastAsia="en-US"/>
        </w:rPr>
      </w:pPr>
    </w:p>
    <w:p w:rsidR="00165B94" w:rsidRPr="008F3577" w:rsidRDefault="00165B94" w:rsidP="00854FEE">
      <w:pPr>
        <w:spacing w:line="276" w:lineRule="auto"/>
        <w:jc w:val="both"/>
        <w:rPr>
          <w:sz w:val="22"/>
          <w:szCs w:val="22"/>
          <w:lang w:eastAsia="en-US"/>
        </w:rPr>
      </w:pPr>
    </w:p>
    <w:p w:rsidR="00165B94" w:rsidRPr="008F3577" w:rsidRDefault="00165B94" w:rsidP="00854FEE">
      <w:pPr>
        <w:spacing w:line="276" w:lineRule="auto"/>
        <w:jc w:val="both"/>
        <w:rPr>
          <w:b/>
          <w:bCs/>
          <w:sz w:val="22"/>
          <w:szCs w:val="22"/>
          <w:lang w:eastAsia="en-US"/>
        </w:rPr>
      </w:pPr>
      <w:r w:rsidRPr="008F3577">
        <w:rPr>
          <w:b/>
          <w:bCs/>
          <w:sz w:val="22"/>
          <w:szCs w:val="22"/>
          <w:lang w:eastAsia="en-US"/>
        </w:rPr>
        <w:t>Felnőttképzésben összesen pozitív eredményhez jutott 214 fő 2015-ben.</w:t>
      </w:r>
    </w:p>
    <w:p w:rsidR="00165B94" w:rsidRPr="00784D53" w:rsidRDefault="00165B94" w:rsidP="00854FEE">
      <w:pPr>
        <w:spacing w:line="276" w:lineRule="auto"/>
        <w:rPr>
          <w:b/>
          <w:bCs/>
          <w:i/>
          <w:iCs/>
          <w:sz w:val="22"/>
          <w:szCs w:val="22"/>
          <w:highlight w:val="yellow"/>
          <w:lang w:eastAsia="en-US"/>
        </w:rPr>
      </w:pPr>
    </w:p>
    <w:p w:rsidR="00165B94" w:rsidRPr="008F3577" w:rsidRDefault="00165B94" w:rsidP="00854FEE">
      <w:pPr>
        <w:spacing w:line="276" w:lineRule="auto"/>
        <w:rPr>
          <w:b/>
          <w:bCs/>
          <w:i/>
          <w:iCs/>
          <w:sz w:val="22"/>
          <w:szCs w:val="22"/>
          <w:lang w:eastAsia="en-US"/>
        </w:rPr>
      </w:pPr>
      <w:r w:rsidRPr="008F3577">
        <w:rPr>
          <w:b/>
          <w:bCs/>
          <w:i/>
          <w:iCs/>
          <w:sz w:val="22"/>
          <w:szCs w:val="22"/>
          <w:lang w:eastAsia="en-US"/>
        </w:rPr>
        <w:t>Munkaerő-piaci szolgáltatások (közösségi szolgáltatások)</w:t>
      </w:r>
    </w:p>
    <w:p w:rsidR="00165B94" w:rsidRPr="008F3577" w:rsidRDefault="00165B94" w:rsidP="00854FEE">
      <w:pPr>
        <w:spacing w:line="276" w:lineRule="auto"/>
        <w:jc w:val="both"/>
        <w:rPr>
          <w:sz w:val="22"/>
          <w:szCs w:val="22"/>
          <w:lang w:eastAsia="en-US"/>
        </w:rPr>
      </w:pPr>
      <w:r w:rsidRPr="008F3577">
        <w:rPr>
          <w:sz w:val="22"/>
          <w:szCs w:val="22"/>
          <w:lang w:eastAsia="en-US"/>
        </w:rPr>
        <w:t xml:space="preserve">Közösségi szolgáltatásban részesülők száma: a megyei Kereskedelmi és Iparkamara megrendelésére „Mi a pálya?” elnevezéssel  pályaorientációs szolgáltatást szerveztünk 24 csoportban érkező, összesen 441 fő pályaválasztás előtt álló 8. osztályos általános iskolai tanuló számára. </w:t>
      </w:r>
    </w:p>
    <w:p w:rsidR="00165B94" w:rsidRPr="008F3577" w:rsidRDefault="00165B94" w:rsidP="00854FEE">
      <w:pPr>
        <w:spacing w:line="276" w:lineRule="auto"/>
        <w:jc w:val="both"/>
        <w:rPr>
          <w:sz w:val="22"/>
          <w:szCs w:val="22"/>
          <w:lang w:eastAsia="en-US"/>
        </w:rPr>
      </w:pPr>
      <w:r w:rsidRPr="008F3577">
        <w:rPr>
          <w:sz w:val="22"/>
          <w:szCs w:val="22"/>
          <w:lang w:eastAsia="en-US"/>
        </w:rPr>
        <w:t xml:space="preserve">A Munkaügyi Központ által szervezett pályaválasztási kiállításon pályaválasztással kapcsolatos információnyújtásban részesítettünk  306 általános iskolai tanulót. </w:t>
      </w:r>
    </w:p>
    <w:p w:rsidR="00165B94" w:rsidRPr="008F3577" w:rsidRDefault="00165B94" w:rsidP="00854FEE">
      <w:pPr>
        <w:spacing w:line="276" w:lineRule="auto"/>
        <w:jc w:val="both"/>
        <w:rPr>
          <w:sz w:val="22"/>
          <w:szCs w:val="22"/>
          <w:lang w:eastAsia="en-US"/>
        </w:rPr>
      </w:pPr>
      <w:r w:rsidRPr="008F3577">
        <w:rPr>
          <w:sz w:val="22"/>
          <w:szCs w:val="22"/>
          <w:lang w:eastAsia="en-US"/>
        </w:rPr>
        <w:t>Tanulószerződéses gyakorlati képzésben 66 fő részére pályaorientációs csoportfoglalkozást tartottunk.</w:t>
      </w:r>
    </w:p>
    <w:p w:rsidR="00165B94" w:rsidRPr="008F3577" w:rsidRDefault="00165B94" w:rsidP="00854FEE">
      <w:pPr>
        <w:spacing w:line="276" w:lineRule="auto"/>
        <w:rPr>
          <w:b/>
          <w:bCs/>
          <w:sz w:val="22"/>
          <w:szCs w:val="22"/>
          <w:lang w:eastAsia="en-US"/>
        </w:rPr>
      </w:pPr>
      <w:r w:rsidRPr="008F3577">
        <w:rPr>
          <w:b/>
          <w:bCs/>
          <w:sz w:val="22"/>
          <w:szCs w:val="22"/>
          <w:lang w:eastAsia="en-US"/>
        </w:rPr>
        <w:t>Közösségi szolgáltatásunkkal összesen pozitív eredményhez jutott 813 fő tanuló 2015-ben.</w:t>
      </w:r>
    </w:p>
    <w:p w:rsidR="00165B94" w:rsidRPr="00784D53" w:rsidRDefault="00165B94" w:rsidP="00854FEE">
      <w:pPr>
        <w:spacing w:line="276" w:lineRule="auto"/>
        <w:jc w:val="both"/>
        <w:rPr>
          <w:b/>
          <w:bCs/>
          <w:i/>
          <w:iCs/>
          <w:sz w:val="22"/>
          <w:szCs w:val="22"/>
          <w:highlight w:val="yellow"/>
          <w:lang w:eastAsia="en-US"/>
        </w:rPr>
      </w:pPr>
    </w:p>
    <w:p w:rsidR="00165B94" w:rsidRPr="00E91962" w:rsidRDefault="00165B94" w:rsidP="00854FEE">
      <w:pPr>
        <w:spacing w:line="276" w:lineRule="auto"/>
        <w:jc w:val="both"/>
        <w:rPr>
          <w:b/>
          <w:bCs/>
          <w:i/>
          <w:iCs/>
          <w:sz w:val="22"/>
          <w:szCs w:val="22"/>
          <w:lang w:eastAsia="en-US"/>
        </w:rPr>
      </w:pPr>
      <w:r w:rsidRPr="00E91962">
        <w:rPr>
          <w:b/>
          <w:bCs/>
          <w:i/>
          <w:iCs/>
          <w:sz w:val="22"/>
          <w:szCs w:val="22"/>
          <w:lang w:eastAsia="en-US"/>
        </w:rPr>
        <w:t>Bérbeadás</w:t>
      </w:r>
    </w:p>
    <w:p w:rsidR="00165B94" w:rsidRPr="00FA1180" w:rsidRDefault="00165B94" w:rsidP="00854FEE">
      <w:pPr>
        <w:spacing w:line="276" w:lineRule="auto"/>
        <w:jc w:val="both"/>
        <w:rPr>
          <w:sz w:val="22"/>
          <w:szCs w:val="22"/>
          <w:lang w:eastAsia="en-US"/>
        </w:rPr>
      </w:pPr>
      <w:r w:rsidRPr="00E91962">
        <w:rPr>
          <w:sz w:val="22"/>
          <w:szCs w:val="22"/>
          <w:lang w:eastAsia="en-US"/>
        </w:rPr>
        <w:t>A szabad kapacitásainkat egyéb szolgáltatások keretében hasznosítottuk, így a bérbeadás óraszáma ugyan kissé elmaradt a 2014-es évitől, de még így is 1.621 e Ft-os bevételt értünk el.</w:t>
      </w:r>
      <w:r w:rsidRPr="00FA1180">
        <w:rPr>
          <w:sz w:val="22"/>
          <w:szCs w:val="22"/>
          <w:lang w:eastAsia="en-US"/>
        </w:rPr>
        <w:t xml:space="preserve"> </w:t>
      </w:r>
    </w:p>
    <w:p w:rsidR="00165B94" w:rsidRPr="00FA1180" w:rsidRDefault="00165B94" w:rsidP="00854FEE">
      <w:pPr>
        <w:spacing w:line="276" w:lineRule="auto"/>
        <w:jc w:val="both"/>
        <w:rPr>
          <w:sz w:val="22"/>
          <w:szCs w:val="22"/>
          <w:lang w:eastAsia="en-US"/>
        </w:rPr>
      </w:pPr>
    </w:p>
    <w:p w:rsidR="00165B94" w:rsidRPr="00FA1180" w:rsidRDefault="00165B94" w:rsidP="00443A19">
      <w:pPr>
        <w:keepNext/>
        <w:overflowPunct w:val="0"/>
        <w:autoSpaceDE w:val="0"/>
        <w:autoSpaceDN w:val="0"/>
        <w:adjustRightInd w:val="0"/>
        <w:spacing w:before="120" w:after="120"/>
        <w:textAlignment w:val="baseline"/>
        <w:outlineLvl w:val="1"/>
        <w:rPr>
          <w:b/>
          <w:bCs/>
          <w:sz w:val="26"/>
          <w:szCs w:val="26"/>
        </w:rPr>
      </w:pPr>
      <w:r w:rsidRPr="00FA1180">
        <w:rPr>
          <w:b/>
          <w:bCs/>
          <w:sz w:val="26"/>
          <w:szCs w:val="26"/>
        </w:rPr>
        <w:t>3. A számviteli politika főbb vonásai</w:t>
      </w:r>
      <w:bookmarkEnd w:id="7"/>
    </w:p>
    <w:p w:rsidR="00165B94" w:rsidRPr="00FA1180" w:rsidRDefault="00165B94" w:rsidP="00443A19">
      <w:pPr>
        <w:keepNext/>
        <w:overflowPunct w:val="0"/>
        <w:autoSpaceDE w:val="0"/>
        <w:autoSpaceDN w:val="0"/>
        <w:adjustRightInd w:val="0"/>
        <w:spacing w:before="120" w:after="120"/>
        <w:textAlignment w:val="baseline"/>
        <w:outlineLvl w:val="1"/>
        <w:rPr>
          <w:i/>
          <w:iCs/>
        </w:rPr>
      </w:pPr>
      <w:r w:rsidRPr="00FA1180">
        <w:rPr>
          <w:i/>
          <w:iCs/>
        </w:rPr>
        <w:t xml:space="preserve">A számviteli politikának a </w:t>
      </w:r>
      <w:r>
        <w:rPr>
          <w:i/>
          <w:iCs/>
        </w:rPr>
        <w:t>2015-ös</w:t>
      </w:r>
      <w:r w:rsidRPr="00FA1180">
        <w:rPr>
          <w:i/>
          <w:iCs/>
        </w:rPr>
        <w:t xml:space="preserve"> üzleti év beszámolója szempontjából releváns pontjai kerülnek röviden ismertetésre.</w:t>
      </w:r>
    </w:p>
    <w:p w:rsidR="00165B94" w:rsidRPr="00FA1180" w:rsidRDefault="00165B94" w:rsidP="002E256E">
      <w:pPr>
        <w:numPr>
          <w:ilvl w:val="0"/>
          <w:numId w:val="1"/>
        </w:numPr>
        <w:overflowPunct w:val="0"/>
        <w:autoSpaceDE w:val="0"/>
        <w:autoSpaceDN w:val="0"/>
        <w:adjustRightInd w:val="0"/>
        <w:spacing w:before="120" w:line="276" w:lineRule="auto"/>
        <w:ind w:left="0" w:firstLine="0"/>
        <w:jc w:val="both"/>
        <w:textAlignment w:val="baseline"/>
        <w:rPr>
          <w:b/>
          <w:bCs/>
          <w:u w:val="single"/>
        </w:rPr>
      </w:pPr>
      <w:r w:rsidRPr="00FA1180">
        <w:rPr>
          <w:b/>
          <w:bCs/>
          <w:u w:val="single"/>
        </w:rPr>
        <w:t>Könyvvezetés módja</w:t>
      </w:r>
    </w:p>
    <w:p w:rsidR="00165B94" w:rsidRPr="00FA1180" w:rsidRDefault="00165B94" w:rsidP="002E256E">
      <w:pPr>
        <w:numPr>
          <w:ilvl w:val="12"/>
          <w:numId w:val="0"/>
        </w:numPr>
        <w:overflowPunct w:val="0"/>
        <w:autoSpaceDE w:val="0"/>
        <w:autoSpaceDN w:val="0"/>
        <w:adjustRightInd w:val="0"/>
        <w:spacing w:before="120" w:line="276" w:lineRule="auto"/>
        <w:jc w:val="both"/>
        <w:textAlignment w:val="baseline"/>
        <w:outlineLvl w:val="0"/>
        <w:rPr>
          <w:kern w:val="16"/>
        </w:rPr>
      </w:pPr>
      <w:r w:rsidRPr="00FA1180">
        <w:rPr>
          <w:kern w:val="16"/>
        </w:rPr>
        <w:t>Kettős könyvvitel</w:t>
      </w:r>
    </w:p>
    <w:p w:rsidR="00165B94" w:rsidRPr="00FA1180" w:rsidRDefault="00165B94" w:rsidP="002E256E">
      <w:pPr>
        <w:numPr>
          <w:ilvl w:val="0"/>
          <w:numId w:val="1"/>
        </w:numPr>
        <w:overflowPunct w:val="0"/>
        <w:autoSpaceDE w:val="0"/>
        <w:autoSpaceDN w:val="0"/>
        <w:adjustRightInd w:val="0"/>
        <w:spacing w:before="120" w:line="276" w:lineRule="auto"/>
        <w:ind w:left="0" w:firstLine="0"/>
        <w:jc w:val="both"/>
        <w:textAlignment w:val="baseline"/>
        <w:rPr>
          <w:b/>
          <w:bCs/>
          <w:u w:val="single"/>
        </w:rPr>
      </w:pPr>
      <w:r w:rsidRPr="00FA1180">
        <w:rPr>
          <w:b/>
          <w:bCs/>
          <w:u w:val="single"/>
        </w:rPr>
        <w:t>Beszámoló készítés rendje</w:t>
      </w:r>
    </w:p>
    <w:p w:rsidR="00165B94" w:rsidRPr="00FA1180" w:rsidRDefault="00165B94" w:rsidP="002E256E">
      <w:pPr>
        <w:overflowPunct w:val="0"/>
        <w:autoSpaceDE w:val="0"/>
        <w:autoSpaceDN w:val="0"/>
        <w:adjustRightInd w:val="0"/>
        <w:spacing w:before="120" w:line="276" w:lineRule="auto"/>
        <w:jc w:val="both"/>
        <w:textAlignment w:val="baseline"/>
        <w:rPr>
          <w:kern w:val="16"/>
        </w:rPr>
      </w:pPr>
      <w:r w:rsidRPr="00FA1180">
        <w:rPr>
          <w:kern w:val="16"/>
        </w:rPr>
        <w:t xml:space="preserve">Az egyszerűsített éves beszámoló készítésének időpontja a számviteli politikában foglaltak szerint április hó 30. nap. </w:t>
      </w:r>
    </w:p>
    <w:p w:rsidR="00165B94" w:rsidRPr="00FA1180" w:rsidRDefault="00165B94" w:rsidP="002E256E">
      <w:pPr>
        <w:shd w:val="clear" w:color="auto" w:fill="FFFFFF"/>
        <w:spacing w:line="276" w:lineRule="auto"/>
        <w:jc w:val="both"/>
        <w:rPr>
          <w:kern w:val="16"/>
        </w:rPr>
      </w:pPr>
      <w:r w:rsidRPr="00FA1180">
        <w:rPr>
          <w:kern w:val="16"/>
        </w:rPr>
        <w:t xml:space="preserve">A Társaság </w:t>
      </w:r>
      <w:r w:rsidRPr="00FA1180">
        <w:rPr>
          <w:color w:val="000000"/>
        </w:rPr>
        <w:t>az egyesülési jogról, a közhasznú jogállásról, valamint a civil szervezetek működéséről és támogatásáról</w:t>
      </w:r>
      <w:r w:rsidRPr="00FA1180">
        <w:rPr>
          <w:color w:val="000000"/>
          <w:vertAlign w:val="superscript"/>
        </w:rPr>
        <w:t xml:space="preserve"> </w:t>
      </w:r>
      <w:r w:rsidRPr="00FA1180">
        <w:rPr>
          <w:color w:val="000000"/>
        </w:rPr>
        <w:t xml:space="preserve">szóló 2011.évi CLXXV. törvény alapján </w:t>
      </w:r>
      <w:r w:rsidRPr="00FA1180">
        <w:rPr>
          <w:kern w:val="16"/>
        </w:rPr>
        <w:t>közhasznúsági melléklet készítésére kötelezett. A közhasznúsági melléklet a kiegészítő melléklet végén található.</w:t>
      </w:r>
    </w:p>
    <w:p w:rsidR="00165B94" w:rsidRPr="00FA1180" w:rsidRDefault="00165B94" w:rsidP="002E256E">
      <w:pPr>
        <w:numPr>
          <w:ilvl w:val="12"/>
          <w:numId w:val="0"/>
        </w:numPr>
        <w:overflowPunct w:val="0"/>
        <w:autoSpaceDE w:val="0"/>
        <w:autoSpaceDN w:val="0"/>
        <w:adjustRightInd w:val="0"/>
        <w:spacing w:line="276" w:lineRule="auto"/>
        <w:jc w:val="both"/>
        <w:textAlignment w:val="baseline"/>
        <w:rPr>
          <w:b/>
          <w:bCs/>
          <w:i/>
          <w:iCs/>
          <w:kern w:val="16"/>
        </w:rPr>
      </w:pPr>
    </w:p>
    <w:p w:rsidR="00165B94" w:rsidRPr="00FA1180" w:rsidRDefault="00165B94" w:rsidP="002E256E">
      <w:pPr>
        <w:numPr>
          <w:ilvl w:val="0"/>
          <w:numId w:val="1"/>
        </w:numPr>
        <w:overflowPunct w:val="0"/>
        <w:autoSpaceDE w:val="0"/>
        <w:autoSpaceDN w:val="0"/>
        <w:adjustRightInd w:val="0"/>
        <w:spacing w:line="276" w:lineRule="auto"/>
        <w:ind w:left="0" w:firstLine="0"/>
        <w:jc w:val="both"/>
        <w:textAlignment w:val="baseline"/>
        <w:rPr>
          <w:b/>
          <w:bCs/>
          <w:u w:val="single"/>
        </w:rPr>
      </w:pPr>
      <w:r w:rsidRPr="00FA1180">
        <w:rPr>
          <w:b/>
          <w:bCs/>
          <w:u w:val="single"/>
        </w:rPr>
        <w:t>Az eredmény-kimutatás választott formája</w:t>
      </w:r>
    </w:p>
    <w:p w:rsidR="00165B94" w:rsidRPr="00FA1180" w:rsidRDefault="00165B94" w:rsidP="002E256E">
      <w:pPr>
        <w:numPr>
          <w:ilvl w:val="12"/>
          <w:numId w:val="0"/>
        </w:numPr>
        <w:overflowPunct w:val="0"/>
        <w:autoSpaceDE w:val="0"/>
        <w:autoSpaceDN w:val="0"/>
        <w:adjustRightInd w:val="0"/>
        <w:spacing w:line="276" w:lineRule="auto"/>
        <w:jc w:val="both"/>
        <w:textAlignment w:val="baseline"/>
        <w:rPr>
          <w:kern w:val="16"/>
        </w:rPr>
      </w:pPr>
      <w:r w:rsidRPr="00FA1180">
        <w:rPr>
          <w:kern w:val="16"/>
        </w:rPr>
        <w:t>Társaságunk a tevékenység eredményét „A” típusú összköltségeljárással  állapítja meg.</w:t>
      </w:r>
    </w:p>
    <w:p w:rsidR="00165B94" w:rsidRDefault="00165B94" w:rsidP="002E256E">
      <w:pPr>
        <w:numPr>
          <w:ilvl w:val="12"/>
          <w:numId w:val="0"/>
        </w:numPr>
        <w:overflowPunct w:val="0"/>
        <w:autoSpaceDE w:val="0"/>
        <w:autoSpaceDN w:val="0"/>
        <w:adjustRightInd w:val="0"/>
        <w:spacing w:line="276" w:lineRule="auto"/>
        <w:jc w:val="both"/>
        <w:textAlignment w:val="baseline"/>
        <w:rPr>
          <w:kern w:val="16"/>
        </w:rPr>
      </w:pPr>
    </w:p>
    <w:p w:rsidR="00165B94" w:rsidRPr="00FA1180" w:rsidRDefault="00165B94" w:rsidP="002E256E">
      <w:pPr>
        <w:numPr>
          <w:ilvl w:val="12"/>
          <w:numId w:val="0"/>
        </w:numPr>
        <w:overflowPunct w:val="0"/>
        <w:autoSpaceDE w:val="0"/>
        <w:autoSpaceDN w:val="0"/>
        <w:adjustRightInd w:val="0"/>
        <w:spacing w:line="276" w:lineRule="auto"/>
        <w:jc w:val="both"/>
        <w:textAlignment w:val="baseline"/>
        <w:rPr>
          <w:kern w:val="16"/>
        </w:rPr>
      </w:pPr>
    </w:p>
    <w:p w:rsidR="00165B94" w:rsidRPr="00FA1180" w:rsidRDefault="00165B94" w:rsidP="002E256E">
      <w:pPr>
        <w:numPr>
          <w:ilvl w:val="0"/>
          <w:numId w:val="1"/>
        </w:numPr>
        <w:overflowPunct w:val="0"/>
        <w:autoSpaceDE w:val="0"/>
        <w:autoSpaceDN w:val="0"/>
        <w:adjustRightInd w:val="0"/>
        <w:spacing w:line="276" w:lineRule="auto"/>
        <w:ind w:left="0" w:firstLine="0"/>
        <w:jc w:val="both"/>
        <w:textAlignment w:val="baseline"/>
        <w:rPr>
          <w:b/>
          <w:bCs/>
          <w:u w:val="single"/>
        </w:rPr>
      </w:pPr>
      <w:r w:rsidRPr="00FA1180">
        <w:rPr>
          <w:b/>
          <w:bCs/>
          <w:u w:val="single"/>
        </w:rPr>
        <w:t>A mérlegkészítés választott formája</w:t>
      </w:r>
    </w:p>
    <w:p w:rsidR="00165B94" w:rsidRPr="00FA1180" w:rsidRDefault="00165B94" w:rsidP="002E256E">
      <w:pPr>
        <w:numPr>
          <w:ilvl w:val="12"/>
          <w:numId w:val="0"/>
        </w:numPr>
        <w:overflowPunct w:val="0"/>
        <w:autoSpaceDE w:val="0"/>
        <w:autoSpaceDN w:val="0"/>
        <w:adjustRightInd w:val="0"/>
        <w:spacing w:line="276" w:lineRule="auto"/>
        <w:jc w:val="both"/>
        <w:textAlignment w:val="baseline"/>
      </w:pPr>
      <w:r w:rsidRPr="00FA1180">
        <w:t xml:space="preserve">Társaságunk „A” típusú mérleget készít. </w:t>
      </w:r>
    </w:p>
    <w:p w:rsidR="00165B94" w:rsidRPr="00FA1180" w:rsidRDefault="00165B94" w:rsidP="002E256E">
      <w:pPr>
        <w:numPr>
          <w:ilvl w:val="12"/>
          <w:numId w:val="0"/>
        </w:numPr>
        <w:overflowPunct w:val="0"/>
        <w:autoSpaceDE w:val="0"/>
        <w:autoSpaceDN w:val="0"/>
        <w:adjustRightInd w:val="0"/>
        <w:spacing w:line="276" w:lineRule="auto"/>
        <w:jc w:val="both"/>
        <w:textAlignment w:val="baseline"/>
      </w:pPr>
    </w:p>
    <w:p w:rsidR="00165B94" w:rsidRPr="00FA1180" w:rsidRDefault="00165B94" w:rsidP="002E256E">
      <w:pPr>
        <w:keepNext/>
        <w:keepLines/>
        <w:numPr>
          <w:ilvl w:val="0"/>
          <w:numId w:val="1"/>
        </w:numPr>
        <w:overflowPunct w:val="0"/>
        <w:autoSpaceDE w:val="0"/>
        <w:autoSpaceDN w:val="0"/>
        <w:adjustRightInd w:val="0"/>
        <w:spacing w:line="276" w:lineRule="auto"/>
        <w:ind w:left="0" w:firstLine="0"/>
        <w:jc w:val="both"/>
        <w:textAlignment w:val="baseline"/>
        <w:rPr>
          <w:b/>
          <w:bCs/>
          <w:u w:val="single"/>
        </w:rPr>
      </w:pPr>
      <w:r w:rsidRPr="00FA1180">
        <w:rPr>
          <w:b/>
          <w:bCs/>
          <w:u w:val="single"/>
        </w:rPr>
        <w:t>Amortizációs politika</w:t>
      </w:r>
    </w:p>
    <w:p w:rsidR="00165B94" w:rsidRPr="00FA1180" w:rsidRDefault="00165B94" w:rsidP="002E256E">
      <w:pPr>
        <w:keepNext/>
        <w:keepLines/>
        <w:overflowPunct w:val="0"/>
        <w:autoSpaceDE w:val="0"/>
        <w:autoSpaceDN w:val="0"/>
        <w:adjustRightInd w:val="0"/>
        <w:spacing w:line="276" w:lineRule="auto"/>
        <w:jc w:val="both"/>
        <w:textAlignment w:val="baseline"/>
        <w:rPr>
          <w:b/>
          <w:bCs/>
          <w:u w:val="single"/>
        </w:rPr>
      </w:pPr>
    </w:p>
    <w:p w:rsidR="00165B94" w:rsidRPr="00FA1180" w:rsidRDefault="00165B94" w:rsidP="002E256E">
      <w:pPr>
        <w:keepNext/>
        <w:keepLines/>
        <w:overflowPunct w:val="0"/>
        <w:autoSpaceDE w:val="0"/>
        <w:autoSpaceDN w:val="0"/>
        <w:adjustRightInd w:val="0"/>
        <w:spacing w:line="276" w:lineRule="auto"/>
        <w:jc w:val="both"/>
        <w:textAlignment w:val="baseline"/>
        <w:rPr>
          <w:b/>
          <w:bCs/>
        </w:rPr>
      </w:pPr>
      <w:r w:rsidRPr="00FA1180">
        <w:rPr>
          <w:b/>
          <w:bCs/>
        </w:rPr>
        <w:t>a) Terv szerinti értékcsökkenés elszámolása</w:t>
      </w:r>
    </w:p>
    <w:p w:rsidR="00165B94" w:rsidRPr="00FA1180" w:rsidRDefault="00165B94" w:rsidP="002E256E">
      <w:pPr>
        <w:keepNext/>
        <w:keepLines/>
        <w:overflowPunct w:val="0"/>
        <w:autoSpaceDE w:val="0"/>
        <w:autoSpaceDN w:val="0"/>
        <w:adjustRightInd w:val="0"/>
        <w:spacing w:line="276" w:lineRule="auto"/>
        <w:jc w:val="both"/>
        <w:textAlignment w:val="baseline"/>
      </w:pPr>
      <w:r w:rsidRPr="00FA1180">
        <w:t xml:space="preserve">Az értékcsökkenés elszámolása a társaság üzletpolitikájára épülve a várható használati időnek megfelelően történik. </w:t>
      </w:r>
    </w:p>
    <w:p w:rsidR="00165B94" w:rsidRPr="00FA1180" w:rsidRDefault="00165B94" w:rsidP="002E256E">
      <w:pPr>
        <w:overflowPunct w:val="0"/>
        <w:autoSpaceDE w:val="0"/>
        <w:autoSpaceDN w:val="0"/>
        <w:adjustRightInd w:val="0"/>
        <w:spacing w:line="276" w:lineRule="auto"/>
        <w:jc w:val="both"/>
        <w:textAlignment w:val="baseline"/>
        <w:rPr>
          <w:b/>
          <w:bCs/>
          <w:i/>
          <w:iCs/>
        </w:rPr>
      </w:pPr>
      <w:r w:rsidRPr="00FA1180">
        <w:t>A 100.000 Ft alatti kis értékű tárgyi eszközök beszerezési árát a használatba vételkor egy összegben számoljuk el értékcsökkenési költségként.</w:t>
      </w:r>
    </w:p>
    <w:p w:rsidR="00165B94" w:rsidRPr="00FA1180" w:rsidRDefault="00165B94" w:rsidP="002E256E">
      <w:pPr>
        <w:overflowPunct w:val="0"/>
        <w:autoSpaceDE w:val="0"/>
        <w:autoSpaceDN w:val="0"/>
        <w:adjustRightInd w:val="0"/>
        <w:spacing w:line="276" w:lineRule="auto"/>
        <w:jc w:val="both"/>
        <w:textAlignment w:val="baseline"/>
        <w:rPr>
          <w:i/>
          <w:iCs/>
          <w:u w:val="single"/>
        </w:rPr>
      </w:pPr>
      <w:r w:rsidRPr="00FA1180">
        <w:t>A tárgyi eszközök értékcsökkenését lineáris leírással állapítjuk meg az üzleti év végén. A tárgyi eszközöknek a hasznos élettartam végén várható maradványértékkel csökkentett bekerülési értékét annyi évre kell felosztani, ahány évig ezen eszközöket előreláthatólag használni fogjuk.</w:t>
      </w:r>
    </w:p>
    <w:p w:rsidR="00165B94" w:rsidRPr="00FA1180" w:rsidRDefault="00165B94" w:rsidP="002E256E">
      <w:pPr>
        <w:tabs>
          <w:tab w:val="left" w:pos="1776"/>
        </w:tabs>
        <w:overflowPunct w:val="0"/>
        <w:autoSpaceDE w:val="0"/>
        <w:autoSpaceDN w:val="0"/>
        <w:adjustRightInd w:val="0"/>
        <w:spacing w:line="276" w:lineRule="auto"/>
        <w:jc w:val="both"/>
        <w:textAlignment w:val="baseline"/>
        <w:rPr>
          <w:b/>
          <w:bCs/>
        </w:rPr>
      </w:pPr>
    </w:p>
    <w:p w:rsidR="00165B94" w:rsidRPr="00FA1180" w:rsidRDefault="00165B94" w:rsidP="002E256E">
      <w:pPr>
        <w:numPr>
          <w:ilvl w:val="0"/>
          <w:numId w:val="2"/>
        </w:numPr>
        <w:tabs>
          <w:tab w:val="left" w:pos="180"/>
          <w:tab w:val="left" w:pos="360"/>
        </w:tabs>
        <w:overflowPunct w:val="0"/>
        <w:autoSpaceDE w:val="0"/>
        <w:autoSpaceDN w:val="0"/>
        <w:adjustRightInd w:val="0"/>
        <w:spacing w:line="276" w:lineRule="auto"/>
        <w:ind w:hanging="720"/>
        <w:textAlignment w:val="baseline"/>
        <w:rPr>
          <w:b/>
          <w:bCs/>
        </w:rPr>
      </w:pPr>
      <w:r w:rsidRPr="00FA1180">
        <w:rPr>
          <w:b/>
          <w:bCs/>
        </w:rPr>
        <w:t xml:space="preserve">  </w:t>
      </w:r>
      <w:r w:rsidRPr="00FA1180">
        <w:rPr>
          <w:b/>
          <w:bCs/>
          <w:u w:val="single"/>
        </w:rPr>
        <w:t>Értékhelyesbítés</w:t>
      </w:r>
    </w:p>
    <w:p w:rsidR="00165B94" w:rsidRPr="00FA1180" w:rsidRDefault="00165B94" w:rsidP="002E256E">
      <w:pPr>
        <w:overflowPunct w:val="0"/>
        <w:autoSpaceDE w:val="0"/>
        <w:autoSpaceDN w:val="0"/>
        <w:adjustRightInd w:val="0"/>
        <w:spacing w:line="276" w:lineRule="auto"/>
        <w:textAlignment w:val="baseline"/>
        <w:rPr>
          <w:b/>
          <w:bCs/>
          <w:u w:val="single"/>
        </w:rPr>
      </w:pPr>
    </w:p>
    <w:p w:rsidR="00165B94" w:rsidRPr="00FA1180" w:rsidRDefault="00165B94" w:rsidP="002E256E">
      <w:pPr>
        <w:overflowPunct w:val="0"/>
        <w:autoSpaceDE w:val="0"/>
        <w:autoSpaceDN w:val="0"/>
        <w:adjustRightInd w:val="0"/>
        <w:spacing w:line="276" w:lineRule="auto"/>
        <w:textAlignment w:val="baseline"/>
        <w:outlineLvl w:val="0"/>
      </w:pPr>
      <w:r w:rsidRPr="00FA1180">
        <w:t>A Társaság értékhelyesbítést nem alkalmaz.</w:t>
      </w:r>
    </w:p>
    <w:p w:rsidR="00165B94" w:rsidRPr="00FA1180" w:rsidRDefault="00165B94" w:rsidP="002E256E">
      <w:pPr>
        <w:overflowPunct w:val="0"/>
        <w:autoSpaceDE w:val="0"/>
        <w:autoSpaceDN w:val="0"/>
        <w:adjustRightInd w:val="0"/>
        <w:spacing w:line="276" w:lineRule="auto"/>
        <w:textAlignment w:val="baseline"/>
      </w:pPr>
    </w:p>
    <w:p w:rsidR="00165B94" w:rsidRPr="00FA1180" w:rsidRDefault="00165B94" w:rsidP="002E256E">
      <w:pPr>
        <w:numPr>
          <w:ilvl w:val="0"/>
          <w:numId w:val="2"/>
        </w:numPr>
        <w:tabs>
          <w:tab w:val="left" w:pos="284"/>
        </w:tabs>
        <w:overflowPunct w:val="0"/>
        <w:autoSpaceDE w:val="0"/>
        <w:autoSpaceDN w:val="0"/>
        <w:adjustRightInd w:val="0"/>
        <w:spacing w:line="276" w:lineRule="auto"/>
        <w:ind w:hanging="720"/>
        <w:textAlignment w:val="baseline"/>
        <w:rPr>
          <w:b/>
          <w:bCs/>
          <w:u w:val="single"/>
        </w:rPr>
      </w:pPr>
      <w:r w:rsidRPr="00FA1180">
        <w:rPr>
          <w:b/>
          <w:bCs/>
          <w:u w:val="single"/>
        </w:rPr>
        <w:t>Aktív és passzív időbeli elhatárolások</w:t>
      </w:r>
    </w:p>
    <w:p w:rsidR="00165B94" w:rsidRPr="00FA1180" w:rsidRDefault="00165B94" w:rsidP="002E256E">
      <w:pPr>
        <w:overflowPunct w:val="0"/>
        <w:autoSpaceDE w:val="0"/>
        <w:autoSpaceDN w:val="0"/>
        <w:adjustRightInd w:val="0"/>
        <w:spacing w:line="276" w:lineRule="auto"/>
        <w:jc w:val="both"/>
        <w:textAlignment w:val="baseline"/>
      </w:pPr>
    </w:p>
    <w:p w:rsidR="00165B94" w:rsidRPr="00FA1180" w:rsidRDefault="00165B94" w:rsidP="002E256E">
      <w:pPr>
        <w:overflowPunct w:val="0"/>
        <w:autoSpaceDE w:val="0"/>
        <w:autoSpaceDN w:val="0"/>
        <w:adjustRightInd w:val="0"/>
        <w:spacing w:line="276" w:lineRule="auto"/>
        <w:jc w:val="both"/>
        <w:textAlignment w:val="baseline"/>
        <w:rPr>
          <w:b/>
          <w:bCs/>
          <w:sz w:val="28"/>
          <w:szCs w:val="28"/>
        </w:rPr>
      </w:pPr>
      <w:r w:rsidRPr="00FA1180">
        <w:t>Kiemelt fontosságú a számviteli alapelvek közül az összemérés elve, a korábbi évek nagyösszegű támogatásai miatt, amelyeknek az elhatárolt bevétele mindig az adott évi költségekkel áll szemben, így eredményhatása nem torzítja a valós és megbízható összképet. Bár a nagyösszegű pályázati források 2009-ig lezárultak, de a költségeink között még mindig jelentős nagyságrendet képvisel a pályázatok keretében beszerzett eszközök értékcsökkenési leírása és az ezzel szemben elszámolt halasztott bevétel (a mérlegfőösszeg 18%-a, az éves költségvetés közel negyede). A mérlegben a halasztott bevételeknek még ma is döntő súlya van. Az összemérés elvének alkalmazása nélkül a beszámoló nem mutatna a valódiság elvének megfelelő képet.</w:t>
      </w:r>
    </w:p>
    <w:p w:rsidR="00165B94" w:rsidRPr="00FA1180" w:rsidRDefault="00165B94">
      <w:pPr>
        <w:rPr>
          <w:b/>
          <w:bCs/>
          <w:sz w:val="28"/>
          <w:szCs w:val="28"/>
        </w:rPr>
      </w:pPr>
      <w:bookmarkStart w:id="8" w:name="_Toc134438706"/>
      <w:r w:rsidRPr="00FA1180">
        <w:rPr>
          <w:b/>
          <w:bCs/>
          <w:sz w:val="28"/>
          <w:szCs w:val="28"/>
        </w:rPr>
        <w:br w:type="page"/>
      </w:r>
    </w:p>
    <w:p w:rsidR="00165B94" w:rsidRPr="00FA1180" w:rsidRDefault="00165B94" w:rsidP="00880D2C">
      <w:pPr>
        <w:overflowPunct w:val="0"/>
        <w:autoSpaceDE w:val="0"/>
        <w:autoSpaceDN w:val="0"/>
        <w:adjustRightInd w:val="0"/>
        <w:jc w:val="center"/>
        <w:textAlignment w:val="baseline"/>
        <w:rPr>
          <w:b/>
          <w:bCs/>
          <w:sz w:val="28"/>
          <w:szCs w:val="28"/>
        </w:rPr>
      </w:pPr>
      <w:r w:rsidRPr="00FA1180">
        <w:rPr>
          <w:b/>
          <w:bCs/>
          <w:sz w:val="28"/>
          <w:szCs w:val="28"/>
        </w:rPr>
        <w:t>II.</w:t>
      </w:r>
      <w:r w:rsidRPr="00FA1180">
        <w:rPr>
          <w:b/>
          <w:bCs/>
          <w:sz w:val="28"/>
          <w:szCs w:val="28"/>
        </w:rPr>
        <w:br/>
        <w:t>A MÉRLEGHEZ ÉS EREDMÉNY-KIMUTATÁSHOZ</w:t>
      </w:r>
    </w:p>
    <w:p w:rsidR="00165B94" w:rsidRPr="00FA1180" w:rsidRDefault="00165B94" w:rsidP="00443A19">
      <w:pPr>
        <w:overflowPunct w:val="0"/>
        <w:autoSpaceDE w:val="0"/>
        <w:autoSpaceDN w:val="0"/>
        <w:adjustRightInd w:val="0"/>
        <w:jc w:val="center"/>
        <w:textAlignment w:val="baseline"/>
        <w:rPr>
          <w:b/>
          <w:bCs/>
          <w:sz w:val="28"/>
          <w:szCs w:val="28"/>
        </w:rPr>
      </w:pPr>
      <w:r w:rsidRPr="00FA1180">
        <w:rPr>
          <w:b/>
          <w:bCs/>
          <w:sz w:val="28"/>
          <w:szCs w:val="28"/>
        </w:rPr>
        <w:t>KAPCSOLÓDÓ KIEGÉSZÍTÉSEK</w:t>
      </w:r>
      <w:bookmarkEnd w:id="8"/>
    </w:p>
    <w:p w:rsidR="00165B94" w:rsidRPr="00FA1180" w:rsidRDefault="00165B94" w:rsidP="00443A19">
      <w:pPr>
        <w:keepNext/>
        <w:overflowPunct w:val="0"/>
        <w:autoSpaceDE w:val="0"/>
        <w:autoSpaceDN w:val="0"/>
        <w:adjustRightInd w:val="0"/>
        <w:spacing w:before="240"/>
        <w:jc w:val="center"/>
        <w:textAlignment w:val="baseline"/>
        <w:outlineLvl w:val="0"/>
        <w:rPr>
          <w:b/>
          <w:bCs/>
          <w:sz w:val="28"/>
          <w:szCs w:val="28"/>
        </w:rPr>
      </w:pPr>
      <w:bookmarkStart w:id="9" w:name="_Toc134438707"/>
      <w:r w:rsidRPr="00FA1180">
        <w:rPr>
          <w:b/>
          <w:bCs/>
          <w:sz w:val="28"/>
          <w:szCs w:val="28"/>
        </w:rPr>
        <w:t>II. 1) Kiegészítő adatok a mérleghez</w:t>
      </w:r>
      <w:bookmarkEnd w:id="9"/>
    </w:p>
    <w:p w:rsidR="00165B94" w:rsidRPr="00FA1180" w:rsidRDefault="00165B94" w:rsidP="00443A19">
      <w:pPr>
        <w:overflowPunct w:val="0"/>
        <w:autoSpaceDE w:val="0"/>
        <w:autoSpaceDN w:val="0"/>
        <w:adjustRightInd w:val="0"/>
        <w:textAlignment w:val="baseline"/>
        <w:outlineLvl w:val="0"/>
        <w:rPr>
          <w:b/>
          <w:bCs/>
          <w:sz w:val="28"/>
          <w:szCs w:val="28"/>
        </w:rPr>
      </w:pPr>
      <w:r w:rsidRPr="00FA1180">
        <w:rPr>
          <w:b/>
          <w:bCs/>
          <w:sz w:val="28"/>
          <w:szCs w:val="28"/>
        </w:rPr>
        <w:t>ESZKÖZÖK</w:t>
      </w:r>
    </w:p>
    <w:p w:rsidR="00165B94" w:rsidRPr="00FA1180" w:rsidRDefault="00165B94" w:rsidP="00443A19">
      <w:pPr>
        <w:overflowPunct w:val="0"/>
        <w:autoSpaceDE w:val="0"/>
        <w:autoSpaceDN w:val="0"/>
        <w:adjustRightInd w:val="0"/>
        <w:textAlignment w:val="baseline"/>
        <w:rPr>
          <w:b/>
          <w:bCs/>
          <w:sz w:val="26"/>
          <w:szCs w:val="26"/>
        </w:rPr>
      </w:pPr>
    </w:p>
    <w:p w:rsidR="00165B94" w:rsidRPr="00FA1180" w:rsidRDefault="00165B94"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Befektetett eszközök: </w:t>
      </w:r>
      <w:r>
        <w:rPr>
          <w:b/>
          <w:bCs/>
          <w:sz w:val="26"/>
          <w:szCs w:val="26"/>
          <w:u w:val="single"/>
        </w:rPr>
        <w:t>239.107</w:t>
      </w:r>
      <w:r w:rsidRPr="00FA1180">
        <w:rPr>
          <w:b/>
          <w:bCs/>
          <w:sz w:val="26"/>
          <w:szCs w:val="26"/>
          <w:u w:val="single"/>
        </w:rPr>
        <w:t xml:space="preserve"> e Ft </w:t>
      </w:r>
      <w:r w:rsidRPr="00FA1180">
        <w:rPr>
          <w:i/>
          <w:iCs/>
        </w:rPr>
        <w:t>(201</w:t>
      </w:r>
      <w:r>
        <w:rPr>
          <w:i/>
          <w:iCs/>
        </w:rPr>
        <w:t>4</w:t>
      </w:r>
      <w:r w:rsidRPr="00FA1180">
        <w:rPr>
          <w:i/>
          <w:iCs/>
        </w:rPr>
        <w:t xml:space="preserve">: </w:t>
      </w:r>
      <w:r>
        <w:rPr>
          <w:i/>
          <w:iCs/>
        </w:rPr>
        <w:t>265.492</w:t>
      </w:r>
      <w:r w:rsidRPr="00FA1180">
        <w:rPr>
          <w:i/>
          <w:iCs/>
        </w:rPr>
        <w:t xml:space="preserve"> e Ft)</w:t>
      </w:r>
    </w:p>
    <w:p w:rsidR="00165B94" w:rsidRPr="00FA1180" w:rsidRDefault="00165B94" w:rsidP="00443A19">
      <w:pPr>
        <w:overflowPunct w:val="0"/>
        <w:autoSpaceDE w:val="0"/>
        <w:autoSpaceDN w:val="0"/>
        <w:adjustRightInd w:val="0"/>
        <w:jc w:val="center"/>
        <w:textAlignment w:val="baseline"/>
        <w:rPr>
          <w:b/>
          <w:bCs/>
        </w:rPr>
      </w:pPr>
    </w:p>
    <w:p w:rsidR="00165B94" w:rsidRDefault="00165B94" w:rsidP="00443A19">
      <w:pPr>
        <w:overflowPunct w:val="0"/>
        <w:autoSpaceDE w:val="0"/>
        <w:autoSpaceDN w:val="0"/>
        <w:adjustRightInd w:val="0"/>
        <w:textAlignment w:val="baseline"/>
        <w:rPr>
          <w:b/>
          <w:bCs/>
        </w:rPr>
      </w:pPr>
      <w:r w:rsidRPr="00FA1180">
        <w:rPr>
          <w:b/>
          <w:bCs/>
        </w:rPr>
        <w:t xml:space="preserve">Immateriális javak: </w:t>
      </w:r>
      <w:r>
        <w:rPr>
          <w:b/>
          <w:bCs/>
        </w:rPr>
        <w:t>2.098</w:t>
      </w:r>
      <w:r w:rsidRPr="00FA1180">
        <w:rPr>
          <w:b/>
          <w:bCs/>
        </w:rPr>
        <w:t xml:space="preserve"> e Ft</w:t>
      </w:r>
    </w:p>
    <w:bookmarkStart w:id="10" w:name="_MON_1523915871"/>
    <w:bookmarkEnd w:id="10"/>
    <w:p w:rsidR="00165B94" w:rsidRPr="00FA1180" w:rsidRDefault="00165B94" w:rsidP="000449F3">
      <w:pPr>
        <w:overflowPunct w:val="0"/>
        <w:autoSpaceDE w:val="0"/>
        <w:autoSpaceDN w:val="0"/>
        <w:adjustRightInd w:val="0"/>
        <w:ind w:hanging="284"/>
        <w:textAlignment w:val="baseline"/>
        <w:rPr>
          <w:b/>
          <w:bCs/>
          <w:i/>
          <w:iCs/>
        </w:rPr>
      </w:pPr>
      <w:ins w:id="11" w:author="Szerző" w:date="2016-05-10T13:18:00Z">
        <w:r w:rsidRPr="00FA1180">
          <w:object w:dxaOrig="9910" w:dyaOrig="1862">
            <v:shape id="_x0000_i1035" type="#_x0000_t75" style="width:495.75pt;height:92.25pt" o:ole="">
              <v:imagedata r:id="rId11" o:title=""/>
            </v:shape>
            <o:OLEObject Type="Embed" ProgID="Excel.Sheet.8" ShapeID="_x0000_i1035" DrawAspect="Content" ObjectID="_1524460854" r:id="rId12"/>
          </w:object>
        </w:r>
      </w:ins>
    </w:p>
    <w:p w:rsidR="00165B94" w:rsidRPr="00FA1180" w:rsidRDefault="00165B94" w:rsidP="00CA79D8">
      <w:pPr>
        <w:pStyle w:val="Heading1"/>
      </w:pPr>
      <w:bookmarkStart w:id="12" w:name="_MON_1429530587"/>
      <w:bookmarkStart w:id="13" w:name="_MON_1429532155"/>
      <w:bookmarkStart w:id="14" w:name="_MON_1429532221"/>
      <w:bookmarkStart w:id="15" w:name="_MON_1429532233"/>
      <w:bookmarkStart w:id="16" w:name="_MON_1429532253"/>
      <w:bookmarkStart w:id="17" w:name="_MON_1429532262"/>
      <w:bookmarkStart w:id="18" w:name="_MON_1397422337"/>
      <w:bookmarkStart w:id="19" w:name="_MON_1397422379"/>
      <w:bookmarkStart w:id="20" w:name="_MON_1397422386"/>
      <w:bookmarkStart w:id="21" w:name="_MON_1397422494"/>
      <w:bookmarkStart w:id="22" w:name="_MON_1397733423"/>
      <w:bookmarkStart w:id="23" w:name="_MON_1429530550"/>
      <w:bookmarkEnd w:id="12"/>
      <w:bookmarkEnd w:id="13"/>
      <w:bookmarkEnd w:id="14"/>
      <w:bookmarkEnd w:id="15"/>
      <w:bookmarkEnd w:id="16"/>
      <w:bookmarkEnd w:id="17"/>
      <w:bookmarkEnd w:id="18"/>
      <w:bookmarkEnd w:id="19"/>
      <w:bookmarkEnd w:id="20"/>
      <w:bookmarkEnd w:id="21"/>
      <w:bookmarkEnd w:id="22"/>
      <w:bookmarkEnd w:id="23"/>
    </w:p>
    <w:p w:rsidR="00165B94" w:rsidRPr="00FA1180" w:rsidRDefault="00165B94" w:rsidP="00CA79D8">
      <w:pPr>
        <w:pStyle w:val="Heading1"/>
      </w:pPr>
      <w:r w:rsidRPr="00FA1180">
        <w:t xml:space="preserve">Tárgyi eszközök: </w:t>
      </w:r>
      <w:r>
        <w:t>236.019</w:t>
      </w:r>
      <w:r w:rsidRPr="00FA1180">
        <w:t xml:space="preserve"> e Ft</w:t>
      </w:r>
    </w:p>
    <w:bookmarkStart w:id="24" w:name="_MON_1303392697"/>
    <w:bookmarkStart w:id="25" w:name="_MON_1303392774"/>
    <w:bookmarkStart w:id="26" w:name="_MON_1303392801"/>
    <w:bookmarkStart w:id="27" w:name="_MON_1334511068"/>
    <w:bookmarkStart w:id="28" w:name="_MON_1366054900"/>
    <w:bookmarkStart w:id="29" w:name="_MON_1366055158"/>
    <w:bookmarkStart w:id="30" w:name="_MON_1366174477"/>
    <w:bookmarkStart w:id="31" w:name="_MON_1397422694"/>
    <w:bookmarkStart w:id="32" w:name="_MON_1397634668"/>
    <w:bookmarkStart w:id="33" w:name="_MON_1429530634"/>
    <w:bookmarkStart w:id="34" w:name="_MON_1429532228"/>
    <w:bookmarkStart w:id="35" w:name="_MON_1429532257"/>
    <w:bookmarkStart w:id="36" w:name="_MON_1303392272"/>
    <w:bookmarkEnd w:id="24"/>
    <w:bookmarkEnd w:id="25"/>
    <w:bookmarkEnd w:id="26"/>
    <w:bookmarkEnd w:id="27"/>
    <w:bookmarkEnd w:id="28"/>
    <w:bookmarkEnd w:id="29"/>
    <w:bookmarkEnd w:id="30"/>
    <w:bookmarkEnd w:id="31"/>
    <w:bookmarkEnd w:id="32"/>
    <w:bookmarkEnd w:id="33"/>
    <w:bookmarkEnd w:id="34"/>
    <w:bookmarkEnd w:id="35"/>
    <w:bookmarkEnd w:id="36"/>
    <w:p w:rsidR="00165B94" w:rsidRPr="00FA1180" w:rsidRDefault="00165B94" w:rsidP="00443A19">
      <w:pPr>
        <w:overflowPunct w:val="0"/>
        <w:autoSpaceDE w:val="0"/>
        <w:autoSpaceDN w:val="0"/>
        <w:adjustRightInd w:val="0"/>
        <w:ind w:hanging="284"/>
        <w:jc w:val="both"/>
        <w:textAlignment w:val="baseline"/>
      </w:pPr>
      <w:ins w:id="37" w:author="Szerző" w:date="2016-05-10T13:18:00Z">
        <w:r w:rsidRPr="00FA1180">
          <w:object w:dxaOrig="10162" w:dyaOrig="3240">
            <v:shape id="_x0000_i1036" type="#_x0000_t75" style="width:503.25pt;height:162pt" o:ole="">
              <v:imagedata r:id="rId13" o:title=""/>
            </v:shape>
            <o:OLEObject Type="Embed" ProgID="Excel.Sheet.8" ShapeID="_x0000_i1036" DrawAspect="Content" ObjectID="_1524460855" r:id="rId14"/>
          </w:object>
        </w:r>
      </w:ins>
    </w:p>
    <w:p w:rsidR="00165B94" w:rsidRPr="00A207A5" w:rsidRDefault="00165B94" w:rsidP="00443A19">
      <w:pPr>
        <w:overflowPunct w:val="0"/>
        <w:autoSpaceDE w:val="0"/>
        <w:autoSpaceDN w:val="0"/>
        <w:adjustRightInd w:val="0"/>
        <w:jc w:val="both"/>
        <w:textAlignment w:val="baseline"/>
      </w:pPr>
      <w:r w:rsidRPr="00A207A5">
        <w:t>A tárgyévben jelentősebb beruházás nem történt, kizárólag egyéb gépek, berendezések beszerzésé</w:t>
      </w:r>
      <w:r>
        <w:t>re került sor. A tár</w:t>
      </w:r>
      <w:r w:rsidRPr="00A207A5">
        <w:t>gyi eszközök mérlegértékének túlnyomó részét az ingatlanok adják.</w:t>
      </w:r>
    </w:p>
    <w:p w:rsidR="00165B94" w:rsidRPr="00FA1180" w:rsidRDefault="00165B94" w:rsidP="00443A19">
      <w:pPr>
        <w:overflowPunct w:val="0"/>
        <w:autoSpaceDE w:val="0"/>
        <w:autoSpaceDN w:val="0"/>
        <w:adjustRightInd w:val="0"/>
        <w:jc w:val="both"/>
        <w:textAlignment w:val="baseline"/>
      </w:pPr>
      <w:r w:rsidRPr="00A207A5">
        <w:t>A nettó állomány csökkenése az elszámolt terv szerinti értékcsökkenési leírás miatt 29,8 millió Ft, de az állománycsökkenés tervezett üteme – ahogyan azt az üzleti tervben és az előző beszámolóan is jeleztük, 2015-től lényegesen lelassult.</w:t>
      </w:r>
      <w:r>
        <w:t xml:space="preserve"> A következő években az elszámolt értékcsökkenési leírás nagy része az ingatlanokhoz fog kapcsolódni.</w:t>
      </w:r>
    </w:p>
    <w:p w:rsidR="00165B94" w:rsidRPr="00FA1180" w:rsidRDefault="00165B94" w:rsidP="00443A19">
      <w:pPr>
        <w:overflowPunct w:val="0"/>
        <w:autoSpaceDE w:val="0"/>
        <w:autoSpaceDN w:val="0"/>
        <w:adjustRightInd w:val="0"/>
        <w:ind w:firstLine="708"/>
        <w:jc w:val="both"/>
        <w:textAlignment w:val="baseline"/>
        <w:outlineLvl w:val="0"/>
        <w:rPr>
          <w:b/>
          <w:bCs/>
          <w:sz w:val="26"/>
          <w:szCs w:val="26"/>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Befektetett pénzügyi eszközök</w:t>
      </w:r>
    </w:p>
    <w:p w:rsidR="00165B94" w:rsidRPr="00FA1180" w:rsidRDefault="00165B94" w:rsidP="00443A19">
      <w:pPr>
        <w:overflowPunct w:val="0"/>
        <w:autoSpaceDE w:val="0"/>
        <w:autoSpaceDN w:val="0"/>
        <w:adjustRightInd w:val="0"/>
        <w:textAlignment w:val="baseline"/>
        <w:rPr>
          <w:b/>
          <w:bCs/>
          <w:sz w:val="26"/>
          <w:szCs w:val="26"/>
          <w:u w:val="single"/>
        </w:rPr>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Egyéb tartós részesedések: </w:t>
      </w:r>
      <w:r w:rsidRPr="00FA1180">
        <w:rPr>
          <w:b/>
          <w:bCs/>
        </w:rPr>
        <w:tab/>
        <w:t>990 e Ft.</w:t>
      </w:r>
    </w:p>
    <w:p w:rsidR="00165B94" w:rsidRPr="00FA1180" w:rsidRDefault="00165B94" w:rsidP="00443A19">
      <w:pPr>
        <w:jc w:val="both"/>
      </w:pPr>
      <w:r w:rsidRPr="00FA1180">
        <w:t xml:space="preserve">A Nyírségi Szakképzés-szervezési Nonprofit Kft-ben </w:t>
      </w:r>
      <w:r>
        <w:t xml:space="preserve">a </w:t>
      </w:r>
      <w:r w:rsidRPr="00FA1180">
        <w:t xml:space="preserve">Nyírvidék részesedése </w:t>
      </w:r>
      <w:r>
        <w:t>990 e Ft.</w:t>
      </w:r>
    </w:p>
    <w:p w:rsidR="00165B94" w:rsidRPr="00FA1180" w:rsidRDefault="00165B94" w:rsidP="00443A19">
      <w:pPr>
        <w:overflowPunct w:val="0"/>
        <w:autoSpaceDE w:val="0"/>
        <w:autoSpaceDN w:val="0"/>
        <w:adjustRightInd w:val="0"/>
        <w:textAlignment w:val="baseline"/>
        <w:rPr>
          <w:b/>
          <w:bCs/>
          <w:sz w:val="26"/>
          <w:szCs w:val="26"/>
          <w:u w:val="single"/>
        </w:rPr>
      </w:pPr>
    </w:p>
    <w:p w:rsidR="00165B94" w:rsidRPr="00FA1180" w:rsidRDefault="00165B94" w:rsidP="00443A19">
      <w:pPr>
        <w:overflowPunct w:val="0"/>
        <w:autoSpaceDE w:val="0"/>
        <w:autoSpaceDN w:val="0"/>
        <w:adjustRightInd w:val="0"/>
        <w:textAlignment w:val="baseline"/>
        <w:rPr>
          <w:b/>
          <w:bCs/>
          <w:sz w:val="26"/>
          <w:szCs w:val="26"/>
          <w:u w:val="single"/>
        </w:rPr>
      </w:pPr>
    </w:p>
    <w:p w:rsidR="00165B94" w:rsidRPr="00FA1180" w:rsidRDefault="00165B94" w:rsidP="00443A19">
      <w:pPr>
        <w:overflowPunct w:val="0"/>
        <w:autoSpaceDE w:val="0"/>
        <w:autoSpaceDN w:val="0"/>
        <w:adjustRightInd w:val="0"/>
        <w:ind w:firstLine="708"/>
        <w:textAlignment w:val="baseline"/>
        <w:outlineLvl w:val="0"/>
        <w:rPr>
          <w:b/>
          <w:bCs/>
          <w:sz w:val="28"/>
          <w:szCs w:val="28"/>
          <w:u w:val="single"/>
        </w:rPr>
      </w:pPr>
      <w:r w:rsidRPr="00FA1180">
        <w:rPr>
          <w:b/>
          <w:bCs/>
          <w:sz w:val="28"/>
          <w:szCs w:val="28"/>
          <w:u w:val="single"/>
        </w:rPr>
        <w:t xml:space="preserve">Forgóeszközök: </w:t>
      </w:r>
      <w:r>
        <w:rPr>
          <w:b/>
          <w:bCs/>
          <w:sz w:val="28"/>
          <w:szCs w:val="28"/>
          <w:u w:val="single"/>
        </w:rPr>
        <w:t>43.200</w:t>
      </w:r>
      <w:r w:rsidRPr="00FA1180">
        <w:rPr>
          <w:b/>
          <w:bCs/>
          <w:sz w:val="28"/>
          <w:szCs w:val="28"/>
          <w:u w:val="single"/>
        </w:rPr>
        <w:t xml:space="preserve"> e Ft </w:t>
      </w:r>
      <w:r w:rsidRPr="00FA1180">
        <w:rPr>
          <w:i/>
          <w:iCs/>
        </w:rPr>
        <w:t>(201</w:t>
      </w:r>
      <w:r>
        <w:rPr>
          <w:i/>
          <w:iCs/>
        </w:rPr>
        <w:t>4</w:t>
      </w:r>
      <w:r w:rsidRPr="00FA1180">
        <w:rPr>
          <w:i/>
          <w:iCs/>
        </w:rPr>
        <w:t>:</w:t>
      </w:r>
      <w:r>
        <w:rPr>
          <w:i/>
          <w:iCs/>
        </w:rPr>
        <w:t>41.459</w:t>
      </w:r>
      <w:r w:rsidRPr="00FA1180">
        <w:rPr>
          <w:i/>
          <w:iCs/>
        </w:rPr>
        <w:t xml:space="preserve"> e Ft)</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Készletek: </w:t>
      </w:r>
      <w:r>
        <w:rPr>
          <w:b/>
          <w:bCs/>
        </w:rPr>
        <w:t>103</w:t>
      </w:r>
      <w:r w:rsidRPr="00FA1180">
        <w:rPr>
          <w:b/>
          <w:bCs/>
        </w:rPr>
        <w:t xml:space="preserve"> e Ft.</w:t>
      </w:r>
      <w:r>
        <w:rPr>
          <w:b/>
          <w:bCs/>
        </w:rPr>
        <w:t xml:space="preserve"> </w:t>
      </w:r>
      <w:r w:rsidRPr="00F454F3">
        <w:rPr>
          <w:i/>
          <w:iCs/>
        </w:rPr>
        <w:t>(2014: 181 e Ft)</w:t>
      </w:r>
    </w:p>
    <w:p w:rsidR="00165B94" w:rsidRPr="00FA1180" w:rsidRDefault="00165B94" w:rsidP="00A45BCC">
      <w:pPr>
        <w:overflowPunct w:val="0"/>
        <w:autoSpaceDE w:val="0"/>
        <w:autoSpaceDN w:val="0"/>
        <w:adjustRightInd w:val="0"/>
        <w:jc w:val="both"/>
        <w:textAlignment w:val="baseline"/>
        <w:outlineLvl w:val="0"/>
      </w:pPr>
      <w:r w:rsidRPr="00FA1180">
        <w:t xml:space="preserve">Az anyagok között </w:t>
      </w:r>
      <w:r>
        <w:t xml:space="preserve">96 </w:t>
      </w:r>
      <w:r w:rsidRPr="00FA1180">
        <w:t>e Ft értékben a vállalkozási tevékenység érdekében beszerzett, üzleti ajándékok között nyilvántartott ajándéktárgyak mérlegfordulónapi értékét, ezen kívül az áruk között 7 e Ft értékben betétdíjas göngyölegeket mutatunk ki.</w:t>
      </w:r>
    </w:p>
    <w:p w:rsidR="00165B94" w:rsidRPr="00FA1180" w:rsidRDefault="00165B94" w:rsidP="00443A19">
      <w:pPr>
        <w:overflowPunct w:val="0"/>
        <w:autoSpaceDE w:val="0"/>
        <w:autoSpaceDN w:val="0"/>
        <w:adjustRightInd w:val="0"/>
        <w:textAlignment w:val="baseline"/>
        <w:outlineLvl w:val="0"/>
        <w:rPr>
          <w:b/>
          <w:bCs/>
        </w:rPr>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Követelések: </w:t>
      </w:r>
      <w:r>
        <w:rPr>
          <w:b/>
          <w:bCs/>
        </w:rPr>
        <w:t>28.432</w:t>
      </w:r>
      <w:r w:rsidRPr="00FA1180">
        <w:rPr>
          <w:b/>
          <w:bCs/>
        </w:rPr>
        <w:t xml:space="preserve"> e Ft </w:t>
      </w:r>
      <w:r w:rsidRPr="00F454F3">
        <w:rPr>
          <w:i/>
          <w:iCs/>
        </w:rPr>
        <w:t>(201</w:t>
      </w:r>
      <w:r>
        <w:rPr>
          <w:i/>
          <w:iCs/>
        </w:rPr>
        <w:t>4</w:t>
      </w:r>
      <w:r w:rsidRPr="00F454F3">
        <w:rPr>
          <w:i/>
          <w:iCs/>
        </w:rPr>
        <w:t xml:space="preserve">: </w:t>
      </w:r>
      <w:r>
        <w:rPr>
          <w:i/>
          <w:iCs/>
        </w:rPr>
        <w:t>31.196</w:t>
      </w:r>
      <w:r w:rsidRPr="00F454F3">
        <w:rPr>
          <w:i/>
          <w:iCs/>
        </w:rPr>
        <w:t xml:space="preserve"> e Ft)</w:t>
      </w:r>
    </w:p>
    <w:p w:rsidR="00165B94" w:rsidRPr="00FA1180" w:rsidRDefault="00165B94" w:rsidP="00443A19">
      <w:pPr>
        <w:overflowPunct w:val="0"/>
        <w:autoSpaceDE w:val="0"/>
        <w:autoSpaceDN w:val="0"/>
        <w:adjustRightInd w:val="0"/>
        <w:textAlignment w:val="baseline"/>
        <w:outlineLvl w:val="0"/>
        <w:rPr>
          <w:b/>
          <w:bCs/>
        </w:rPr>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Vevőkövetelések állománya: </w:t>
      </w:r>
      <w:r>
        <w:rPr>
          <w:b/>
          <w:bCs/>
        </w:rPr>
        <w:t>16.995</w:t>
      </w:r>
      <w:r w:rsidRPr="00FA1180">
        <w:rPr>
          <w:b/>
          <w:bCs/>
        </w:rPr>
        <w:t xml:space="preserve"> e Ft </w:t>
      </w:r>
      <w:r w:rsidRPr="00F454F3">
        <w:rPr>
          <w:i/>
          <w:iCs/>
        </w:rPr>
        <w:t>(201</w:t>
      </w:r>
      <w:r>
        <w:rPr>
          <w:i/>
          <w:iCs/>
        </w:rPr>
        <w:t>4</w:t>
      </w:r>
      <w:r w:rsidRPr="00F454F3">
        <w:rPr>
          <w:i/>
          <w:iCs/>
        </w:rPr>
        <w:t>: 1.</w:t>
      </w:r>
      <w:r>
        <w:rPr>
          <w:i/>
          <w:iCs/>
        </w:rPr>
        <w:t>008</w:t>
      </w:r>
      <w:r w:rsidRPr="00F454F3">
        <w:rPr>
          <w:i/>
          <w:iCs/>
        </w:rPr>
        <w:t xml:space="preserve"> e Ft)</w:t>
      </w:r>
    </w:p>
    <w:p w:rsidR="00165B94" w:rsidRPr="00FA1180" w:rsidRDefault="00165B94" w:rsidP="00F454F3">
      <w:pPr>
        <w:overflowPunct w:val="0"/>
        <w:autoSpaceDE w:val="0"/>
        <w:autoSpaceDN w:val="0"/>
        <w:adjustRightInd w:val="0"/>
        <w:jc w:val="both"/>
        <w:textAlignment w:val="baseline"/>
        <w:outlineLvl w:val="0"/>
      </w:pPr>
      <w:r>
        <w:t>A vevőkövetelések állománya jelentősen nőtt az előző évhez képest, ebből a KLIK vevőtartozása önmagában 13,6 millió Ft-ot tesz ki. A mérlegkészítés időszakában – a többi vevőhöz hasonlóan – a KLIK is rendezte a kintlévőségét.</w:t>
      </w:r>
    </w:p>
    <w:p w:rsidR="00165B94" w:rsidRPr="00FA1180" w:rsidRDefault="00165B94" w:rsidP="00443A19">
      <w:pPr>
        <w:overflowPunct w:val="0"/>
        <w:autoSpaceDE w:val="0"/>
        <w:autoSpaceDN w:val="0"/>
        <w:adjustRightInd w:val="0"/>
        <w:textAlignment w:val="baseline"/>
        <w:outlineLvl w:val="0"/>
        <w:rPr>
          <w:b/>
          <w:bCs/>
        </w:rPr>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Egyéb követelések állománya: </w:t>
      </w:r>
      <w:r>
        <w:rPr>
          <w:b/>
          <w:bCs/>
        </w:rPr>
        <w:t>11.437</w:t>
      </w:r>
      <w:r w:rsidRPr="00FA1180">
        <w:rPr>
          <w:b/>
          <w:bCs/>
        </w:rPr>
        <w:t xml:space="preserve"> e Ft</w:t>
      </w:r>
      <w:r>
        <w:rPr>
          <w:b/>
          <w:bCs/>
        </w:rPr>
        <w:t xml:space="preserve"> </w:t>
      </w:r>
      <w:r w:rsidRPr="00F454F3">
        <w:rPr>
          <w:i/>
          <w:iCs/>
        </w:rPr>
        <w:t>(201</w:t>
      </w:r>
      <w:r>
        <w:rPr>
          <w:i/>
          <w:iCs/>
        </w:rPr>
        <w:t>4</w:t>
      </w:r>
      <w:r w:rsidRPr="00F454F3">
        <w:rPr>
          <w:i/>
          <w:iCs/>
        </w:rPr>
        <w:t xml:space="preserve">: </w:t>
      </w:r>
      <w:r>
        <w:rPr>
          <w:i/>
          <w:iCs/>
        </w:rPr>
        <w:t>29.692</w:t>
      </w:r>
      <w:r w:rsidRPr="00F454F3">
        <w:rPr>
          <w:i/>
          <w:iCs/>
        </w:rPr>
        <w:t xml:space="preserve"> e Ft)</w:t>
      </w:r>
    </w:p>
    <w:p w:rsidR="00165B94" w:rsidRPr="00FA1180" w:rsidRDefault="00165B94" w:rsidP="00F454F3">
      <w:pPr>
        <w:overflowPunct w:val="0"/>
        <w:autoSpaceDE w:val="0"/>
        <w:autoSpaceDN w:val="0"/>
        <w:adjustRightInd w:val="0"/>
        <w:textAlignment w:val="baseline"/>
        <w:outlineLvl w:val="0"/>
      </w:pPr>
      <w:r w:rsidRPr="00FA1180">
        <w:rPr>
          <w:b/>
          <w:bCs/>
        </w:rPr>
        <w:tab/>
        <w:t xml:space="preserve">Ebből: </w:t>
      </w:r>
      <w:r w:rsidRPr="00FA1180">
        <w:t>költségvetési (szakképzési hozzá</w:t>
      </w:r>
      <w:r>
        <w:t>járulás) túlfizetés:</w:t>
      </w:r>
      <w:r w:rsidRPr="00FA1180">
        <w:t xml:space="preserve"> </w:t>
      </w:r>
      <w:r>
        <w:t xml:space="preserve">         10.948 e</w:t>
      </w:r>
      <w:r w:rsidRPr="00FA1180">
        <w:t xml:space="preserve"> Ft,</w:t>
      </w:r>
    </w:p>
    <w:p w:rsidR="00165B94" w:rsidRPr="00FA1180" w:rsidRDefault="00165B94" w:rsidP="00122DA5">
      <w:pPr>
        <w:tabs>
          <w:tab w:val="left" w:pos="1418"/>
          <w:tab w:val="right" w:pos="8080"/>
        </w:tabs>
        <w:overflowPunct w:val="0"/>
        <w:autoSpaceDE w:val="0"/>
        <w:autoSpaceDN w:val="0"/>
        <w:adjustRightInd w:val="0"/>
        <w:textAlignment w:val="baseline"/>
        <w:outlineLvl w:val="0"/>
      </w:pPr>
      <w:r w:rsidRPr="00FA1180">
        <w:tab/>
      </w:r>
      <w:r>
        <w:t>helyi iparűzési adó</w:t>
      </w:r>
      <w:r w:rsidRPr="00FA1180">
        <w:t xml:space="preserve"> túlfizetés:</w:t>
      </w:r>
      <w:r w:rsidRPr="00FA1180">
        <w:tab/>
      </w:r>
      <w:r>
        <w:t xml:space="preserve">   241</w:t>
      </w:r>
      <w:r w:rsidRPr="00FA1180">
        <w:t xml:space="preserve"> e Ft,</w:t>
      </w:r>
    </w:p>
    <w:p w:rsidR="00165B94" w:rsidRPr="00FA1180" w:rsidRDefault="00165B94" w:rsidP="00443A19">
      <w:pPr>
        <w:overflowPunct w:val="0"/>
        <w:autoSpaceDE w:val="0"/>
        <w:autoSpaceDN w:val="0"/>
        <w:adjustRightInd w:val="0"/>
        <w:textAlignment w:val="baseline"/>
        <w:outlineLvl w:val="0"/>
      </w:pPr>
      <w:r w:rsidRPr="00FA1180">
        <w:tab/>
      </w:r>
      <w:r w:rsidRPr="00FA1180">
        <w:tab/>
        <w:t>egyéb:</w:t>
      </w:r>
      <w:r w:rsidRPr="00FA1180">
        <w:tab/>
      </w:r>
      <w:r w:rsidRPr="00FA1180">
        <w:tab/>
      </w:r>
      <w:r w:rsidRPr="00FA1180">
        <w:tab/>
      </w:r>
      <w:r w:rsidRPr="00FA1180">
        <w:tab/>
      </w:r>
      <w:r w:rsidRPr="00FA1180">
        <w:tab/>
      </w:r>
      <w:r w:rsidRPr="00FA1180">
        <w:tab/>
      </w:r>
      <w:r w:rsidRPr="00FA1180">
        <w:tab/>
      </w:r>
      <w:r w:rsidRPr="00FA1180">
        <w:tab/>
        <w:t xml:space="preserve"> </w:t>
      </w:r>
      <w:r>
        <w:t xml:space="preserve"> </w:t>
      </w:r>
      <w:r w:rsidRPr="00FA1180">
        <w:t xml:space="preserve"> </w:t>
      </w:r>
      <w:r>
        <w:t>248</w:t>
      </w:r>
      <w:r w:rsidRPr="00FA1180">
        <w:t xml:space="preserve"> e Ft</w:t>
      </w: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outlineLvl w:val="0"/>
        <w:rPr>
          <w:b/>
          <w:bCs/>
          <w:u w:val="single"/>
        </w:rPr>
      </w:pPr>
      <w:r w:rsidRPr="00FA1180">
        <w:rPr>
          <w:b/>
          <w:bCs/>
          <w:u w:val="single"/>
        </w:rPr>
        <w:t xml:space="preserve">Pénzeszközök: </w:t>
      </w:r>
      <w:r>
        <w:rPr>
          <w:b/>
          <w:bCs/>
          <w:u w:val="single"/>
        </w:rPr>
        <w:t>14.665</w:t>
      </w:r>
      <w:r w:rsidRPr="00FA1180">
        <w:rPr>
          <w:b/>
          <w:bCs/>
          <w:u w:val="single"/>
        </w:rPr>
        <w:t xml:space="preserve"> e Ft</w:t>
      </w: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Pénztárak: </w:t>
      </w:r>
      <w:r>
        <w:rPr>
          <w:b/>
          <w:bCs/>
        </w:rPr>
        <w:t>226</w:t>
      </w:r>
      <w:r w:rsidRPr="00FA1180">
        <w:rPr>
          <w:b/>
          <w:bCs/>
        </w:rPr>
        <w:t xml:space="preserve"> e Ft  </w:t>
      </w:r>
      <w:r w:rsidRPr="00F454F3">
        <w:rPr>
          <w:i/>
          <w:iCs/>
        </w:rPr>
        <w:t>(2014: 179 e Ft)</w:t>
      </w:r>
    </w:p>
    <w:p w:rsidR="00165B94" w:rsidRPr="00FA1180" w:rsidRDefault="00165B94" w:rsidP="00443A19">
      <w:pPr>
        <w:overflowPunct w:val="0"/>
        <w:autoSpaceDE w:val="0"/>
        <w:autoSpaceDN w:val="0"/>
        <w:adjustRightInd w:val="0"/>
        <w:textAlignment w:val="baseline"/>
        <w:outlineLvl w:val="0"/>
        <w:rPr>
          <w:b/>
          <w:bCs/>
        </w:rPr>
      </w:pPr>
    </w:p>
    <w:p w:rsidR="00165B94" w:rsidRPr="00FA1180" w:rsidRDefault="00165B94" w:rsidP="00443A19">
      <w:pPr>
        <w:overflowPunct w:val="0"/>
        <w:autoSpaceDE w:val="0"/>
        <w:autoSpaceDN w:val="0"/>
        <w:adjustRightInd w:val="0"/>
        <w:jc w:val="both"/>
        <w:textAlignment w:val="baseline"/>
      </w:pPr>
      <w:r w:rsidRPr="00FA1180">
        <w:t>A pénztárból csak a szükséges minimális mértékben történik kifizetés, a lehetőségekhez mérten igyekszünk átutalással rendezni fizetési kötelezettségeinket.</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outlineLvl w:val="0"/>
        <w:rPr>
          <w:b/>
          <w:bCs/>
        </w:rPr>
      </w:pPr>
      <w:r w:rsidRPr="00FA1180">
        <w:rPr>
          <w:b/>
          <w:bCs/>
        </w:rPr>
        <w:t xml:space="preserve">Bankszámlák: </w:t>
      </w:r>
      <w:r>
        <w:rPr>
          <w:b/>
          <w:bCs/>
        </w:rPr>
        <w:t>14.439</w:t>
      </w:r>
      <w:r w:rsidRPr="00FA1180">
        <w:rPr>
          <w:b/>
          <w:bCs/>
        </w:rPr>
        <w:t xml:space="preserve"> e Ft </w:t>
      </w:r>
      <w:r w:rsidRPr="000959FF">
        <w:rPr>
          <w:i/>
          <w:iCs/>
        </w:rPr>
        <w:t>(2014: 9.903 e Ft)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rPr>
          <w:b/>
          <w:bCs/>
        </w:rPr>
      </w:pPr>
      <w:r w:rsidRPr="00FA1180">
        <w:t xml:space="preserve">A Társaságnak 4 bankszámlája és egy felnőttképzési letéti számlája van az OTP Bank Nyrt-nél. A Társaság pénzforgalmi számláján található összeg: </w:t>
      </w:r>
      <w:r>
        <w:rPr>
          <w:b/>
          <w:bCs/>
        </w:rPr>
        <w:t>12.727</w:t>
      </w:r>
      <w:r w:rsidRPr="00FA1180">
        <w:rPr>
          <w:b/>
          <w:bCs/>
        </w:rPr>
        <w:t xml:space="preserve"> e Ft</w:t>
      </w:r>
      <w:r w:rsidRPr="00FA1180">
        <w:t xml:space="preserve">, a beléptető kártya letéti számla egyenlege: </w:t>
      </w:r>
      <w:r w:rsidRPr="00FA1180">
        <w:rPr>
          <w:b/>
          <w:bCs/>
        </w:rPr>
        <w:t>6</w:t>
      </w:r>
      <w:r>
        <w:rPr>
          <w:b/>
          <w:bCs/>
        </w:rPr>
        <w:t>30</w:t>
      </w:r>
      <w:r w:rsidRPr="00FA1180">
        <w:rPr>
          <w:b/>
          <w:bCs/>
        </w:rPr>
        <w:t xml:space="preserve"> e Ft, </w:t>
      </w:r>
      <w:r>
        <w:t>két,</w:t>
      </w:r>
      <w:r w:rsidRPr="00FA1180">
        <w:rPr>
          <w:b/>
          <w:bCs/>
        </w:rPr>
        <w:t xml:space="preserve"> </w:t>
      </w:r>
      <w:r w:rsidRPr="00FA1180">
        <w:t xml:space="preserve">pályázatra elkülönített alszámla </w:t>
      </w:r>
      <w:r>
        <w:t xml:space="preserve">együttes </w:t>
      </w:r>
      <w:r w:rsidRPr="00FA1180">
        <w:t>egyenlege:</w:t>
      </w:r>
      <w:r w:rsidRPr="00FA1180">
        <w:rPr>
          <w:b/>
          <w:bCs/>
        </w:rPr>
        <w:t xml:space="preserve"> </w:t>
      </w:r>
      <w:r>
        <w:rPr>
          <w:b/>
          <w:bCs/>
        </w:rPr>
        <w:t>2</w:t>
      </w:r>
      <w:r w:rsidRPr="00FA1180">
        <w:rPr>
          <w:b/>
          <w:bCs/>
        </w:rPr>
        <w:t xml:space="preserve"> e Ft, </w:t>
      </w:r>
      <w:r w:rsidRPr="00FA1180">
        <w:t>a letéti számla egyenlege</w:t>
      </w:r>
      <w:r w:rsidRPr="00FA1180">
        <w:rPr>
          <w:b/>
          <w:bCs/>
        </w:rPr>
        <w:t>: 1.080 e Ft</w:t>
      </w:r>
    </w:p>
    <w:p w:rsidR="00165B94" w:rsidRPr="00FA1180" w:rsidRDefault="00165B94" w:rsidP="00443A19">
      <w:pPr>
        <w:overflowPunct w:val="0"/>
        <w:autoSpaceDE w:val="0"/>
        <w:autoSpaceDN w:val="0"/>
        <w:adjustRightInd w:val="0"/>
        <w:jc w:val="both"/>
        <w:textAlignment w:val="baseline"/>
      </w:pPr>
      <w:r w:rsidRPr="00FA1180">
        <w:t>Lekötött betétek állománya: 0 e Ft.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0959FF">
      <w:pPr>
        <w:overflowPunct w:val="0"/>
        <w:autoSpaceDE w:val="0"/>
        <w:autoSpaceDN w:val="0"/>
        <w:adjustRightInd w:val="0"/>
        <w:textAlignment w:val="baseline"/>
        <w:outlineLvl w:val="0"/>
        <w:rPr>
          <w:b/>
          <w:bCs/>
        </w:rPr>
      </w:pPr>
      <w:r w:rsidRPr="00FA1180">
        <w:rPr>
          <w:b/>
          <w:bCs/>
          <w:u w:val="single"/>
        </w:rPr>
        <w:t xml:space="preserve">Aktív időbeli elhatárolások: </w:t>
      </w:r>
      <w:r>
        <w:rPr>
          <w:b/>
          <w:bCs/>
          <w:u w:val="single"/>
        </w:rPr>
        <w:t>233</w:t>
      </w:r>
      <w:r w:rsidRPr="00FA1180">
        <w:rPr>
          <w:b/>
          <w:bCs/>
          <w:u w:val="single"/>
        </w:rPr>
        <w:t xml:space="preserve"> e Ft</w:t>
      </w:r>
      <w:r>
        <w:rPr>
          <w:b/>
          <w:bCs/>
          <w:u w:val="single"/>
        </w:rPr>
        <w:t xml:space="preserve"> </w:t>
      </w:r>
      <w:r w:rsidRPr="000959FF">
        <w:rPr>
          <w:i/>
          <w:iCs/>
        </w:rPr>
        <w:t xml:space="preserve">(2014: </w:t>
      </w:r>
      <w:r>
        <w:rPr>
          <w:i/>
          <w:iCs/>
        </w:rPr>
        <w:t>7.200</w:t>
      </w:r>
      <w:r w:rsidRPr="000959FF">
        <w:rPr>
          <w:i/>
          <w:iCs/>
        </w:rPr>
        <w:t xml:space="preserve"> e Ft)</w:t>
      </w:r>
    </w:p>
    <w:p w:rsidR="00165B94" w:rsidRPr="00FA1180" w:rsidRDefault="00165B94" w:rsidP="00443A19">
      <w:pPr>
        <w:overflowPunct w:val="0"/>
        <w:autoSpaceDE w:val="0"/>
        <w:autoSpaceDN w:val="0"/>
        <w:adjustRightInd w:val="0"/>
        <w:textAlignment w:val="baseline"/>
        <w:outlineLvl w:val="0"/>
        <w:rPr>
          <w:b/>
          <w:bCs/>
          <w:u w:val="single"/>
        </w:rPr>
      </w:pPr>
    </w:p>
    <w:p w:rsidR="00165B94" w:rsidRPr="00FA1180" w:rsidRDefault="00165B94" w:rsidP="00443A19">
      <w:pPr>
        <w:overflowPunct w:val="0"/>
        <w:autoSpaceDE w:val="0"/>
        <w:autoSpaceDN w:val="0"/>
        <w:adjustRightInd w:val="0"/>
        <w:textAlignment w:val="baseline"/>
        <w:rPr>
          <w:b/>
          <w:bCs/>
          <w:u w:val="single"/>
        </w:rPr>
      </w:pPr>
    </w:p>
    <w:p w:rsidR="00165B94" w:rsidRPr="000959FF" w:rsidRDefault="00165B94" w:rsidP="00443A19">
      <w:pPr>
        <w:overflowPunct w:val="0"/>
        <w:autoSpaceDE w:val="0"/>
        <w:autoSpaceDN w:val="0"/>
        <w:adjustRightInd w:val="0"/>
        <w:jc w:val="both"/>
        <w:textAlignment w:val="baseline"/>
        <w:rPr>
          <w:b/>
          <w:bCs/>
        </w:rPr>
      </w:pPr>
      <w:r w:rsidRPr="000959FF">
        <w:rPr>
          <w:b/>
          <w:bCs/>
        </w:rPr>
        <w:t xml:space="preserve">Bevételek aktív időbeli elhatárolása: </w:t>
      </w:r>
      <w:r>
        <w:rPr>
          <w:b/>
          <w:bCs/>
        </w:rPr>
        <w:t xml:space="preserve">211 </w:t>
      </w:r>
      <w:r w:rsidRPr="000959FF">
        <w:rPr>
          <w:b/>
          <w:bCs/>
        </w:rPr>
        <w:t>e Ft</w:t>
      </w:r>
    </w:p>
    <w:p w:rsidR="00165B94" w:rsidRPr="00FA1180" w:rsidRDefault="00165B94" w:rsidP="00443A19">
      <w:pPr>
        <w:overflowPunct w:val="0"/>
        <w:autoSpaceDE w:val="0"/>
        <w:autoSpaceDN w:val="0"/>
        <w:adjustRightInd w:val="0"/>
        <w:jc w:val="both"/>
        <w:textAlignment w:val="baseline"/>
        <w:rPr>
          <w:b/>
          <w:bCs/>
        </w:rPr>
      </w:pPr>
      <w:r w:rsidRPr="00FA1180">
        <w:rPr>
          <w:b/>
          <w:bCs/>
        </w:rPr>
        <w:t xml:space="preserve">Költségek, ráfordítások aktív időbeli elhatárolása: </w:t>
      </w:r>
      <w:r>
        <w:rPr>
          <w:b/>
          <w:bCs/>
        </w:rPr>
        <w:t>22</w:t>
      </w:r>
      <w:r w:rsidRPr="00FA1180">
        <w:rPr>
          <w:b/>
          <w:bCs/>
        </w:rPr>
        <w:t xml:space="preserve"> e Ft.</w:t>
      </w:r>
    </w:p>
    <w:p w:rsidR="00165B94" w:rsidRPr="00FA1180" w:rsidRDefault="00165B94" w:rsidP="00443A19">
      <w:pPr>
        <w:jc w:val="both"/>
      </w:pPr>
    </w:p>
    <w:p w:rsidR="00165B94" w:rsidRPr="00FA1180" w:rsidRDefault="00165B94" w:rsidP="00866467">
      <w:pPr>
        <w:overflowPunct w:val="0"/>
        <w:autoSpaceDE w:val="0"/>
        <w:autoSpaceDN w:val="0"/>
        <w:adjustRightInd w:val="0"/>
        <w:ind w:firstLine="708"/>
        <w:textAlignment w:val="baseline"/>
        <w:outlineLvl w:val="0"/>
        <w:rPr>
          <w:b/>
          <w:bCs/>
          <w:sz w:val="28"/>
          <w:szCs w:val="28"/>
        </w:rPr>
      </w:pPr>
      <w:r w:rsidRPr="00FA1180">
        <w:rPr>
          <w:b/>
          <w:bCs/>
          <w:sz w:val="28"/>
          <w:szCs w:val="28"/>
        </w:rPr>
        <w:t>FORRÁSOK</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Saját tőke: </w:t>
      </w:r>
      <w:r>
        <w:rPr>
          <w:b/>
          <w:bCs/>
          <w:sz w:val="26"/>
          <w:szCs w:val="26"/>
          <w:u w:val="single"/>
        </w:rPr>
        <w:t>34.428</w:t>
      </w:r>
      <w:r w:rsidRPr="00FA1180">
        <w:rPr>
          <w:b/>
          <w:bCs/>
          <w:sz w:val="26"/>
          <w:szCs w:val="26"/>
          <w:u w:val="single"/>
        </w:rPr>
        <w:t xml:space="preserve"> e Ft </w:t>
      </w:r>
      <w:r w:rsidRPr="00FD3D5D">
        <w:rPr>
          <w:i/>
          <w:iCs/>
          <w:sz w:val="26"/>
          <w:szCs w:val="26"/>
        </w:rPr>
        <w:t>(2014: 29.594 e Ft)</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both"/>
        <w:textAlignment w:val="baseline"/>
      </w:pPr>
      <w:r w:rsidRPr="00FA1180">
        <w:t xml:space="preserve">A </w:t>
      </w:r>
      <w:r w:rsidRPr="00FA1180">
        <w:rPr>
          <w:b/>
          <w:bCs/>
        </w:rPr>
        <w:t>jegyzett tőke</w:t>
      </w:r>
      <w:r w:rsidRPr="00FA1180">
        <w:t xml:space="preserve"> nagysága nem változott: </w:t>
      </w:r>
      <w:r w:rsidRPr="00FA1180">
        <w:rPr>
          <w:b/>
          <w:bCs/>
        </w:rPr>
        <w:t>3.000 e Ft</w:t>
      </w:r>
      <w:r w:rsidRPr="00FA1180">
        <w:t>.</w:t>
      </w:r>
    </w:p>
    <w:p w:rsidR="00165B94" w:rsidRPr="00FA1180" w:rsidRDefault="00165B94" w:rsidP="00443A19">
      <w:pPr>
        <w:overflowPunct w:val="0"/>
        <w:autoSpaceDE w:val="0"/>
        <w:autoSpaceDN w:val="0"/>
        <w:adjustRightInd w:val="0"/>
        <w:jc w:val="both"/>
        <w:textAlignment w:val="baseline"/>
      </w:pPr>
      <w:r w:rsidRPr="00FA1180">
        <w:t xml:space="preserve">Az </w:t>
      </w:r>
      <w:r w:rsidRPr="00FA1180">
        <w:rPr>
          <w:b/>
          <w:bCs/>
        </w:rPr>
        <w:t>eredménytartalék</w:t>
      </w:r>
      <w:r w:rsidRPr="00FA1180">
        <w:t xml:space="preserve"> összege: </w:t>
      </w:r>
      <w:r>
        <w:rPr>
          <w:b/>
          <w:bCs/>
        </w:rPr>
        <w:t>26.594</w:t>
      </w:r>
      <w:r w:rsidRPr="00FA1180">
        <w:rPr>
          <w:b/>
          <w:bCs/>
        </w:rPr>
        <w:t xml:space="preserve"> e Ft</w:t>
      </w:r>
      <w:r w:rsidRPr="00FA1180">
        <w:t xml:space="preserve">, amely az előző évek gazdasági tevékenységének eredménye (ebből </w:t>
      </w:r>
      <w:r>
        <w:t>26.099</w:t>
      </w:r>
      <w:r w:rsidRPr="00FA1180">
        <w:t xml:space="preserve"> e Ft az előző </w:t>
      </w:r>
      <w:r>
        <w:t>három</w:t>
      </w:r>
      <w:r w:rsidRPr="00FA1180">
        <w:t xml:space="preserve"> üzleti évben keletkezett).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r w:rsidRPr="00FA1180">
        <w:t>Lekötött tartalékot és értékelési tartalékot a Társaság nem képezett.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rPr>
          <w:b/>
          <w:bCs/>
        </w:rPr>
      </w:pPr>
      <w:r w:rsidRPr="00FA1180">
        <w:rPr>
          <w:b/>
          <w:bCs/>
        </w:rPr>
        <w:t>Mérleg szerinti eredmény:</w:t>
      </w:r>
      <w:r w:rsidRPr="00FA1180">
        <w:t xml:space="preserve"> </w:t>
      </w:r>
      <w:r>
        <w:rPr>
          <w:b/>
          <w:bCs/>
        </w:rPr>
        <w:t>4.834</w:t>
      </w:r>
      <w:r w:rsidRPr="00FA1180">
        <w:rPr>
          <w:b/>
          <w:bCs/>
        </w:rPr>
        <w:t xml:space="preserve"> e Ft</w:t>
      </w:r>
    </w:p>
    <w:p w:rsidR="00165B94" w:rsidRDefault="00165B94" w:rsidP="00443A19">
      <w:pPr>
        <w:overflowPunct w:val="0"/>
        <w:autoSpaceDE w:val="0"/>
        <w:autoSpaceDN w:val="0"/>
        <w:adjustRightInd w:val="0"/>
        <w:jc w:val="both"/>
        <w:textAlignment w:val="baseline"/>
      </w:pPr>
      <w:r w:rsidRPr="00FA1180">
        <w:rPr>
          <w:b/>
          <w:bCs/>
        </w:rPr>
        <w:t xml:space="preserve">Közhasznú tevékenység tárgyévi eredménye: </w:t>
      </w:r>
      <w:r>
        <w:rPr>
          <w:b/>
          <w:bCs/>
        </w:rPr>
        <w:t>0</w:t>
      </w:r>
      <w:r w:rsidRPr="00FA1180">
        <w:rPr>
          <w:b/>
          <w:bCs/>
        </w:rPr>
        <w:t xml:space="preserve"> e Ft. </w:t>
      </w:r>
      <w:r w:rsidRPr="00FA1180">
        <w:t xml:space="preserve"> A Társaság támogatáshoz kapcsolódó közhasznú tevékenységei, a HEFOP projektek, a decentralizált pályázatok és a szakképzési hozzájárulás elszámolt </w:t>
      </w:r>
      <w:r>
        <w:t>költségei, ráfordításai</w:t>
      </w:r>
      <w:r w:rsidRPr="00FA1180">
        <w:t xml:space="preserve"> és bevételei egymással egyeznek. </w:t>
      </w:r>
      <w:r w:rsidRPr="00CD7F78">
        <w:t xml:space="preserve">A </w:t>
      </w:r>
      <w:r>
        <w:t>közhasznú</w:t>
      </w:r>
      <w:r w:rsidRPr="00CD7F78">
        <w:t xml:space="preserve"> tevékenység</w:t>
      </w:r>
      <w:r>
        <w:t>eink</w:t>
      </w:r>
      <w:r w:rsidRPr="00CD7F78">
        <w:t xml:space="preserve"> fedezetére</w:t>
      </w:r>
      <w:r>
        <w:t>, kiemelten a tanulószerződéses tanulók gyakorlati képzésére és az iskolarendszerű gyakorlati képzés infrastrukturális feltételeinek biztosítására, amelyeket egyéb bevételeink nem fednek le teljesen,</w:t>
      </w:r>
      <w:r w:rsidRPr="00CD7F78">
        <w:t xml:space="preserve"> önkormányzati működési támogatást kaptunk. Az alaptevékenység elszámolt bevételei az önkormányzati működési támogatással együtt meghaladták a költségek szintjét, ezért a költséggel, ráfordítással nem ellentételezett részt az önkormányzati működési támogatásból a passzív időbeli elhatárolások közé </w:t>
      </w:r>
      <w:r>
        <w:t>vez</w:t>
      </w:r>
      <w:r w:rsidRPr="00CD7F78">
        <w:t>ettük</w:t>
      </w:r>
      <w:r>
        <w:t xml:space="preserve"> át, és a 2016</w:t>
      </w:r>
      <w:r w:rsidRPr="00CD7F78">
        <w:t>-</w:t>
      </w:r>
      <w:r>
        <w:t>o</w:t>
      </w:r>
      <w:r w:rsidRPr="00CD7F78">
        <w:t>s költségek fedezetére használjuk fel, ezzel is csökkentve a 201</w:t>
      </w:r>
      <w:r>
        <w:t>6</w:t>
      </w:r>
      <w:r w:rsidRPr="00CD7F78">
        <w:t>-</w:t>
      </w:r>
      <w:r>
        <w:t>o</w:t>
      </w:r>
      <w:r w:rsidRPr="00CD7F78">
        <w:t xml:space="preserve">s év támogatását. </w:t>
      </w:r>
    </w:p>
    <w:p w:rsidR="00165B94" w:rsidRDefault="00165B94" w:rsidP="00443A19">
      <w:pPr>
        <w:overflowPunct w:val="0"/>
        <w:autoSpaceDE w:val="0"/>
        <w:autoSpaceDN w:val="0"/>
        <w:adjustRightInd w:val="0"/>
        <w:jc w:val="both"/>
        <w:textAlignment w:val="baseline"/>
        <w:rPr>
          <w:b/>
          <w:bCs/>
        </w:rPr>
      </w:pPr>
      <w:r w:rsidRPr="00FA1180">
        <w:rPr>
          <w:b/>
          <w:bCs/>
        </w:rPr>
        <w:t xml:space="preserve">A vállalkozási tevékenység tárgyévi eredménye: </w:t>
      </w:r>
      <w:r>
        <w:rPr>
          <w:b/>
          <w:bCs/>
        </w:rPr>
        <w:t>4.834</w:t>
      </w:r>
      <w:r w:rsidRPr="00FA1180">
        <w:rPr>
          <w:b/>
          <w:bCs/>
        </w:rPr>
        <w:t xml:space="preserve"> e Ft</w:t>
      </w:r>
      <w:r>
        <w:rPr>
          <w:b/>
          <w:bCs/>
        </w:rPr>
        <w:t xml:space="preserve"> (üzleti terv 212,3 %-a).</w:t>
      </w:r>
    </w:p>
    <w:p w:rsidR="00165B94" w:rsidRPr="00FA1180" w:rsidRDefault="00165B94" w:rsidP="00443A19">
      <w:pPr>
        <w:overflowPunct w:val="0"/>
        <w:autoSpaceDE w:val="0"/>
        <w:autoSpaceDN w:val="0"/>
        <w:adjustRightInd w:val="0"/>
        <w:jc w:val="both"/>
        <w:textAlignment w:val="baseline"/>
      </w:pPr>
      <w:r>
        <w:t xml:space="preserve">2015-ben a ténylegesen végbemenő piaci folyamatok hatásai enyhébbek lettek a vártnál, és a tanulószerződés erősödése miatt a vállalkozási tevékenységen tervezett jelentős bevétel- ill. eredménycsökkenés nem volt olyan mértékű, ahogyan vártuk. A vártnál azonban sokkal kedvezőbben alakult a vállalkozási tevékenységünk, mind a bevétel, mind az eredmény a tervezett összeg duplája lett. </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outlineLvl w:val="0"/>
        <w:rPr>
          <w:b/>
          <w:bCs/>
          <w:u w:val="single"/>
        </w:rPr>
      </w:pPr>
      <w:r w:rsidRPr="00FA1180">
        <w:rPr>
          <w:b/>
          <w:bCs/>
          <w:u w:val="single"/>
        </w:rPr>
        <w:t>Céltartalékok: 0 e Ft.</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outlineLvl w:val="0"/>
      </w:pPr>
      <w:r w:rsidRPr="00FA1180">
        <w:t>A tárgyévi eredmény terhére céltartalékot nem képeztünk.</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outlineLvl w:val="0"/>
        <w:rPr>
          <w:i/>
          <w:iCs/>
          <w:sz w:val="26"/>
          <w:szCs w:val="26"/>
        </w:rPr>
      </w:pPr>
      <w:r w:rsidRPr="00FA1180">
        <w:rPr>
          <w:b/>
          <w:bCs/>
          <w:sz w:val="26"/>
          <w:szCs w:val="26"/>
          <w:u w:val="single"/>
        </w:rPr>
        <w:t xml:space="preserve">Kötelezettségek: </w:t>
      </w:r>
      <w:r>
        <w:rPr>
          <w:b/>
          <w:bCs/>
          <w:sz w:val="26"/>
          <w:szCs w:val="26"/>
          <w:u w:val="single"/>
        </w:rPr>
        <w:t>9.403</w:t>
      </w:r>
      <w:r w:rsidRPr="00FA1180">
        <w:rPr>
          <w:b/>
          <w:bCs/>
          <w:sz w:val="26"/>
          <w:szCs w:val="26"/>
          <w:u w:val="single"/>
        </w:rPr>
        <w:t xml:space="preserve"> e Ft</w:t>
      </w:r>
      <w:r w:rsidRPr="00FA1180">
        <w:rPr>
          <w:b/>
          <w:bCs/>
          <w:sz w:val="26"/>
          <w:szCs w:val="26"/>
        </w:rPr>
        <w:t xml:space="preserve"> </w:t>
      </w:r>
      <w:r w:rsidRPr="00851DD4">
        <w:rPr>
          <w:i/>
          <w:iCs/>
          <w:sz w:val="26"/>
          <w:szCs w:val="26"/>
        </w:rPr>
        <w:t>(2014: 18.345 e Ft)</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Hátrasorolt kötelezettségek: 0 e Ft.</w:t>
      </w: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Hosszú lejáratú kötelezettségek: 0 e Ft</w:t>
      </w:r>
    </w:p>
    <w:p w:rsidR="00165B94" w:rsidRPr="00FA1180" w:rsidRDefault="00165B94" w:rsidP="00443A19">
      <w:pPr>
        <w:overflowPunct w:val="0"/>
        <w:autoSpaceDE w:val="0"/>
        <w:autoSpaceDN w:val="0"/>
        <w:adjustRightInd w:val="0"/>
        <w:jc w:val="both"/>
        <w:textAlignment w:val="baseline"/>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Rövid lejáratú kötelezettségek: </w:t>
      </w:r>
      <w:r>
        <w:rPr>
          <w:b/>
          <w:bCs/>
        </w:rPr>
        <w:t>9.403</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pPr>
      <w:r w:rsidRPr="00FA1180">
        <w:rPr>
          <w:b/>
          <w:bCs/>
        </w:rPr>
        <w:t xml:space="preserve">A szállítói kötelezettségek állománya </w:t>
      </w:r>
      <w:r>
        <w:rPr>
          <w:b/>
          <w:bCs/>
        </w:rPr>
        <w:t>2.484</w:t>
      </w:r>
      <w:r w:rsidRPr="00FA1180">
        <w:rPr>
          <w:b/>
          <w:bCs/>
        </w:rPr>
        <w:t xml:space="preserve"> e Ft</w:t>
      </w:r>
      <w:r w:rsidRPr="00FA1180">
        <w:t xml:space="preserve">. </w:t>
      </w:r>
      <w:r w:rsidRPr="00851DD4">
        <w:rPr>
          <w:i/>
          <w:iCs/>
        </w:rPr>
        <w:t>(2014: 6.890 e Ft)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81426F">
      <w:pPr>
        <w:tabs>
          <w:tab w:val="right" w:pos="9072"/>
        </w:tabs>
        <w:overflowPunct w:val="0"/>
        <w:autoSpaceDE w:val="0"/>
        <w:autoSpaceDN w:val="0"/>
        <w:adjustRightInd w:val="0"/>
        <w:textAlignment w:val="baseline"/>
        <w:outlineLvl w:val="0"/>
        <w:rPr>
          <w:b/>
          <w:bCs/>
        </w:rPr>
      </w:pPr>
      <w:r w:rsidRPr="00FA1180">
        <w:rPr>
          <w:b/>
          <w:bCs/>
        </w:rPr>
        <w:t xml:space="preserve">Egyéb rövid lejáratú kötelezettségek: </w:t>
      </w:r>
      <w:r w:rsidRPr="00FA1180">
        <w:rPr>
          <w:b/>
          <w:bCs/>
        </w:rPr>
        <w:tab/>
      </w:r>
      <w:r>
        <w:rPr>
          <w:b/>
          <w:bCs/>
        </w:rPr>
        <w:t>6.919</w:t>
      </w:r>
      <w:r w:rsidRPr="00FA1180">
        <w:rPr>
          <w:b/>
          <w:bCs/>
        </w:rPr>
        <w:t xml:space="preserve"> e Ft</w:t>
      </w:r>
      <w:r>
        <w:rPr>
          <w:b/>
          <w:bCs/>
        </w:rPr>
        <w:t xml:space="preserve">  </w:t>
      </w:r>
      <w:r w:rsidRPr="00851DD4">
        <w:rPr>
          <w:i/>
          <w:iCs/>
        </w:rPr>
        <w:t xml:space="preserve">(2014: </w:t>
      </w:r>
      <w:r>
        <w:rPr>
          <w:i/>
          <w:iCs/>
        </w:rPr>
        <w:t>11.455</w:t>
      </w:r>
      <w:r w:rsidRPr="00851DD4">
        <w:rPr>
          <w:i/>
          <w:iCs/>
        </w:rPr>
        <w:t xml:space="preserve"> e Ft)</w:t>
      </w:r>
    </w:p>
    <w:p w:rsidR="00165B94" w:rsidRPr="00FA1180" w:rsidRDefault="00165B94" w:rsidP="00443A19">
      <w:pPr>
        <w:tabs>
          <w:tab w:val="right" w:pos="7088"/>
        </w:tabs>
        <w:overflowPunct w:val="0"/>
        <w:autoSpaceDE w:val="0"/>
        <w:autoSpaceDN w:val="0"/>
        <w:adjustRightInd w:val="0"/>
        <w:jc w:val="both"/>
        <w:textAlignment w:val="baseline"/>
      </w:pPr>
      <w:r w:rsidRPr="00FA1180">
        <w:t>Munkabér elszámolással kapcsolatos kötelezettség:</w:t>
      </w:r>
      <w:r w:rsidRPr="00FA1180">
        <w:tab/>
      </w:r>
      <w:r>
        <w:t>210</w:t>
      </w:r>
      <w:r w:rsidRPr="00FA1180">
        <w:t xml:space="preserve"> e Ft</w:t>
      </w:r>
    </w:p>
    <w:p w:rsidR="00165B94" w:rsidRPr="00FA1180" w:rsidRDefault="00165B94" w:rsidP="00443A19">
      <w:pPr>
        <w:tabs>
          <w:tab w:val="right" w:pos="7088"/>
        </w:tabs>
        <w:overflowPunct w:val="0"/>
        <w:autoSpaceDE w:val="0"/>
        <w:autoSpaceDN w:val="0"/>
        <w:adjustRightInd w:val="0"/>
        <w:jc w:val="both"/>
        <w:textAlignment w:val="baseline"/>
      </w:pPr>
      <w:r w:rsidRPr="00FA1180">
        <w:t>SZJA kötelezettség</w:t>
      </w:r>
      <w:r w:rsidRPr="00FA1180">
        <w:tab/>
        <w:t>1.</w:t>
      </w:r>
      <w:r>
        <w:t xml:space="preserve">238 </w:t>
      </w:r>
      <w:r w:rsidRPr="00FA1180">
        <w:t>e Ft</w:t>
      </w:r>
    </w:p>
    <w:p w:rsidR="00165B94" w:rsidRPr="00FA1180" w:rsidRDefault="00165B94" w:rsidP="00443A19">
      <w:pPr>
        <w:tabs>
          <w:tab w:val="right" w:pos="7088"/>
        </w:tabs>
        <w:overflowPunct w:val="0"/>
        <w:autoSpaceDE w:val="0"/>
        <w:autoSpaceDN w:val="0"/>
        <w:adjustRightInd w:val="0"/>
        <w:jc w:val="both"/>
        <w:textAlignment w:val="baseline"/>
      </w:pPr>
      <w:r w:rsidRPr="00FA1180">
        <w:t>Járulékok, szocho adó:</w:t>
      </w:r>
      <w:r w:rsidRPr="00FA1180">
        <w:tab/>
        <w:t xml:space="preserve">            </w:t>
      </w:r>
      <w:r>
        <w:t>4.413</w:t>
      </w:r>
      <w:r w:rsidRPr="00FA1180">
        <w:t xml:space="preserve"> e Ft</w:t>
      </w:r>
    </w:p>
    <w:p w:rsidR="00165B94" w:rsidRPr="00FA1180" w:rsidRDefault="00165B94" w:rsidP="00443A19">
      <w:pPr>
        <w:tabs>
          <w:tab w:val="right" w:pos="7088"/>
        </w:tabs>
        <w:overflowPunct w:val="0"/>
        <w:autoSpaceDE w:val="0"/>
        <w:autoSpaceDN w:val="0"/>
        <w:adjustRightInd w:val="0"/>
        <w:jc w:val="both"/>
        <w:textAlignment w:val="baseline"/>
      </w:pPr>
      <w:r w:rsidRPr="00FA1180">
        <w:t>Egyéb járulékok,adók:</w:t>
      </w:r>
      <w:r w:rsidRPr="00FA1180">
        <w:tab/>
        <w:t xml:space="preserve"> </w:t>
      </w:r>
      <w:r>
        <w:t>218</w:t>
      </w:r>
      <w:r w:rsidRPr="00FA1180">
        <w:t xml:space="preserve"> e Ft</w:t>
      </w:r>
    </w:p>
    <w:p w:rsidR="00165B94" w:rsidRPr="00FA1180" w:rsidRDefault="00165B94" w:rsidP="00443A19">
      <w:pPr>
        <w:tabs>
          <w:tab w:val="right" w:pos="7088"/>
        </w:tabs>
        <w:overflowPunct w:val="0"/>
        <w:autoSpaceDE w:val="0"/>
        <w:autoSpaceDN w:val="0"/>
        <w:adjustRightInd w:val="0"/>
        <w:jc w:val="both"/>
        <w:textAlignment w:val="baseline"/>
      </w:pPr>
      <w:r w:rsidRPr="00FA1180">
        <w:t>Beléptető kártya letéti díj:</w:t>
      </w:r>
      <w:r w:rsidRPr="00FA1180">
        <w:tab/>
        <w:t>74</w:t>
      </w:r>
      <w:r>
        <w:t>2</w:t>
      </w:r>
      <w:r w:rsidRPr="00FA1180">
        <w:t xml:space="preserve"> e Ft</w:t>
      </w:r>
    </w:p>
    <w:p w:rsidR="00165B94" w:rsidRPr="00FA1180" w:rsidRDefault="00165B94" w:rsidP="00E60162">
      <w:pPr>
        <w:tabs>
          <w:tab w:val="right" w:pos="7088"/>
        </w:tabs>
        <w:overflowPunct w:val="0"/>
        <w:autoSpaceDE w:val="0"/>
        <w:autoSpaceDN w:val="0"/>
        <w:adjustRightInd w:val="0"/>
        <w:jc w:val="both"/>
        <w:textAlignment w:val="baseline"/>
      </w:pPr>
      <w:r w:rsidRPr="00FA1180">
        <w:t>Behajtási költségátalány:</w:t>
      </w:r>
      <w:r w:rsidRPr="00FA1180">
        <w:tab/>
      </w:r>
      <w:r>
        <w:t>0</w:t>
      </w:r>
      <w:r w:rsidRPr="00FA1180">
        <w:t xml:space="preserve"> e Ft</w:t>
      </w:r>
    </w:p>
    <w:p w:rsidR="00165B94" w:rsidRDefault="00165B94" w:rsidP="00E60162">
      <w:pPr>
        <w:tabs>
          <w:tab w:val="right" w:pos="7088"/>
        </w:tabs>
        <w:overflowPunct w:val="0"/>
        <w:autoSpaceDE w:val="0"/>
        <w:autoSpaceDN w:val="0"/>
        <w:adjustRightInd w:val="0"/>
        <w:jc w:val="both"/>
        <w:textAlignment w:val="baseline"/>
      </w:pPr>
      <w:r w:rsidRPr="00FA1180">
        <w:t>Társasági adófizetési kötelezettség:</w:t>
      </w:r>
      <w:r w:rsidRPr="00FA1180">
        <w:tab/>
        <w:t xml:space="preserve">   </w:t>
      </w:r>
      <w:r>
        <w:t>96</w:t>
      </w:r>
      <w:r w:rsidRPr="00FA1180">
        <w:t xml:space="preserve"> e Ft</w:t>
      </w:r>
    </w:p>
    <w:p w:rsidR="00165B94" w:rsidRPr="00FA1180" w:rsidRDefault="00165B94" w:rsidP="00E60162">
      <w:pPr>
        <w:tabs>
          <w:tab w:val="right" w:pos="7088"/>
        </w:tabs>
        <w:overflowPunct w:val="0"/>
        <w:autoSpaceDE w:val="0"/>
        <w:autoSpaceDN w:val="0"/>
        <w:adjustRightInd w:val="0"/>
        <w:jc w:val="both"/>
        <w:textAlignment w:val="baseline"/>
      </w:pPr>
      <w:r>
        <w:t>Egyéb:</w:t>
      </w:r>
      <w:r>
        <w:tab/>
        <w:t>2 e Ft</w:t>
      </w:r>
    </w:p>
    <w:p w:rsidR="00165B94" w:rsidRPr="00FA1180" w:rsidRDefault="00165B94" w:rsidP="00443A19">
      <w:pPr>
        <w:overflowPunct w:val="0"/>
        <w:autoSpaceDE w:val="0"/>
        <w:autoSpaceDN w:val="0"/>
        <w:adjustRightInd w:val="0"/>
        <w:textAlignment w:val="baseline"/>
        <w:outlineLvl w:val="0"/>
        <w:rPr>
          <w:b/>
          <w:bCs/>
          <w:sz w:val="26"/>
          <w:szCs w:val="26"/>
          <w:u w:val="single"/>
        </w:rPr>
      </w:pPr>
    </w:p>
    <w:p w:rsidR="00165B94" w:rsidRPr="00FA1180" w:rsidRDefault="00165B94"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Passzív időbeli elhatárolások: </w:t>
      </w:r>
      <w:r>
        <w:rPr>
          <w:b/>
          <w:bCs/>
          <w:sz w:val="26"/>
          <w:szCs w:val="26"/>
          <w:u w:val="single"/>
        </w:rPr>
        <w:t>238.709</w:t>
      </w:r>
      <w:r w:rsidRPr="00FA1180">
        <w:rPr>
          <w:b/>
          <w:bCs/>
          <w:sz w:val="26"/>
          <w:szCs w:val="26"/>
          <w:u w:val="single"/>
        </w:rPr>
        <w:t xml:space="preserve"> e Ft </w:t>
      </w:r>
      <w:r w:rsidRPr="0081426F">
        <w:rPr>
          <w:i/>
          <w:iCs/>
          <w:sz w:val="26"/>
          <w:szCs w:val="26"/>
        </w:rPr>
        <w:t>(2014: 266.212 e Ft)</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both"/>
        <w:textAlignment w:val="baseline"/>
      </w:pPr>
      <w:r w:rsidRPr="00FA1180">
        <w:t>A passzív időbeli elhatárolások jelentős mértéke jól tükrözi a Társaság támogatott tevékenységeit. A passzív időbeli elhatárolások jelentős összege még mindig a HEFOP projektekből marad meg, az állománya az értékcsökkenési leírás elszámolt összegével csökken az évek során. A passzív időbeli elhatárolások 98 %-át a halasztott bevételek teszik ki.</w:t>
      </w:r>
    </w:p>
    <w:p w:rsidR="00165B94" w:rsidRPr="00FA1180" w:rsidRDefault="00165B94" w:rsidP="00443A19">
      <w:pPr>
        <w:overflowPunct w:val="0"/>
        <w:autoSpaceDE w:val="0"/>
        <w:autoSpaceDN w:val="0"/>
        <w:adjustRightInd w:val="0"/>
        <w:jc w:val="both"/>
        <w:textAlignment w:val="baseline"/>
      </w:pPr>
      <w:r w:rsidRPr="00FA1180">
        <w:t xml:space="preserve">A passzív időbeli elhatárolások állománya az alábbi tevékenységekhez kapcsolódóan a következőképpen alakult a tárgyévben: </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Bevételek passzív időbeli elhatárolása: </w:t>
      </w:r>
      <w:r w:rsidRPr="00FA1180">
        <w:rPr>
          <w:b/>
          <w:bCs/>
        </w:rPr>
        <w:tab/>
      </w:r>
      <w:r w:rsidRPr="00FA1180">
        <w:rPr>
          <w:b/>
          <w:bCs/>
        </w:rPr>
        <w:tab/>
      </w:r>
      <w:r w:rsidRPr="00FA1180">
        <w:rPr>
          <w:b/>
          <w:bCs/>
        </w:rPr>
        <w:tab/>
      </w:r>
      <w:r>
        <w:rPr>
          <w:b/>
          <w:bCs/>
        </w:rPr>
        <w:t>3.295</w:t>
      </w:r>
      <w:r w:rsidRPr="00FA1180">
        <w:rPr>
          <w:b/>
          <w:bCs/>
        </w:rPr>
        <w:t xml:space="preserve"> e Ft</w:t>
      </w:r>
    </w:p>
    <w:p w:rsidR="00165B94" w:rsidRPr="00FA1180" w:rsidRDefault="00165B94" w:rsidP="00443A19">
      <w:pPr>
        <w:overflowPunct w:val="0"/>
        <w:autoSpaceDE w:val="0"/>
        <w:autoSpaceDN w:val="0"/>
        <w:adjustRightInd w:val="0"/>
        <w:jc w:val="both"/>
        <w:textAlignment w:val="baseline"/>
      </w:pPr>
      <w:r w:rsidRPr="00FA1180">
        <w:t xml:space="preserve">Ezen a soron </w:t>
      </w:r>
      <w:r>
        <w:t xml:space="preserve">két jogcím található: egyrészt két 2015-ben indult felnőttképzés befolyt bevételéből a következő évet érintő 2.261 e Ft-os összeg, másrészt </w:t>
      </w:r>
      <w:r w:rsidRPr="00FA1180">
        <w:t xml:space="preserve">az önkormányzatok által </w:t>
      </w:r>
      <w:r>
        <w:t>2015-ö</w:t>
      </w:r>
      <w:r w:rsidRPr="00FA1180">
        <w:t xml:space="preserve">s évre átadott működési támogatásnak a költségekkel nem ellentételezett összege található, melyet </w:t>
      </w:r>
      <w:r>
        <w:t>2016-ban</w:t>
      </w:r>
      <w:r w:rsidRPr="00FA1180">
        <w:t xml:space="preserve"> fogunk felhasználni, csökkentve ezzel a jövő évi támogatás összegét. Ennek összege: </w:t>
      </w:r>
      <w:r>
        <w:t>1.034</w:t>
      </w:r>
      <w:r w:rsidRPr="00FA1180">
        <w:t xml:space="preserve"> e Ft, és a három tulajdonos önkormányzat között a finanszírozás arányában oszlik meg: Nyíregyháza: </w:t>
      </w:r>
      <w:r>
        <w:t>817</w:t>
      </w:r>
      <w:r w:rsidRPr="00FA1180">
        <w:t xml:space="preserve"> e Ft, Nagykálló: </w:t>
      </w:r>
      <w:r>
        <w:t>103</w:t>
      </w:r>
      <w:r w:rsidRPr="00FA1180">
        <w:t xml:space="preserve"> e Ft, Tiszavasvári: </w:t>
      </w:r>
      <w:r>
        <w:t>114</w:t>
      </w:r>
      <w:r w:rsidRPr="00FA1180">
        <w:t xml:space="preserve"> e Ft. </w:t>
      </w:r>
    </w:p>
    <w:p w:rsidR="00165B94" w:rsidRPr="00FA1180" w:rsidRDefault="00165B94" w:rsidP="00443A19">
      <w:pPr>
        <w:overflowPunct w:val="0"/>
        <w:autoSpaceDE w:val="0"/>
        <w:autoSpaceDN w:val="0"/>
        <w:adjustRightInd w:val="0"/>
        <w:jc w:val="both"/>
        <w:textAlignment w:val="baseline"/>
      </w:pPr>
    </w:p>
    <w:p w:rsidR="00165B94" w:rsidRDefault="00165B94" w:rsidP="00443A19">
      <w:pPr>
        <w:overflowPunct w:val="0"/>
        <w:autoSpaceDE w:val="0"/>
        <w:autoSpaceDN w:val="0"/>
        <w:adjustRightInd w:val="0"/>
        <w:jc w:val="both"/>
        <w:textAlignment w:val="baseline"/>
        <w:outlineLvl w:val="0"/>
        <w:rPr>
          <w:b/>
          <w:bCs/>
        </w:rPr>
      </w:pPr>
      <w:r w:rsidRPr="00FA1180">
        <w:rPr>
          <w:b/>
          <w:bCs/>
        </w:rPr>
        <w:t>Költségek, ráfordítások passzív időbeli elhatárolása:</w:t>
      </w:r>
      <w:r w:rsidRPr="00FA1180">
        <w:rPr>
          <w:b/>
          <w:bCs/>
        </w:rPr>
        <w:tab/>
      </w:r>
      <w:r>
        <w:rPr>
          <w:b/>
          <w:bCs/>
        </w:rPr>
        <w:t>476</w:t>
      </w:r>
      <w:r w:rsidRPr="00FA1180">
        <w:rPr>
          <w:b/>
          <w:bCs/>
        </w:rPr>
        <w:t xml:space="preserve"> e Ft</w:t>
      </w:r>
    </w:p>
    <w:p w:rsidR="00165B94" w:rsidRPr="00CD7F78" w:rsidRDefault="00165B94" w:rsidP="00947422">
      <w:pPr>
        <w:overflowPunct w:val="0"/>
        <w:autoSpaceDE w:val="0"/>
        <w:autoSpaceDN w:val="0"/>
        <w:adjustRightInd w:val="0"/>
        <w:jc w:val="both"/>
        <w:textAlignment w:val="baseline"/>
      </w:pPr>
      <w:r w:rsidRPr="00CD7F78">
        <w:t>Ezen a mérlegsoron a 201</w:t>
      </w:r>
      <w:r>
        <w:t>6</w:t>
      </w:r>
      <w:r w:rsidRPr="00CD7F78">
        <w:t>-b</w:t>
      </w:r>
      <w:r>
        <w:t xml:space="preserve">an számlázott, 2015-ös évet </w:t>
      </w:r>
      <w:r w:rsidRPr="00CD7F78">
        <w:t>időarányosan terhelő szolgáltatások értékét mutatjuk ki.</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Halasztott bevételek:  </w:t>
      </w:r>
      <w:r>
        <w:rPr>
          <w:b/>
          <w:bCs/>
        </w:rPr>
        <w:t>234.938</w:t>
      </w:r>
      <w:r w:rsidRPr="00FA1180">
        <w:rPr>
          <w:b/>
          <w:bCs/>
        </w:rPr>
        <w:t xml:space="preserve"> e Ft </w:t>
      </w:r>
      <w:r w:rsidRPr="00947422">
        <w:rPr>
          <w:i/>
          <w:iCs/>
        </w:rPr>
        <w:t>(2014: 259.592 e Ft)</w:t>
      </w:r>
    </w:p>
    <w:p w:rsidR="00165B94" w:rsidRPr="00FA1180" w:rsidRDefault="00165B94" w:rsidP="00443A19">
      <w:pPr>
        <w:overflowPunct w:val="0"/>
        <w:autoSpaceDE w:val="0"/>
        <w:autoSpaceDN w:val="0"/>
        <w:adjustRightInd w:val="0"/>
        <w:jc w:val="both"/>
        <w:textAlignment w:val="baseline"/>
      </w:pPr>
      <w:r w:rsidRPr="00FA1180">
        <w:tab/>
        <w:t>Állományváltozások az egyes tevékenységekhez kapcsolódóan:</w:t>
      </w:r>
    </w:p>
    <w:p w:rsidR="00165B94" w:rsidRPr="00FA1180" w:rsidRDefault="00165B94" w:rsidP="00943468">
      <w:pPr>
        <w:numPr>
          <w:ilvl w:val="0"/>
          <w:numId w:val="2"/>
        </w:numPr>
        <w:overflowPunct w:val="0"/>
        <w:autoSpaceDE w:val="0"/>
        <w:autoSpaceDN w:val="0"/>
        <w:adjustRightInd w:val="0"/>
        <w:jc w:val="both"/>
        <w:textAlignment w:val="baseline"/>
      </w:pPr>
      <w:r w:rsidRPr="00FA1180">
        <w:t>HEFOP 3.2.2 (csökkenés):</w:t>
      </w:r>
      <w:r w:rsidRPr="00FA1180">
        <w:tab/>
      </w:r>
      <w:r w:rsidRPr="00FA1180">
        <w:tab/>
      </w:r>
      <w:r w:rsidRPr="00FA1180">
        <w:tab/>
      </w:r>
      <w:r w:rsidRPr="00FA1180">
        <w:tab/>
        <w:t xml:space="preserve">         </w:t>
      </w:r>
      <w:r w:rsidRPr="00FA1180">
        <w:tab/>
      </w:r>
      <w:r w:rsidRPr="00FA1180">
        <w:tab/>
        <w:t xml:space="preserve">   - </w:t>
      </w:r>
      <w:r>
        <w:t>520</w:t>
      </w:r>
      <w:r w:rsidRPr="00FA1180">
        <w:t xml:space="preserve"> e Ft</w:t>
      </w:r>
      <w:r w:rsidRPr="00FA1180">
        <w:tab/>
      </w:r>
    </w:p>
    <w:p w:rsidR="00165B94" w:rsidRPr="00FA1180" w:rsidRDefault="00165B94" w:rsidP="00443A19">
      <w:pPr>
        <w:overflowPunct w:val="0"/>
        <w:autoSpaceDE w:val="0"/>
        <w:autoSpaceDN w:val="0"/>
        <w:adjustRightInd w:val="0"/>
        <w:ind w:firstLine="708"/>
        <w:jc w:val="both"/>
        <w:textAlignment w:val="baseline"/>
        <w:rPr>
          <w:i/>
          <w:iCs/>
          <w:sz w:val="22"/>
          <w:szCs w:val="22"/>
        </w:rPr>
      </w:pPr>
      <w:r w:rsidRPr="00FA1180">
        <w:rPr>
          <w:i/>
          <w:iCs/>
          <w:sz w:val="22"/>
          <w:szCs w:val="22"/>
        </w:rPr>
        <w:t>(elszámolt ÉCS összegével egyezően P.I.E. feloldása)</w:t>
      </w:r>
    </w:p>
    <w:p w:rsidR="00165B94" w:rsidRPr="00FA1180" w:rsidRDefault="00165B94" w:rsidP="00443A19">
      <w:pPr>
        <w:overflowPunct w:val="0"/>
        <w:autoSpaceDE w:val="0"/>
        <w:autoSpaceDN w:val="0"/>
        <w:adjustRightInd w:val="0"/>
        <w:ind w:left="360"/>
        <w:jc w:val="both"/>
        <w:textAlignment w:val="baseline"/>
      </w:pPr>
    </w:p>
    <w:p w:rsidR="00165B94" w:rsidRPr="00FA1180" w:rsidRDefault="00165B94" w:rsidP="00943468">
      <w:pPr>
        <w:numPr>
          <w:ilvl w:val="0"/>
          <w:numId w:val="2"/>
        </w:numPr>
        <w:overflowPunct w:val="0"/>
        <w:autoSpaceDE w:val="0"/>
        <w:autoSpaceDN w:val="0"/>
        <w:adjustRightInd w:val="0"/>
        <w:jc w:val="both"/>
        <w:textAlignment w:val="baseline"/>
      </w:pPr>
      <w:r w:rsidRPr="00FA1180">
        <w:t>HEFOP 4.1.1 eszközök elszámolt ÉCS (csökkenés):</w:t>
      </w:r>
      <w:r w:rsidRPr="00FA1180">
        <w:tab/>
      </w:r>
      <w:r w:rsidRPr="00FA1180">
        <w:tab/>
        <w:t xml:space="preserve">- </w:t>
      </w:r>
      <w:r>
        <w:t>20.808</w:t>
      </w:r>
      <w:r w:rsidRPr="00FA1180">
        <w:t xml:space="preserve"> e Ft</w:t>
      </w:r>
      <w:r w:rsidRPr="00FA1180">
        <w:tab/>
      </w:r>
    </w:p>
    <w:p w:rsidR="00165B94" w:rsidRPr="00FA1180" w:rsidRDefault="00165B94" w:rsidP="00443A19">
      <w:pPr>
        <w:overflowPunct w:val="0"/>
        <w:autoSpaceDE w:val="0"/>
        <w:autoSpaceDN w:val="0"/>
        <w:adjustRightInd w:val="0"/>
        <w:ind w:left="2121" w:firstLine="2835"/>
        <w:jc w:val="both"/>
        <w:textAlignment w:val="baseline"/>
        <w:rPr>
          <w:i/>
          <w:iCs/>
          <w:sz w:val="22"/>
          <w:szCs w:val="22"/>
        </w:rPr>
      </w:pPr>
      <w:r w:rsidRPr="00FA1180">
        <w:rPr>
          <w:i/>
          <w:iCs/>
          <w:sz w:val="22"/>
          <w:szCs w:val="22"/>
        </w:rPr>
        <w:t xml:space="preserve">feloldott támogatás:     </w:t>
      </w:r>
      <w:r w:rsidRPr="00FA1180">
        <w:rPr>
          <w:i/>
          <w:iCs/>
          <w:sz w:val="22"/>
          <w:szCs w:val="22"/>
        </w:rPr>
        <w:tab/>
      </w:r>
      <w:r>
        <w:rPr>
          <w:i/>
          <w:iCs/>
          <w:sz w:val="22"/>
          <w:szCs w:val="22"/>
        </w:rPr>
        <w:t>-</w:t>
      </w:r>
      <w:r w:rsidRPr="00FA1180">
        <w:rPr>
          <w:i/>
          <w:iCs/>
          <w:sz w:val="22"/>
          <w:szCs w:val="22"/>
        </w:rPr>
        <w:t xml:space="preserve"> </w:t>
      </w:r>
      <w:r>
        <w:rPr>
          <w:i/>
          <w:iCs/>
          <w:sz w:val="22"/>
          <w:szCs w:val="22"/>
        </w:rPr>
        <w:t>19.235</w:t>
      </w:r>
      <w:r w:rsidRPr="00FA1180">
        <w:rPr>
          <w:i/>
          <w:iCs/>
          <w:sz w:val="22"/>
          <w:szCs w:val="22"/>
        </w:rPr>
        <w:t xml:space="preserve">  e Ft</w:t>
      </w:r>
    </w:p>
    <w:p w:rsidR="00165B94" w:rsidRPr="00FA1180" w:rsidRDefault="00165B94" w:rsidP="008E11E2">
      <w:pPr>
        <w:overflowPunct w:val="0"/>
        <w:autoSpaceDE w:val="0"/>
        <w:autoSpaceDN w:val="0"/>
        <w:adjustRightInd w:val="0"/>
        <w:ind w:left="2121" w:firstLine="2835"/>
        <w:jc w:val="both"/>
        <w:textAlignment w:val="baseline"/>
        <w:rPr>
          <w:i/>
          <w:iCs/>
          <w:sz w:val="22"/>
          <w:szCs w:val="22"/>
        </w:rPr>
      </w:pPr>
      <w:r w:rsidRPr="00FA1180">
        <w:rPr>
          <w:i/>
          <w:iCs/>
          <w:sz w:val="22"/>
          <w:szCs w:val="22"/>
        </w:rPr>
        <w:t>feloldott önerő:</w:t>
      </w:r>
      <w:r w:rsidRPr="00FA1180">
        <w:rPr>
          <w:i/>
          <w:iCs/>
          <w:sz w:val="22"/>
          <w:szCs w:val="22"/>
        </w:rPr>
        <w:tab/>
        <w:t xml:space="preserve">  </w:t>
      </w:r>
      <w:r w:rsidRPr="00FA1180">
        <w:rPr>
          <w:i/>
          <w:iCs/>
          <w:sz w:val="22"/>
          <w:szCs w:val="22"/>
        </w:rPr>
        <w:tab/>
      </w:r>
      <w:r>
        <w:rPr>
          <w:i/>
          <w:iCs/>
          <w:sz w:val="22"/>
          <w:szCs w:val="22"/>
        </w:rPr>
        <w:t>-  1.573</w:t>
      </w:r>
      <w:r w:rsidRPr="00FA1180">
        <w:rPr>
          <w:i/>
          <w:iCs/>
          <w:sz w:val="22"/>
          <w:szCs w:val="22"/>
        </w:rPr>
        <w:t xml:space="preserve"> e Ft</w:t>
      </w:r>
      <w:r w:rsidRPr="00FA1180">
        <w:rPr>
          <w:i/>
          <w:iCs/>
          <w:sz w:val="22"/>
          <w:szCs w:val="22"/>
        </w:rPr>
        <w:tab/>
      </w:r>
    </w:p>
    <w:p w:rsidR="00165B94" w:rsidRPr="00FA1180" w:rsidRDefault="00165B94" w:rsidP="00943468">
      <w:pPr>
        <w:numPr>
          <w:ilvl w:val="0"/>
          <w:numId w:val="2"/>
        </w:numPr>
        <w:overflowPunct w:val="0"/>
        <w:autoSpaceDE w:val="0"/>
        <w:autoSpaceDN w:val="0"/>
        <w:adjustRightInd w:val="0"/>
        <w:jc w:val="both"/>
        <w:textAlignment w:val="baseline"/>
      </w:pPr>
      <w:r w:rsidRPr="00FA1180">
        <w:t>TÁMOP 2.6.2 (</w:t>
      </w:r>
      <w:r>
        <w:t>csökkenés</w:t>
      </w:r>
      <w:r w:rsidRPr="00FA1180">
        <w:t>):</w:t>
      </w:r>
      <w:r w:rsidRPr="00FA1180">
        <w:tab/>
      </w:r>
      <w:r w:rsidRPr="00FA1180">
        <w:tab/>
      </w:r>
      <w:r w:rsidRPr="00FA1180">
        <w:tab/>
      </w:r>
      <w:r w:rsidRPr="00FA1180">
        <w:tab/>
        <w:t xml:space="preserve">         </w:t>
      </w:r>
      <w:r w:rsidRPr="00FA1180">
        <w:tab/>
      </w:r>
      <w:r w:rsidRPr="00FA1180">
        <w:tab/>
        <w:t xml:space="preserve"> </w:t>
      </w:r>
      <w:r>
        <w:t xml:space="preserve"> </w:t>
      </w:r>
      <w:r w:rsidRPr="00FA1180">
        <w:t xml:space="preserve">   </w:t>
      </w:r>
      <w:r>
        <w:t>-60</w:t>
      </w:r>
      <w:r w:rsidRPr="00FA1180">
        <w:t xml:space="preserve"> e Ft</w:t>
      </w:r>
      <w:r w:rsidRPr="00FA1180">
        <w:tab/>
      </w:r>
    </w:p>
    <w:p w:rsidR="00165B94" w:rsidRPr="00FA1180" w:rsidRDefault="00165B94" w:rsidP="00443A19">
      <w:pPr>
        <w:overflowPunct w:val="0"/>
        <w:autoSpaceDE w:val="0"/>
        <w:autoSpaceDN w:val="0"/>
        <w:adjustRightInd w:val="0"/>
        <w:ind w:left="360"/>
        <w:jc w:val="both"/>
        <w:textAlignment w:val="baseline"/>
        <w:rPr>
          <w:i/>
          <w:iCs/>
        </w:rPr>
      </w:pPr>
    </w:p>
    <w:p w:rsidR="00165B94" w:rsidRPr="00FA1180" w:rsidRDefault="00165B94" w:rsidP="00943468">
      <w:pPr>
        <w:numPr>
          <w:ilvl w:val="0"/>
          <w:numId w:val="2"/>
        </w:numPr>
        <w:overflowPunct w:val="0"/>
        <w:autoSpaceDE w:val="0"/>
        <w:autoSpaceDN w:val="0"/>
        <w:adjustRightInd w:val="0"/>
        <w:jc w:val="both"/>
        <w:textAlignment w:val="baseline"/>
        <w:rPr>
          <w:i/>
          <w:iCs/>
        </w:rPr>
      </w:pPr>
      <w:r w:rsidRPr="00FA1180">
        <w:t>Szakképzési hozzájárulás miatti állományváltozás (csökkenés):</w:t>
      </w:r>
      <w:r w:rsidRPr="00FA1180">
        <w:tab/>
        <w:t xml:space="preserve">   -2.</w:t>
      </w:r>
      <w:r>
        <w:t>364</w:t>
      </w:r>
      <w:r w:rsidRPr="00FA1180">
        <w:t xml:space="preserve"> e Ft</w:t>
      </w:r>
      <w:r w:rsidRPr="00FA1180">
        <w:tab/>
      </w:r>
    </w:p>
    <w:p w:rsidR="00165B94" w:rsidRPr="00FA1180" w:rsidRDefault="00165B94" w:rsidP="00443A19">
      <w:pPr>
        <w:overflowPunct w:val="0"/>
        <w:autoSpaceDE w:val="0"/>
        <w:autoSpaceDN w:val="0"/>
        <w:adjustRightInd w:val="0"/>
        <w:ind w:left="720"/>
        <w:jc w:val="both"/>
        <w:textAlignment w:val="baseline"/>
        <w:rPr>
          <w:i/>
          <w:iCs/>
          <w:sz w:val="22"/>
          <w:szCs w:val="22"/>
        </w:rPr>
      </w:pPr>
      <w:r w:rsidRPr="00FA1180">
        <w:rPr>
          <w:i/>
          <w:iCs/>
          <w:sz w:val="22"/>
          <w:szCs w:val="22"/>
        </w:rPr>
        <w:tab/>
      </w:r>
      <w:r w:rsidRPr="00FA1180">
        <w:rPr>
          <w:i/>
          <w:iCs/>
          <w:sz w:val="22"/>
          <w:szCs w:val="22"/>
        </w:rPr>
        <w:tab/>
      </w:r>
    </w:p>
    <w:p w:rsidR="00165B94" w:rsidRPr="00FA1180" w:rsidRDefault="00165B94" w:rsidP="00943468">
      <w:pPr>
        <w:numPr>
          <w:ilvl w:val="0"/>
          <w:numId w:val="2"/>
        </w:numPr>
        <w:overflowPunct w:val="0"/>
        <w:autoSpaceDE w:val="0"/>
        <w:autoSpaceDN w:val="0"/>
        <w:adjustRightInd w:val="0"/>
        <w:jc w:val="both"/>
        <w:textAlignment w:val="baseline"/>
        <w:rPr>
          <w:i/>
          <w:iCs/>
        </w:rPr>
      </w:pPr>
      <w:r w:rsidRPr="00FA1180">
        <w:t>Decentralizált pályázatok miatti állományváltozás (csökkenés):</w:t>
      </w:r>
      <w:r>
        <w:t xml:space="preserve"> </w:t>
      </w:r>
      <w:r w:rsidRPr="00FA1180">
        <w:t xml:space="preserve">   - </w:t>
      </w:r>
      <w:r>
        <w:t>902</w:t>
      </w:r>
      <w:r w:rsidRPr="00FA1180">
        <w:t xml:space="preserve"> e Ft</w:t>
      </w:r>
    </w:p>
    <w:p w:rsidR="00165B94" w:rsidRDefault="00165B94" w:rsidP="00443A19">
      <w:pPr>
        <w:overflowPunct w:val="0"/>
        <w:autoSpaceDE w:val="0"/>
        <w:autoSpaceDN w:val="0"/>
        <w:adjustRightInd w:val="0"/>
        <w:ind w:left="720"/>
        <w:jc w:val="both"/>
        <w:textAlignment w:val="baseline"/>
        <w:rPr>
          <w:i/>
          <w:iCs/>
          <w:sz w:val="22"/>
          <w:szCs w:val="22"/>
        </w:rPr>
      </w:pPr>
      <w:r>
        <w:rPr>
          <w:i/>
          <w:iCs/>
          <w:sz w:val="22"/>
          <w:szCs w:val="22"/>
        </w:rPr>
        <w:t>Jóváhagyott DT-EA-34/2013 pályázati elszámolás miatti növekedés:</w:t>
      </w:r>
      <w:r>
        <w:rPr>
          <w:i/>
          <w:iCs/>
          <w:sz w:val="22"/>
          <w:szCs w:val="22"/>
        </w:rPr>
        <w:tab/>
        <w:t xml:space="preserve"> 3.534 e Ft</w:t>
      </w:r>
    </w:p>
    <w:p w:rsidR="00165B94" w:rsidRPr="00FA1180" w:rsidRDefault="00165B94" w:rsidP="00443A19">
      <w:pPr>
        <w:overflowPunct w:val="0"/>
        <w:autoSpaceDE w:val="0"/>
        <w:autoSpaceDN w:val="0"/>
        <w:adjustRightInd w:val="0"/>
        <w:ind w:left="720"/>
        <w:jc w:val="both"/>
        <w:textAlignment w:val="baseline"/>
        <w:rPr>
          <w:i/>
          <w:iCs/>
          <w:sz w:val="22"/>
          <w:szCs w:val="22"/>
        </w:rPr>
      </w:pPr>
      <w:r w:rsidRPr="00FA1180">
        <w:rPr>
          <w:i/>
          <w:iCs/>
          <w:sz w:val="22"/>
          <w:szCs w:val="22"/>
        </w:rPr>
        <w:t>elszámolt ÉCS össz</w:t>
      </w:r>
      <w:r>
        <w:rPr>
          <w:i/>
          <w:iCs/>
          <w:sz w:val="22"/>
          <w:szCs w:val="22"/>
        </w:rPr>
        <w:t>egével egyezően P.I.E. feloldás, csökkenés:</w:t>
      </w:r>
      <w:r>
        <w:rPr>
          <w:i/>
          <w:iCs/>
          <w:sz w:val="22"/>
          <w:szCs w:val="22"/>
        </w:rPr>
        <w:tab/>
      </w:r>
      <w:r>
        <w:rPr>
          <w:i/>
          <w:iCs/>
          <w:sz w:val="22"/>
          <w:szCs w:val="22"/>
        </w:rPr>
        <w:tab/>
        <w:t xml:space="preserve"> 4.436 e Ft</w:t>
      </w:r>
      <w:r w:rsidRPr="00FA1180">
        <w:rPr>
          <w:i/>
          <w:iCs/>
          <w:sz w:val="22"/>
          <w:szCs w:val="22"/>
        </w:rPr>
        <w:tab/>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r w:rsidRPr="00FA1180">
        <w:t>Halasztott bevételek nyitó állománya:</w:t>
      </w:r>
      <w:r w:rsidRPr="00FA1180">
        <w:tab/>
      </w:r>
      <w:r w:rsidRPr="00FA1180">
        <w:tab/>
      </w:r>
      <w:r w:rsidRPr="00FA1180">
        <w:tab/>
      </w:r>
      <w:r w:rsidRPr="00FA1180">
        <w:tab/>
      </w:r>
      <w:r w:rsidRPr="00FA1180">
        <w:tab/>
      </w:r>
      <w:r>
        <w:t>259.592</w:t>
      </w:r>
      <w:r w:rsidRPr="00FA1180">
        <w:t xml:space="preserve"> e Ft</w:t>
      </w:r>
    </w:p>
    <w:p w:rsidR="00165B94" w:rsidRPr="00FA1180" w:rsidRDefault="00165B94" w:rsidP="00443A19">
      <w:pPr>
        <w:overflowPunct w:val="0"/>
        <w:autoSpaceDE w:val="0"/>
        <w:autoSpaceDN w:val="0"/>
        <w:adjustRightInd w:val="0"/>
        <w:jc w:val="both"/>
        <w:textAlignment w:val="baseline"/>
      </w:pPr>
      <w:r w:rsidRPr="00FA1180">
        <w:t>Növekedés</w:t>
      </w:r>
      <w:r w:rsidRPr="00FA1180">
        <w:tab/>
      </w:r>
      <w:r w:rsidRPr="00FA1180">
        <w:tab/>
      </w:r>
      <w:r w:rsidRPr="00FA1180">
        <w:tab/>
      </w:r>
      <w:r w:rsidRPr="00FA1180">
        <w:tab/>
      </w:r>
      <w:r w:rsidRPr="00FA1180">
        <w:tab/>
      </w:r>
      <w:r w:rsidRPr="00FA1180">
        <w:tab/>
      </w:r>
      <w:r w:rsidRPr="00FA1180">
        <w:tab/>
      </w:r>
      <w:r w:rsidRPr="00FA1180">
        <w:tab/>
      </w:r>
      <w:r w:rsidRPr="00FA1180">
        <w:tab/>
      </w:r>
      <w:r>
        <w:t xml:space="preserve">          0</w:t>
      </w:r>
      <w:r w:rsidRPr="00FA1180">
        <w:t xml:space="preserve">  e Ft</w:t>
      </w:r>
    </w:p>
    <w:p w:rsidR="00165B94" w:rsidRPr="00FA1180" w:rsidRDefault="00165B94" w:rsidP="00443A19">
      <w:pPr>
        <w:overflowPunct w:val="0"/>
        <w:autoSpaceDE w:val="0"/>
        <w:autoSpaceDN w:val="0"/>
        <w:adjustRightInd w:val="0"/>
        <w:jc w:val="both"/>
        <w:textAlignment w:val="baseline"/>
      </w:pPr>
      <w:r w:rsidRPr="00FA1180">
        <w:t>Csökkenés</w:t>
      </w:r>
      <w:r w:rsidRPr="00FA1180">
        <w:tab/>
      </w:r>
      <w:r w:rsidRPr="00FA1180">
        <w:tab/>
      </w:r>
      <w:r w:rsidRPr="00FA1180">
        <w:tab/>
      </w:r>
      <w:r w:rsidRPr="00FA1180">
        <w:tab/>
      </w:r>
      <w:r w:rsidRPr="00FA1180">
        <w:tab/>
      </w:r>
      <w:r w:rsidRPr="00FA1180">
        <w:tab/>
      </w:r>
      <w:r w:rsidRPr="00FA1180">
        <w:tab/>
      </w:r>
      <w:r w:rsidRPr="00FA1180">
        <w:tab/>
      </w:r>
      <w:r w:rsidRPr="00FA1180">
        <w:tab/>
        <w:t xml:space="preserve">   </w:t>
      </w:r>
      <w:r>
        <w:t>24.654</w:t>
      </w:r>
      <w:r w:rsidRPr="00FA1180">
        <w:t xml:space="preserve"> e Ft</w:t>
      </w:r>
    </w:p>
    <w:p w:rsidR="00165B94" w:rsidRPr="00FA1180" w:rsidRDefault="00165B94" w:rsidP="00443A19">
      <w:pPr>
        <w:overflowPunct w:val="0"/>
        <w:autoSpaceDE w:val="0"/>
        <w:autoSpaceDN w:val="0"/>
        <w:adjustRightInd w:val="0"/>
        <w:jc w:val="both"/>
        <w:textAlignment w:val="baseline"/>
        <w:rPr>
          <w:b/>
          <w:bCs/>
        </w:rPr>
      </w:pPr>
      <w:r w:rsidRPr="00FA1180">
        <w:rPr>
          <w:b/>
          <w:bCs/>
        </w:rPr>
        <w:t>Halasztott bevételek záró állománya:</w:t>
      </w:r>
      <w:r w:rsidRPr="00FA1180">
        <w:rPr>
          <w:b/>
          <w:bCs/>
        </w:rPr>
        <w:tab/>
      </w:r>
      <w:r w:rsidRPr="00FA1180">
        <w:rPr>
          <w:b/>
          <w:bCs/>
        </w:rPr>
        <w:tab/>
      </w:r>
      <w:r w:rsidRPr="00FA1180">
        <w:rPr>
          <w:b/>
          <w:bCs/>
        </w:rPr>
        <w:tab/>
      </w:r>
      <w:r w:rsidRPr="00FA1180">
        <w:rPr>
          <w:b/>
          <w:bCs/>
        </w:rPr>
        <w:tab/>
      </w:r>
      <w:r w:rsidRPr="00FA1180">
        <w:rPr>
          <w:b/>
          <w:bCs/>
        </w:rPr>
        <w:tab/>
      </w:r>
      <w:r>
        <w:rPr>
          <w:b/>
          <w:bCs/>
        </w:rPr>
        <w:t>234.938</w:t>
      </w:r>
      <w:r w:rsidRPr="00FA1180">
        <w:rPr>
          <w:b/>
          <w:bCs/>
        </w:rPr>
        <w:t xml:space="preserve"> e Ft</w:t>
      </w:r>
    </w:p>
    <w:p w:rsidR="00165B94" w:rsidRPr="00FA1180" w:rsidRDefault="00165B94" w:rsidP="00443A19">
      <w:pPr>
        <w:overflowPunct w:val="0"/>
        <w:autoSpaceDE w:val="0"/>
        <w:autoSpaceDN w:val="0"/>
        <w:adjustRightInd w:val="0"/>
        <w:jc w:val="both"/>
        <w:textAlignment w:val="baseline"/>
      </w:pPr>
      <w:r w:rsidRPr="00FA1180">
        <w:br w:type="page"/>
      </w:r>
    </w:p>
    <w:p w:rsidR="00165B94" w:rsidRPr="00FA1180" w:rsidRDefault="00165B94" w:rsidP="00443A19">
      <w:pPr>
        <w:overflowPunct w:val="0"/>
        <w:autoSpaceDE w:val="0"/>
        <w:autoSpaceDN w:val="0"/>
        <w:adjustRightInd w:val="0"/>
        <w:jc w:val="center"/>
        <w:textAlignment w:val="baseline"/>
        <w:outlineLvl w:val="0"/>
        <w:rPr>
          <w:b/>
          <w:bCs/>
          <w:sz w:val="28"/>
          <w:szCs w:val="28"/>
          <w:u w:val="single"/>
        </w:rPr>
      </w:pPr>
      <w:bookmarkStart w:id="38" w:name="_Toc134438708"/>
      <w:r w:rsidRPr="00FA1180">
        <w:rPr>
          <w:b/>
          <w:bCs/>
          <w:sz w:val="28"/>
          <w:szCs w:val="28"/>
          <w:u w:val="single"/>
        </w:rPr>
        <w:t>II. 2) Kiegészítő adatok az eredménykimutatáshoz</w:t>
      </w:r>
      <w:bookmarkEnd w:id="38"/>
    </w:p>
    <w:p w:rsidR="00165B94" w:rsidRPr="00FA1180" w:rsidRDefault="00165B94" w:rsidP="00443A19">
      <w:pPr>
        <w:overflowPunct w:val="0"/>
        <w:autoSpaceDE w:val="0"/>
        <w:autoSpaceDN w:val="0"/>
        <w:adjustRightInd w:val="0"/>
        <w:textAlignment w:val="baseline"/>
        <w:rPr>
          <w:b/>
          <w:bCs/>
          <w:sz w:val="28"/>
          <w:szCs w:val="28"/>
          <w:u w:val="single"/>
        </w:rPr>
      </w:pPr>
    </w:p>
    <w:p w:rsidR="00165B94" w:rsidRDefault="00165B94" w:rsidP="00443A19">
      <w:pPr>
        <w:overflowPunct w:val="0"/>
        <w:autoSpaceDE w:val="0"/>
        <w:autoSpaceDN w:val="0"/>
        <w:adjustRightInd w:val="0"/>
        <w:textAlignment w:val="baseline"/>
        <w:outlineLvl w:val="0"/>
        <w:rPr>
          <w:b/>
          <w:bCs/>
        </w:rPr>
      </w:pPr>
      <w:r w:rsidRPr="00FA1180">
        <w:rPr>
          <w:b/>
          <w:bCs/>
        </w:rPr>
        <w:t>Üzemi (üzleti) tevékenység eredménye</w:t>
      </w:r>
    </w:p>
    <w:p w:rsidR="00165B94" w:rsidRDefault="00165B94" w:rsidP="00443A19">
      <w:pPr>
        <w:overflowPunct w:val="0"/>
        <w:autoSpaceDE w:val="0"/>
        <w:autoSpaceDN w:val="0"/>
        <w:adjustRightInd w:val="0"/>
        <w:textAlignment w:val="baseline"/>
        <w:outlineLvl w:val="0"/>
        <w:rPr>
          <w:b/>
          <w:bCs/>
        </w:rPr>
      </w:pPr>
      <w:r>
        <w:rPr>
          <w:noProof/>
        </w:rPr>
        <w:pict>
          <v:shape id="_x0000_s1030" type="#_x0000_t75" style="position:absolute;margin-left:0;margin-top:19.05pt;width:479.2pt;height:157.2pt;z-index:251658240">
            <v:imagedata r:id="rId15" o:title=""/>
            <o:lock v:ext="edit" aspectratio="f"/>
            <w10:wrap type="square" side="right"/>
          </v:shape>
          <o:OLEObject Type="Embed" ProgID="Excel.Sheet.8" ShapeID="_x0000_s1030" DrawAspect="Content" ObjectID="_1524460865" r:id="rId16"/>
        </w:pict>
      </w:r>
    </w:p>
    <w:p w:rsidR="00165B94" w:rsidRPr="00FA1180" w:rsidRDefault="00165B94" w:rsidP="00C513F9">
      <w:pPr>
        <w:overflowPunct w:val="0"/>
        <w:autoSpaceDE w:val="0"/>
        <w:autoSpaceDN w:val="0"/>
        <w:adjustRightInd w:val="0"/>
        <w:textAlignment w:val="baseline"/>
        <w:outlineLvl w:val="0"/>
      </w:pPr>
      <w:bookmarkStart w:id="39" w:name="_MON_1334525049"/>
      <w:bookmarkStart w:id="40" w:name="_MON_1334741342"/>
      <w:bookmarkStart w:id="41" w:name="_MON_1366060695"/>
      <w:bookmarkStart w:id="42" w:name="_MON_1366102906"/>
      <w:bookmarkStart w:id="43" w:name="_MON_1397511434"/>
      <w:bookmarkStart w:id="44" w:name="_MON_1397511543"/>
      <w:bookmarkStart w:id="45" w:name="_MON_1429545551"/>
      <w:bookmarkStart w:id="46" w:name="_MON_1303410717"/>
      <w:bookmarkEnd w:id="39"/>
      <w:bookmarkEnd w:id="40"/>
      <w:bookmarkEnd w:id="41"/>
      <w:bookmarkEnd w:id="42"/>
      <w:bookmarkEnd w:id="43"/>
      <w:bookmarkEnd w:id="44"/>
      <w:bookmarkEnd w:id="45"/>
      <w:bookmarkEnd w:id="46"/>
    </w:p>
    <w:p w:rsidR="00165B94" w:rsidRPr="00FA1180" w:rsidRDefault="00165B94" w:rsidP="00C513F9">
      <w:pPr>
        <w:overflowPunct w:val="0"/>
        <w:autoSpaceDE w:val="0"/>
        <w:autoSpaceDN w:val="0"/>
        <w:adjustRightInd w:val="0"/>
        <w:textAlignment w:val="baseline"/>
        <w:outlineLvl w:val="0"/>
        <w:rPr>
          <w:b/>
          <w:bCs/>
          <w:sz w:val="22"/>
          <w:szCs w:val="22"/>
          <w:u w:val="single"/>
        </w:rPr>
      </w:pPr>
      <w:r w:rsidRPr="00FA1180">
        <w:rPr>
          <w:b/>
          <w:bCs/>
          <w:sz w:val="28"/>
          <w:szCs w:val="28"/>
          <w:u w:val="single"/>
        </w:rPr>
        <w:t xml:space="preserve">Értékesítés árbevétele: </w:t>
      </w:r>
      <w:r>
        <w:rPr>
          <w:b/>
          <w:bCs/>
          <w:sz w:val="28"/>
          <w:szCs w:val="28"/>
          <w:u w:val="single"/>
        </w:rPr>
        <w:t>57.640 e Ft</w:t>
      </w:r>
      <w:r w:rsidRPr="00FA1180">
        <w:rPr>
          <w:b/>
          <w:bCs/>
          <w:sz w:val="28"/>
          <w:szCs w:val="28"/>
        </w:rPr>
        <w:t xml:space="preserve"> </w:t>
      </w:r>
      <w:r w:rsidRPr="00FA1180">
        <w:rPr>
          <w:i/>
          <w:iCs/>
        </w:rPr>
        <w:t>(</w:t>
      </w:r>
      <w:r>
        <w:rPr>
          <w:i/>
          <w:iCs/>
        </w:rPr>
        <w:t xml:space="preserve">2014: 70.416 e Ft, </w:t>
      </w:r>
      <w:r w:rsidRPr="00FA1180">
        <w:rPr>
          <w:i/>
          <w:iCs/>
          <w:sz w:val="22"/>
          <w:szCs w:val="22"/>
        </w:rPr>
        <w:t xml:space="preserve">2013: 56.950 e Ft,  üzleti terv </w:t>
      </w:r>
      <w:r>
        <w:rPr>
          <w:i/>
          <w:iCs/>
          <w:sz w:val="22"/>
          <w:szCs w:val="22"/>
        </w:rPr>
        <w:t>153,3</w:t>
      </w:r>
      <w:r w:rsidRPr="00FA1180">
        <w:rPr>
          <w:i/>
          <w:iCs/>
          <w:sz w:val="22"/>
          <w:szCs w:val="22"/>
        </w:rPr>
        <w:t>%-a)</w:t>
      </w:r>
    </w:p>
    <w:bookmarkStart w:id="47" w:name="_MON_1429545794"/>
    <w:bookmarkStart w:id="48" w:name="_MON_1429546951"/>
    <w:bookmarkStart w:id="49" w:name="_MON_1366098540"/>
    <w:bookmarkStart w:id="50" w:name="_MON_1366098685"/>
    <w:bookmarkStart w:id="51" w:name="_MON_1366099246"/>
    <w:bookmarkStart w:id="52" w:name="_MON_1366099606"/>
    <w:bookmarkStart w:id="53" w:name="_MON_1366100214"/>
    <w:bookmarkStart w:id="54" w:name="_MON_1366100615"/>
    <w:bookmarkStart w:id="55" w:name="_MON_1366101129"/>
    <w:bookmarkStart w:id="56" w:name="_MON_1366101138"/>
    <w:bookmarkStart w:id="57" w:name="_MON_1366101575"/>
    <w:bookmarkStart w:id="58" w:name="_MON_1397511552"/>
    <w:bookmarkStart w:id="59" w:name="_MON_1397512154"/>
    <w:bookmarkStart w:id="60" w:name="_MON_1397512164"/>
    <w:bookmarkStart w:id="61" w:name="_MON_1397592014"/>
    <w:bookmarkStart w:id="62" w:name="_MON_1397592149"/>
    <w:bookmarkStart w:id="63" w:name="_MON_1397635150"/>
    <w:bookmarkStart w:id="64" w:name="_MON_1397635160"/>
    <w:bookmarkStart w:id="65" w:name="_MON_1397635187"/>
    <w:bookmarkStart w:id="66" w:name="_MON_1429545639"/>
    <w:bookmarkStart w:id="67" w:name="_MON_142954577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rsidR="00165B94" w:rsidRPr="00FA1180" w:rsidRDefault="00165B94" w:rsidP="005E4814">
      <w:pPr>
        <w:overflowPunct w:val="0"/>
        <w:autoSpaceDE w:val="0"/>
        <w:autoSpaceDN w:val="0"/>
        <w:adjustRightInd w:val="0"/>
        <w:ind w:hanging="284"/>
        <w:jc w:val="both"/>
        <w:textAlignment w:val="baseline"/>
        <w:outlineLvl w:val="0"/>
      </w:pPr>
      <w:ins w:id="68" w:author="Szerző" w:date="2016-05-10T13:19:00Z">
        <w:r w:rsidRPr="00FA1180">
          <w:object w:dxaOrig="9615" w:dyaOrig="6750">
            <v:shape id="_x0000_i1039" type="#_x0000_t75" style="width:466.5pt;height:330.75pt" o:ole="">
              <v:imagedata r:id="rId17" o:title=""/>
            </v:shape>
            <o:OLEObject Type="Embed" ProgID="Excel.Sheet.8" ShapeID="_x0000_i1039" DrawAspect="Content" ObjectID="_1524460856" r:id="rId18"/>
          </w:object>
        </w:r>
      </w:ins>
      <w:r>
        <w:t>Összességében megállapítható, hogy a tervezettnél jobban, az előző évhez kissé alacsonyabban alakult az értékesítés árbevétele. A 2015-ös évet elsősorban a támogatott, alvállalkozóként megtartott, OKJ-ra irányuló képzések húzták, ennek köszönhetően sikerült a tervünket teljesíteni, és a bevételcsökkenés elmaradt a tervezettől.</w:t>
      </w:r>
    </w:p>
    <w:p w:rsidR="00165B94" w:rsidRPr="00FA1180" w:rsidRDefault="00165B94" w:rsidP="00443A19">
      <w:pPr>
        <w:overflowPunct w:val="0"/>
        <w:autoSpaceDE w:val="0"/>
        <w:autoSpaceDN w:val="0"/>
        <w:adjustRightInd w:val="0"/>
        <w:ind w:firstLine="708"/>
        <w:textAlignment w:val="baseline"/>
        <w:outlineLvl w:val="0"/>
        <w:rPr>
          <w:b/>
          <w:bCs/>
        </w:rPr>
      </w:pPr>
    </w:p>
    <w:p w:rsidR="00165B94" w:rsidRPr="00FA1180" w:rsidRDefault="00165B94"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Egyéb bevételek:  </w:t>
      </w:r>
      <w:r>
        <w:rPr>
          <w:b/>
          <w:bCs/>
          <w:sz w:val="26"/>
          <w:szCs w:val="26"/>
          <w:u w:val="single"/>
        </w:rPr>
        <w:t>127.469</w:t>
      </w:r>
      <w:r w:rsidRPr="00FA1180">
        <w:rPr>
          <w:b/>
          <w:bCs/>
          <w:sz w:val="26"/>
          <w:szCs w:val="26"/>
          <w:u w:val="single"/>
        </w:rPr>
        <w:t xml:space="preserve"> e Ft </w:t>
      </w:r>
      <w:r w:rsidRPr="00FA1180">
        <w:rPr>
          <w:i/>
          <w:iCs/>
          <w:sz w:val="26"/>
          <w:szCs w:val="26"/>
        </w:rPr>
        <w:t>(201</w:t>
      </w:r>
      <w:r>
        <w:rPr>
          <w:i/>
          <w:iCs/>
          <w:sz w:val="26"/>
          <w:szCs w:val="26"/>
        </w:rPr>
        <w:t>4</w:t>
      </w:r>
      <w:r w:rsidRPr="00FA1180">
        <w:rPr>
          <w:i/>
          <w:iCs/>
          <w:sz w:val="26"/>
          <w:szCs w:val="26"/>
        </w:rPr>
        <w:t xml:space="preserve">: </w:t>
      </w:r>
      <w:r>
        <w:rPr>
          <w:i/>
          <w:iCs/>
          <w:sz w:val="26"/>
          <w:szCs w:val="26"/>
        </w:rPr>
        <w:t>146</w:t>
      </w:r>
      <w:r w:rsidRPr="00FA1180">
        <w:rPr>
          <w:i/>
          <w:iCs/>
          <w:sz w:val="26"/>
          <w:szCs w:val="26"/>
        </w:rPr>
        <w:t>.</w:t>
      </w:r>
      <w:r>
        <w:rPr>
          <w:i/>
          <w:iCs/>
          <w:sz w:val="26"/>
          <w:szCs w:val="26"/>
        </w:rPr>
        <w:t>449</w:t>
      </w:r>
      <w:r w:rsidRPr="00FA1180">
        <w:rPr>
          <w:i/>
          <w:iCs/>
          <w:sz w:val="26"/>
          <w:szCs w:val="26"/>
        </w:rPr>
        <w:t xml:space="preserve"> e Ft, az üzleti terv </w:t>
      </w:r>
      <w:r>
        <w:rPr>
          <w:i/>
          <w:iCs/>
          <w:sz w:val="26"/>
          <w:szCs w:val="26"/>
        </w:rPr>
        <w:t>85,4</w:t>
      </w:r>
      <w:r w:rsidRPr="00FA1180">
        <w:rPr>
          <w:i/>
          <w:iCs/>
          <w:sz w:val="26"/>
          <w:szCs w:val="26"/>
        </w:rPr>
        <w:t>%-a)</w:t>
      </w:r>
    </w:p>
    <w:p w:rsidR="00165B94" w:rsidRPr="00FA1180" w:rsidRDefault="00165B94" w:rsidP="00443A19">
      <w:pPr>
        <w:overflowPunct w:val="0"/>
        <w:autoSpaceDE w:val="0"/>
        <w:autoSpaceDN w:val="0"/>
        <w:adjustRightInd w:val="0"/>
        <w:textAlignment w:val="baseline"/>
        <w:rPr>
          <w:b/>
          <w:bCs/>
        </w:rPr>
      </w:pPr>
      <w:r w:rsidRPr="00FA1180">
        <w:rPr>
          <w:b/>
          <w:bCs/>
        </w:rPr>
        <w:tab/>
      </w:r>
    </w:p>
    <w:p w:rsidR="00165B94" w:rsidRPr="00FA1180" w:rsidRDefault="00165B94" w:rsidP="00443A19">
      <w:pPr>
        <w:overflowPunct w:val="0"/>
        <w:autoSpaceDE w:val="0"/>
        <w:autoSpaceDN w:val="0"/>
        <w:adjustRightInd w:val="0"/>
        <w:jc w:val="both"/>
        <w:textAlignment w:val="baseline"/>
      </w:pPr>
      <w:r w:rsidRPr="00FA1180">
        <w:t xml:space="preserve">Az egyéb bevételek szinte kizárólag támogatásokhoz kapcsolódnak. </w:t>
      </w:r>
    </w:p>
    <w:p w:rsidR="00165B94" w:rsidRPr="00790362" w:rsidRDefault="00165B94" w:rsidP="00443A19">
      <w:pPr>
        <w:overflowPunct w:val="0"/>
        <w:autoSpaceDE w:val="0"/>
        <w:autoSpaceDN w:val="0"/>
        <w:adjustRightInd w:val="0"/>
        <w:ind w:right="-284"/>
        <w:jc w:val="both"/>
        <w:textAlignment w:val="baseline"/>
        <w:rPr>
          <w:i/>
          <w:iCs/>
        </w:rPr>
      </w:pPr>
      <w:r w:rsidRPr="00FA1180">
        <w:rPr>
          <w:b/>
          <w:bCs/>
        </w:rPr>
        <w:t xml:space="preserve">Korábbi évek infrastrukturális fejlesztéseihez kapcsolódó elhatárolásból feloldott egyéb bevételek: </w:t>
      </w:r>
      <w:r w:rsidRPr="00FA1180">
        <w:rPr>
          <w:b/>
          <w:bCs/>
        </w:rPr>
        <w:tab/>
      </w:r>
      <w:r w:rsidRPr="00FA1180">
        <w:rPr>
          <w:b/>
          <w:bCs/>
        </w:rPr>
        <w:tab/>
      </w:r>
      <w:r w:rsidRPr="00FA1180">
        <w:rPr>
          <w:b/>
          <w:bCs/>
        </w:rPr>
        <w:tab/>
      </w:r>
      <w:r w:rsidRPr="00FA1180">
        <w:rPr>
          <w:b/>
          <w:bCs/>
        </w:rPr>
        <w:tab/>
      </w:r>
      <w:r w:rsidRPr="00FA1180">
        <w:rPr>
          <w:b/>
          <w:bCs/>
        </w:rPr>
        <w:tab/>
      </w:r>
      <w:r w:rsidRPr="00FA1180">
        <w:rPr>
          <w:b/>
          <w:bCs/>
        </w:rPr>
        <w:tab/>
      </w:r>
      <w:r w:rsidRPr="00FA1180">
        <w:rPr>
          <w:b/>
          <w:bCs/>
        </w:rPr>
        <w:tab/>
      </w:r>
      <w:r w:rsidRPr="00790362">
        <w:rPr>
          <w:b/>
          <w:bCs/>
          <w:u w:val="single"/>
        </w:rPr>
        <w:t>28.188 e Ft</w:t>
      </w:r>
      <w:r w:rsidRPr="00790362">
        <w:rPr>
          <w:b/>
          <w:bCs/>
        </w:rPr>
        <w:t xml:space="preserve">   </w:t>
      </w:r>
      <w:r w:rsidRPr="00790362">
        <w:rPr>
          <w:i/>
          <w:iCs/>
        </w:rPr>
        <w:t>(2014: 54.796 e Ft)</w:t>
      </w:r>
    </w:p>
    <w:p w:rsidR="00165B94" w:rsidRPr="00FA1180" w:rsidRDefault="00165B94" w:rsidP="00443A19">
      <w:pPr>
        <w:overflowPunct w:val="0"/>
        <w:autoSpaceDE w:val="0"/>
        <w:autoSpaceDN w:val="0"/>
        <w:adjustRightInd w:val="0"/>
        <w:jc w:val="both"/>
        <w:textAlignment w:val="baseline"/>
        <w:rPr>
          <w:b/>
          <w:bCs/>
        </w:rPr>
      </w:pPr>
    </w:p>
    <w:p w:rsidR="00165B94" w:rsidRDefault="00165B94" w:rsidP="00943468">
      <w:pPr>
        <w:pStyle w:val="ListParagraph"/>
        <w:numPr>
          <w:ilvl w:val="0"/>
          <w:numId w:val="6"/>
        </w:numPr>
        <w:overflowPunct w:val="0"/>
        <w:autoSpaceDE w:val="0"/>
        <w:autoSpaceDN w:val="0"/>
        <w:adjustRightInd w:val="0"/>
        <w:ind w:left="567" w:hanging="567"/>
        <w:jc w:val="both"/>
        <w:textAlignment w:val="baseline"/>
        <w:rPr>
          <w:b/>
          <w:bCs/>
        </w:rPr>
      </w:pPr>
      <w:r w:rsidRPr="00FA1180">
        <w:t>A HEFOP projektekben ténylegesen bevétel már nem keletkezett 2009-től, ennek ellenére a halasztott bevételekből a projektek keretében beszerzett eszközök értékcsökkenésével egyező összeget bevételként elszámolunk, így az eredményre gyakorolt hatás 0. A HEFOP 3.2.2 elszámolt bevétele az elhatárolások után az Európai Szociális Alapból és költségvetési támogatásból:</w:t>
      </w:r>
      <w:r w:rsidRPr="00FA1180">
        <w:tab/>
      </w:r>
      <w:r w:rsidRPr="00FA1180">
        <w:tab/>
      </w:r>
      <w:r w:rsidRPr="00FA1180">
        <w:tab/>
      </w:r>
      <w:r w:rsidRPr="00FA1180">
        <w:tab/>
        <w:t xml:space="preserve"> </w:t>
      </w:r>
      <w:r>
        <w:t xml:space="preserve">    </w:t>
      </w:r>
      <w:r w:rsidRPr="00FA1180">
        <w:t xml:space="preserve"> </w:t>
      </w:r>
      <w:r>
        <w:rPr>
          <w:b/>
          <w:bCs/>
        </w:rPr>
        <w:t>520</w:t>
      </w:r>
      <w:r w:rsidRPr="00FA1180">
        <w:rPr>
          <w:b/>
          <w:bCs/>
        </w:rPr>
        <w:t xml:space="preserve"> e Ft</w:t>
      </w:r>
    </w:p>
    <w:p w:rsidR="00165B94" w:rsidRPr="00500E5F" w:rsidRDefault="00165B94" w:rsidP="00500E5F">
      <w:pPr>
        <w:pStyle w:val="ListParagraph"/>
        <w:overflowPunct w:val="0"/>
        <w:autoSpaceDE w:val="0"/>
        <w:autoSpaceDN w:val="0"/>
        <w:adjustRightInd w:val="0"/>
        <w:ind w:left="708"/>
        <w:jc w:val="both"/>
        <w:textAlignment w:val="baseline"/>
      </w:pPr>
      <w:r>
        <w:t>(Ezzel a tétellel a HEFOP-3.2.2 projekt halasztott bevétele teljes mértékben elszámolásra került, a további évek beszámolóira már nem lesz pénzügyi hatása.)</w:t>
      </w:r>
    </w:p>
    <w:p w:rsidR="00165B94" w:rsidRPr="00FA1180" w:rsidRDefault="00165B94" w:rsidP="00943468">
      <w:pPr>
        <w:pStyle w:val="ListParagraph"/>
        <w:numPr>
          <w:ilvl w:val="0"/>
          <w:numId w:val="6"/>
        </w:numPr>
        <w:overflowPunct w:val="0"/>
        <w:autoSpaceDE w:val="0"/>
        <w:autoSpaceDN w:val="0"/>
        <w:adjustRightInd w:val="0"/>
        <w:ind w:left="567" w:hanging="567"/>
        <w:jc w:val="both"/>
        <w:textAlignment w:val="baseline"/>
        <w:rPr>
          <w:b/>
          <w:bCs/>
        </w:rPr>
      </w:pPr>
      <w:r w:rsidRPr="00FA1180">
        <w:t>A HEFOP 4.1.1 projekt bevétele az elhatárolások után az Európai Regionális Fejlesztési Alapból és költségvetési támogatásból:</w:t>
      </w:r>
      <w:r w:rsidRPr="00FA1180">
        <w:tab/>
      </w:r>
      <w:r w:rsidRPr="00FA1180">
        <w:tab/>
      </w:r>
      <w:r w:rsidRPr="00FA1180">
        <w:tab/>
        <w:t xml:space="preserve">  </w:t>
      </w:r>
      <w:r>
        <w:t>19.235</w:t>
      </w:r>
      <w:r w:rsidRPr="00FA1180">
        <w:t xml:space="preserve"> e Ft</w:t>
      </w:r>
    </w:p>
    <w:p w:rsidR="00165B94" w:rsidRPr="00FA1180" w:rsidRDefault="00165B94" w:rsidP="00443A19">
      <w:pPr>
        <w:overflowPunct w:val="0"/>
        <w:autoSpaceDE w:val="0"/>
        <w:autoSpaceDN w:val="0"/>
        <w:adjustRightInd w:val="0"/>
        <w:ind w:left="567"/>
        <w:jc w:val="both"/>
        <w:textAlignment w:val="baseline"/>
        <w:rPr>
          <w:b/>
          <w:bCs/>
        </w:rPr>
      </w:pPr>
      <w:r w:rsidRPr="00FA1180">
        <w:t>A HEFOP 4.1.1 projekt önrészét tulajdonos önkormányzatok bocsátották rendelkezésre, a projektben tényleges elszámolt költségekkel szemben lehet az önerőt a passzív elhatárolásból feloldani. Ennek összege:</w:t>
      </w:r>
      <w:r w:rsidRPr="00FA1180">
        <w:tab/>
      </w:r>
      <w:r w:rsidRPr="00FA1180">
        <w:tab/>
      </w:r>
      <w:r w:rsidRPr="00FA1180">
        <w:tab/>
        <w:t xml:space="preserve">     </w:t>
      </w:r>
      <w:r>
        <w:t>1.573</w:t>
      </w:r>
      <w:r w:rsidRPr="00FA1180">
        <w:t xml:space="preserve"> e Ft</w:t>
      </w:r>
    </w:p>
    <w:p w:rsidR="00165B94" w:rsidRDefault="00165B94" w:rsidP="00443A19">
      <w:pPr>
        <w:overflowPunct w:val="0"/>
        <w:autoSpaceDE w:val="0"/>
        <w:autoSpaceDN w:val="0"/>
        <w:adjustRightInd w:val="0"/>
        <w:ind w:left="1416"/>
        <w:jc w:val="both"/>
        <w:textAlignment w:val="baseline"/>
        <w:rPr>
          <w:b/>
          <w:bCs/>
        </w:rPr>
      </w:pPr>
      <w:r w:rsidRPr="00FA1180">
        <w:t>A HEFOP 4.1.1 projektben összesen elszámolt bevétel:</w:t>
      </w:r>
      <w:r w:rsidRPr="00FA1180">
        <w:tab/>
      </w:r>
      <w:r w:rsidRPr="00FA1180">
        <w:tab/>
      </w:r>
      <w:r>
        <w:t xml:space="preserve">  </w:t>
      </w:r>
      <w:r w:rsidRPr="008226A0">
        <w:rPr>
          <w:b/>
          <w:bCs/>
        </w:rPr>
        <w:t>20.808</w:t>
      </w:r>
      <w:r w:rsidRPr="00FA1180">
        <w:rPr>
          <w:b/>
          <w:bCs/>
        </w:rPr>
        <w:t xml:space="preserve"> e Ft</w:t>
      </w:r>
    </w:p>
    <w:p w:rsidR="00165B94" w:rsidRPr="00FA1180" w:rsidRDefault="00165B94" w:rsidP="00607E9A">
      <w:pPr>
        <w:pStyle w:val="ListParagraph"/>
        <w:numPr>
          <w:ilvl w:val="0"/>
          <w:numId w:val="7"/>
        </w:numPr>
        <w:overflowPunct w:val="0"/>
        <w:autoSpaceDE w:val="0"/>
        <w:autoSpaceDN w:val="0"/>
        <w:adjustRightInd w:val="0"/>
        <w:ind w:left="567" w:right="-284" w:hanging="720"/>
        <w:jc w:val="both"/>
        <w:textAlignment w:val="baseline"/>
      </w:pPr>
      <w:r>
        <w:t>TÁMOP-2.6.2 projektben</w:t>
      </w:r>
      <w:r w:rsidRPr="00FA1180">
        <w:t xml:space="preserve"> beszerzett eszközökre elszámolt bevétel</w:t>
      </w:r>
      <w:r w:rsidRPr="00607E9A">
        <w:rPr>
          <w:b/>
          <w:bCs/>
        </w:rPr>
        <w:t xml:space="preserve">:   </w:t>
      </w:r>
      <w:r>
        <w:rPr>
          <w:b/>
          <w:bCs/>
        </w:rPr>
        <w:t xml:space="preserve">         </w:t>
      </w:r>
      <w:r w:rsidRPr="00607E9A">
        <w:rPr>
          <w:b/>
          <w:bCs/>
        </w:rPr>
        <w:t xml:space="preserve"> </w:t>
      </w:r>
      <w:r>
        <w:rPr>
          <w:b/>
          <w:bCs/>
        </w:rPr>
        <w:t xml:space="preserve">     </w:t>
      </w:r>
      <w:r w:rsidRPr="00607E9A">
        <w:rPr>
          <w:b/>
          <w:bCs/>
        </w:rPr>
        <w:t xml:space="preserve">  60</w:t>
      </w:r>
      <w:r w:rsidRPr="00FA1180">
        <w:rPr>
          <w:b/>
          <w:bCs/>
        </w:rPr>
        <w:t xml:space="preserve"> e Ft</w:t>
      </w:r>
    </w:p>
    <w:p w:rsidR="00165B94" w:rsidRPr="00FA1180" w:rsidRDefault="00165B94" w:rsidP="00943468">
      <w:pPr>
        <w:pStyle w:val="ListParagraph"/>
        <w:numPr>
          <w:ilvl w:val="0"/>
          <w:numId w:val="7"/>
        </w:numPr>
        <w:overflowPunct w:val="0"/>
        <w:autoSpaceDE w:val="0"/>
        <w:autoSpaceDN w:val="0"/>
        <w:adjustRightInd w:val="0"/>
        <w:ind w:left="567" w:right="-284" w:hanging="720"/>
        <w:jc w:val="both"/>
        <w:textAlignment w:val="baseline"/>
      </w:pPr>
      <w:r w:rsidRPr="00FA1180">
        <w:t xml:space="preserve">Decentralizált pályázatban beszerzett eszközökre elszámolt bevétel:  </w:t>
      </w:r>
      <w:r>
        <w:t xml:space="preserve">        </w:t>
      </w:r>
      <w:r w:rsidRPr="00FA1180">
        <w:tab/>
      </w:r>
      <w:r>
        <w:t xml:space="preserve">    </w:t>
      </w:r>
      <w:r>
        <w:rPr>
          <w:b/>
          <w:bCs/>
        </w:rPr>
        <w:t>4.436</w:t>
      </w:r>
      <w:r w:rsidRPr="00FA1180">
        <w:rPr>
          <w:b/>
          <w:bCs/>
        </w:rPr>
        <w:t xml:space="preserve"> e Ft</w:t>
      </w:r>
    </w:p>
    <w:p w:rsidR="00165B94" w:rsidRPr="00FA1180" w:rsidRDefault="00165B94" w:rsidP="00943468">
      <w:pPr>
        <w:pStyle w:val="ListParagraph"/>
        <w:numPr>
          <w:ilvl w:val="0"/>
          <w:numId w:val="7"/>
        </w:numPr>
        <w:overflowPunct w:val="0"/>
        <w:autoSpaceDE w:val="0"/>
        <w:autoSpaceDN w:val="0"/>
        <w:adjustRightInd w:val="0"/>
        <w:ind w:left="567" w:right="-142" w:hanging="720"/>
        <w:jc w:val="both"/>
        <w:textAlignment w:val="baseline"/>
      </w:pPr>
      <w:r w:rsidRPr="00FA1180">
        <w:t xml:space="preserve">Szakképzési hozzájárulásból beszerzett eszközökre elszámolt bevétel:  </w:t>
      </w:r>
      <w:r w:rsidRPr="00FA1180">
        <w:rPr>
          <w:b/>
          <w:bCs/>
        </w:rPr>
        <w:t xml:space="preserve"> </w:t>
      </w:r>
      <w:r>
        <w:rPr>
          <w:b/>
          <w:bCs/>
        </w:rPr>
        <w:t xml:space="preserve">       </w:t>
      </w:r>
      <w:r w:rsidRPr="00FA1180">
        <w:rPr>
          <w:b/>
          <w:bCs/>
        </w:rPr>
        <w:t xml:space="preserve"> 2.</w:t>
      </w:r>
      <w:r>
        <w:rPr>
          <w:b/>
          <w:bCs/>
        </w:rPr>
        <w:t>364</w:t>
      </w:r>
      <w:r w:rsidRPr="00FA1180">
        <w:rPr>
          <w:b/>
          <w:bCs/>
        </w:rPr>
        <w:t xml:space="preserve"> e Ft</w:t>
      </w:r>
    </w:p>
    <w:p w:rsidR="00165B94" w:rsidRPr="00FA1180" w:rsidRDefault="00165B94" w:rsidP="00443A19">
      <w:pPr>
        <w:overflowPunct w:val="0"/>
        <w:autoSpaceDE w:val="0"/>
        <w:autoSpaceDN w:val="0"/>
        <w:adjustRightInd w:val="0"/>
        <w:ind w:left="708"/>
        <w:jc w:val="both"/>
        <w:textAlignment w:val="baseline"/>
      </w:pPr>
    </w:p>
    <w:p w:rsidR="00165B94" w:rsidRPr="00021DE7" w:rsidRDefault="00165B94" w:rsidP="00021DE7">
      <w:pPr>
        <w:overflowPunct w:val="0"/>
        <w:autoSpaceDE w:val="0"/>
        <w:autoSpaceDN w:val="0"/>
        <w:adjustRightInd w:val="0"/>
        <w:ind w:left="708" w:hanging="850"/>
        <w:jc w:val="both"/>
        <w:textAlignment w:val="baseline"/>
        <w:rPr>
          <w:i/>
          <w:iCs/>
        </w:rPr>
      </w:pPr>
      <w:r w:rsidRPr="00FA1180">
        <w:rPr>
          <w:b/>
          <w:bCs/>
        </w:rPr>
        <w:t>Tevékenységeinkhez kapot</w:t>
      </w:r>
      <w:r>
        <w:rPr>
          <w:b/>
          <w:bCs/>
        </w:rPr>
        <w:t xml:space="preserve">t működési jellegű támogatások: 98.152 e Ft </w:t>
      </w:r>
      <w:r w:rsidRPr="00607E9A">
        <w:rPr>
          <w:i/>
          <w:iCs/>
        </w:rPr>
        <w:t xml:space="preserve">(2014: </w:t>
      </w:r>
      <w:r w:rsidRPr="00021DE7">
        <w:rPr>
          <w:i/>
          <w:iCs/>
        </w:rPr>
        <w:t>85.601 e Ft)</w:t>
      </w:r>
    </w:p>
    <w:p w:rsidR="00165B94" w:rsidRPr="00FE70E2" w:rsidRDefault="00165B94" w:rsidP="00943468">
      <w:pPr>
        <w:pStyle w:val="ListParagraph"/>
        <w:numPr>
          <w:ilvl w:val="0"/>
          <w:numId w:val="8"/>
        </w:numPr>
        <w:overflowPunct w:val="0"/>
        <w:autoSpaceDE w:val="0"/>
        <w:autoSpaceDN w:val="0"/>
        <w:adjustRightInd w:val="0"/>
        <w:ind w:left="567" w:hanging="567"/>
        <w:jc w:val="both"/>
        <w:textAlignment w:val="baseline"/>
      </w:pPr>
      <w:r w:rsidRPr="00FA1180">
        <w:t>Tanulószerződéses tanulókra</w:t>
      </w:r>
      <w:r>
        <w:t xml:space="preserve"> Nemzeti F</w:t>
      </w:r>
      <w:r w:rsidRPr="00FA1180">
        <w:t xml:space="preserve">oglalkoztatási Alapból normatív típusú támogatás. A </w:t>
      </w:r>
      <w:r>
        <w:t>2014</w:t>
      </w:r>
      <w:r w:rsidRPr="00FA1180">
        <w:t xml:space="preserve">/2015-ös tanévben </w:t>
      </w:r>
      <w:r>
        <w:t>nyolc</w:t>
      </w:r>
      <w:r w:rsidRPr="00FA1180">
        <w:t xml:space="preserve"> szakmában</w:t>
      </w:r>
      <w:r>
        <w:t xml:space="preserve"> 174 fő tanulóval, a 2015/2016-os tanévben hat szakmában 85 fő tanulóval </w:t>
      </w:r>
      <w:r w:rsidRPr="00FA1180">
        <w:t xml:space="preserve"> kötöttünk tanulószerződést, az erre kapott </w:t>
      </w:r>
      <w:r w:rsidRPr="00FE70E2">
        <w:t>támogatás összege:</w:t>
      </w:r>
      <w:r w:rsidRPr="00FE70E2">
        <w:tab/>
        <w:t xml:space="preserve">   </w:t>
      </w:r>
      <w:r w:rsidRPr="00FE70E2">
        <w:rPr>
          <w:b/>
          <w:bCs/>
        </w:rPr>
        <w:t>78.986 e Ft</w:t>
      </w:r>
      <w:r w:rsidRPr="00FE70E2">
        <w:t xml:space="preserve"> (jan-aug: 56.876 e Ft, szept-dec: 22.110 e Ft)</w:t>
      </w:r>
    </w:p>
    <w:p w:rsidR="00165B94" w:rsidRPr="00FE70E2" w:rsidRDefault="00165B94" w:rsidP="002E256E">
      <w:pPr>
        <w:pStyle w:val="ListParagraph"/>
        <w:numPr>
          <w:ilvl w:val="0"/>
          <w:numId w:val="8"/>
        </w:numPr>
        <w:overflowPunct w:val="0"/>
        <w:autoSpaceDE w:val="0"/>
        <w:autoSpaceDN w:val="0"/>
        <w:adjustRightInd w:val="0"/>
        <w:ind w:left="567" w:hanging="567"/>
        <w:textAlignment w:val="baseline"/>
        <w:outlineLvl w:val="0"/>
        <w:rPr>
          <w:i/>
          <w:iCs/>
        </w:rPr>
      </w:pPr>
      <w:r w:rsidRPr="00FE70E2">
        <w:t xml:space="preserve">Önkormányzati működési támogatás: </w:t>
      </w:r>
      <w:r w:rsidRPr="00FE70E2">
        <w:tab/>
      </w:r>
      <w:r w:rsidRPr="00FE70E2">
        <w:tab/>
      </w:r>
      <w:r w:rsidRPr="00FE70E2">
        <w:tab/>
      </w:r>
      <w:r w:rsidRPr="00FE70E2">
        <w:tab/>
      </w:r>
      <w:r w:rsidRPr="00FE70E2">
        <w:tab/>
      </w:r>
      <w:r w:rsidRPr="00FE70E2">
        <w:tab/>
      </w:r>
      <w:r w:rsidRPr="00FE70E2">
        <w:rPr>
          <w:b/>
          <w:bCs/>
        </w:rPr>
        <w:t xml:space="preserve">19.166 e Ft     </w:t>
      </w:r>
      <w:r w:rsidRPr="00FE70E2">
        <w:rPr>
          <w:i/>
          <w:iCs/>
        </w:rPr>
        <w:t>(2014-ben: 13.743 e Ft, 2013-ban: 27.966 e Ft)</w:t>
      </w:r>
    </w:p>
    <w:p w:rsidR="00165B94" w:rsidRPr="00FA1180" w:rsidRDefault="00165B94" w:rsidP="00443A19">
      <w:pPr>
        <w:overflowPunct w:val="0"/>
        <w:autoSpaceDE w:val="0"/>
        <w:autoSpaceDN w:val="0"/>
        <w:adjustRightInd w:val="0"/>
        <w:ind w:left="567"/>
        <w:jc w:val="both"/>
        <w:textAlignment w:val="baseline"/>
        <w:outlineLvl w:val="0"/>
      </w:pPr>
      <w:r w:rsidRPr="00FE70E2">
        <w:t>A tulajdonos önkormányzatoktól kapott működési támogatást a közhasznú alaptevékenységeink ellátására fordítjuk.</w:t>
      </w:r>
    </w:p>
    <w:p w:rsidR="00165B94" w:rsidRPr="00FA1180" w:rsidRDefault="00165B94" w:rsidP="00812594">
      <w:pPr>
        <w:overflowPunct w:val="0"/>
        <w:autoSpaceDE w:val="0"/>
        <w:autoSpaceDN w:val="0"/>
        <w:adjustRightInd w:val="0"/>
        <w:ind w:left="567"/>
        <w:jc w:val="right"/>
        <w:textAlignment w:val="baseline"/>
        <w:outlineLvl w:val="0"/>
        <w:rPr>
          <w:i/>
          <w:iCs/>
          <w:sz w:val="22"/>
          <w:szCs w:val="22"/>
        </w:rPr>
      </w:pPr>
      <w:r w:rsidRPr="00FA1180">
        <w:rPr>
          <w:i/>
          <w:iCs/>
          <w:sz w:val="22"/>
          <w:szCs w:val="22"/>
        </w:rPr>
        <w:t>ezer Ft-ban</w:t>
      </w:r>
    </w:p>
    <w:bookmarkStart w:id="69" w:name="_MON_1461264306"/>
    <w:bookmarkEnd w:id="69"/>
    <w:p w:rsidR="00165B94" w:rsidRPr="00FA1180" w:rsidRDefault="00165B94" w:rsidP="00443A19">
      <w:pPr>
        <w:overflowPunct w:val="0"/>
        <w:autoSpaceDE w:val="0"/>
        <w:autoSpaceDN w:val="0"/>
        <w:adjustRightInd w:val="0"/>
        <w:spacing w:line="360" w:lineRule="auto"/>
        <w:ind w:hanging="567"/>
        <w:jc w:val="both"/>
        <w:textAlignment w:val="baseline"/>
        <w:outlineLvl w:val="0"/>
      </w:pPr>
      <w:ins w:id="70" w:author="Szerző" w:date="2016-05-10T13:19:00Z">
        <w:r w:rsidRPr="00FA1180">
          <w:object w:dxaOrig="11028" w:dyaOrig="2739">
            <v:shape id="_x0000_i1040" type="#_x0000_t75" style="width:513pt;height:129pt" o:ole="">
              <v:imagedata r:id="rId19" o:title=""/>
            </v:shape>
            <o:OLEObject Type="Embed" ProgID="Excel.Sheet.8" ShapeID="_x0000_i1040" DrawAspect="Content" ObjectID="_1524460857" r:id="rId20"/>
          </w:object>
        </w:r>
      </w:ins>
    </w:p>
    <w:p w:rsidR="00165B94" w:rsidRPr="00FA1180" w:rsidRDefault="00165B94" w:rsidP="00443A19">
      <w:pPr>
        <w:overflowPunct w:val="0"/>
        <w:autoSpaceDE w:val="0"/>
        <w:autoSpaceDN w:val="0"/>
        <w:adjustRightInd w:val="0"/>
        <w:ind w:left="567"/>
        <w:jc w:val="both"/>
        <w:textAlignment w:val="baseline"/>
      </w:pPr>
      <w:r w:rsidRPr="00FA1180">
        <w:t xml:space="preserve">Az önkormányzati működési támogatás fel nem használt összegét a passzív időbeli elhatárolások közé tettük, - mivel a támogatás nem volt teljes mértékben költséggel, ráfordítással ellentételezve, és azon eredményt nem lehet realizálni -, és a </w:t>
      </w:r>
      <w:r>
        <w:t>2016-os</w:t>
      </w:r>
      <w:r w:rsidRPr="00FA1180">
        <w:t xml:space="preserve"> költségek fedezetére használjuk fel, ezzel is csökkentve a </w:t>
      </w:r>
      <w:r>
        <w:t>2016-os</w:t>
      </w:r>
      <w:r w:rsidRPr="00FA1180">
        <w:t xml:space="preserve"> év támogatását és a tulajdonos önkormányzatok terheit összesen </w:t>
      </w:r>
      <w:r>
        <w:t>1.034</w:t>
      </w:r>
      <w:r w:rsidRPr="00FA1180">
        <w:t xml:space="preserve"> e Ft összeggel. </w:t>
      </w:r>
    </w:p>
    <w:p w:rsidR="00165B94" w:rsidRPr="00FA1180" w:rsidRDefault="00165B94" w:rsidP="00443A19">
      <w:pPr>
        <w:overflowPunct w:val="0"/>
        <w:autoSpaceDE w:val="0"/>
        <w:autoSpaceDN w:val="0"/>
        <w:adjustRightInd w:val="0"/>
        <w:ind w:left="360" w:right="-284"/>
        <w:jc w:val="both"/>
        <w:textAlignment w:val="baseline"/>
        <w:rPr>
          <w:b/>
          <w:bCs/>
          <w:u w:val="single"/>
        </w:rPr>
      </w:pPr>
      <w:r w:rsidRPr="00FA1180">
        <w:rPr>
          <w:b/>
          <w:bCs/>
          <w:u w:val="single"/>
        </w:rPr>
        <w:t>Összesen támogatásjellegű bevétel 201</w:t>
      </w:r>
      <w:r>
        <w:rPr>
          <w:b/>
          <w:bCs/>
          <w:u w:val="single"/>
        </w:rPr>
        <w:t>5</w:t>
      </w:r>
      <w:r w:rsidRPr="00FA1180">
        <w:rPr>
          <w:b/>
          <w:bCs/>
          <w:u w:val="single"/>
        </w:rPr>
        <w:t>-ben:</w:t>
      </w:r>
      <w:r w:rsidRPr="00FA1180">
        <w:rPr>
          <w:b/>
          <w:bCs/>
          <w:u w:val="single"/>
        </w:rPr>
        <w:tab/>
      </w:r>
      <w:r w:rsidRPr="00FA1180">
        <w:rPr>
          <w:b/>
          <w:bCs/>
          <w:u w:val="single"/>
        </w:rPr>
        <w:tab/>
      </w:r>
      <w:r>
        <w:rPr>
          <w:b/>
          <w:bCs/>
          <w:u w:val="single"/>
        </w:rPr>
        <w:t xml:space="preserve">      126.340 e Ft</w:t>
      </w:r>
      <w:r>
        <w:rPr>
          <w:b/>
          <w:bCs/>
        </w:rPr>
        <w:t xml:space="preserve"> </w:t>
      </w:r>
      <w:r w:rsidRPr="00D15642">
        <w:rPr>
          <w:i/>
          <w:iCs/>
        </w:rPr>
        <w:t>(2014: 146.200 e Ft</w:t>
      </w:r>
      <w:r>
        <w:rPr>
          <w:i/>
          <w:iCs/>
        </w:rPr>
        <w:t>)</w:t>
      </w:r>
    </w:p>
    <w:p w:rsidR="00165B94" w:rsidRPr="00FA1180" w:rsidRDefault="00165B94" w:rsidP="00443A19">
      <w:pPr>
        <w:tabs>
          <w:tab w:val="left" w:pos="1425"/>
        </w:tabs>
        <w:overflowPunct w:val="0"/>
        <w:autoSpaceDE w:val="0"/>
        <w:autoSpaceDN w:val="0"/>
        <w:adjustRightInd w:val="0"/>
        <w:ind w:left="360"/>
        <w:jc w:val="both"/>
        <w:textAlignment w:val="baseline"/>
      </w:pPr>
      <w:r w:rsidRPr="00FA1180">
        <w:tab/>
        <w:t xml:space="preserve"> </w:t>
      </w:r>
    </w:p>
    <w:p w:rsidR="00165B94" w:rsidRPr="00FA1180" w:rsidRDefault="00165B94" w:rsidP="00443A19">
      <w:pPr>
        <w:overflowPunct w:val="0"/>
        <w:autoSpaceDE w:val="0"/>
        <w:autoSpaceDN w:val="0"/>
        <w:adjustRightInd w:val="0"/>
        <w:ind w:left="360"/>
        <w:jc w:val="both"/>
        <w:textAlignment w:val="baseline"/>
      </w:pPr>
      <w:r w:rsidRPr="00FA1180">
        <w:t xml:space="preserve">Egyéb, nem támogatásjellegű bevételek:   </w:t>
      </w:r>
      <w:r w:rsidRPr="00FA1180">
        <w:tab/>
      </w:r>
      <w:r w:rsidRPr="00FA1180">
        <w:tab/>
      </w:r>
      <w:r w:rsidRPr="00FA1180">
        <w:tab/>
      </w:r>
      <w:r w:rsidRPr="00FA1180">
        <w:tab/>
        <w:t xml:space="preserve">                 1</w:t>
      </w:r>
      <w:r>
        <w:t>.129</w:t>
      </w:r>
      <w:r w:rsidRPr="00FA1180">
        <w:t xml:space="preserve"> e Ft</w:t>
      </w:r>
    </w:p>
    <w:p w:rsidR="00165B94" w:rsidRPr="00FA1180" w:rsidRDefault="00165B94" w:rsidP="00443A19">
      <w:pPr>
        <w:overflowPunct w:val="0"/>
        <w:autoSpaceDE w:val="0"/>
        <w:autoSpaceDN w:val="0"/>
        <w:adjustRightInd w:val="0"/>
        <w:ind w:left="360"/>
        <w:jc w:val="both"/>
        <w:textAlignment w:val="baseline"/>
      </w:pPr>
    </w:p>
    <w:p w:rsidR="00165B94" w:rsidRPr="00FA1180" w:rsidRDefault="00165B94" w:rsidP="00443A19">
      <w:pPr>
        <w:overflowPunct w:val="0"/>
        <w:autoSpaceDE w:val="0"/>
        <w:autoSpaceDN w:val="0"/>
        <w:adjustRightInd w:val="0"/>
        <w:ind w:hanging="142"/>
        <w:textAlignment w:val="baseline"/>
        <w:outlineLvl w:val="0"/>
        <w:rPr>
          <w:i/>
          <w:iCs/>
        </w:rPr>
      </w:pPr>
      <w:r w:rsidRPr="00FA1180">
        <w:rPr>
          <w:b/>
          <w:bCs/>
          <w:sz w:val="26"/>
          <w:szCs w:val="26"/>
          <w:u w:val="single"/>
        </w:rPr>
        <w:t xml:space="preserve">Anyagjellegű ráfordítások: </w:t>
      </w:r>
      <w:r>
        <w:rPr>
          <w:b/>
          <w:bCs/>
          <w:sz w:val="26"/>
          <w:szCs w:val="26"/>
          <w:u w:val="single"/>
        </w:rPr>
        <w:t>55.514</w:t>
      </w:r>
      <w:r w:rsidRPr="00FA1180">
        <w:rPr>
          <w:b/>
          <w:bCs/>
          <w:sz w:val="26"/>
          <w:szCs w:val="26"/>
          <w:u w:val="single"/>
        </w:rPr>
        <w:t xml:space="preserve"> e Ft </w:t>
      </w:r>
      <w:r w:rsidRPr="00FA1180">
        <w:rPr>
          <w:i/>
          <w:iCs/>
        </w:rPr>
        <w:t>(201</w:t>
      </w:r>
      <w:r>
        <w:rPr>
          <w:i/>
          <w:iCs/>
        </w:rPr>
        <w:t>4</w:t>
      </w:r>
      <w:r w:rsidRPr="00FA1180">
        <w:rPr>
          <w:i/>
          <w:iCs/>
        </w:rPr>
        <w:t>:6</w:t>
      </w:r>
      <w:r>
        <w:rPr>
          <w:i/>
          <w:iCs/>
        </w:rPr>
        <w:t>1</w:t>
      </w:r>
      <w:r w:rsidRPr="00FA1180">
        <w:rPr>
          <w:i/>
          <w:iCs/>
        </w:rPr>
        <w:t>.</w:t>
      </w:r>
      <w:r>
        <w:rPr>
          <w:i/>
          <w:iCs/>
        </w:rPr>
        <w:t>618</w:t>
      </w:r>
      <w:r w:rsidRPr="00FA1180">
        <w:rPr>
          <w:i/>
          <w:iCs/>
        </w:rPr>
        <w:t xml:space="preserve"> e Ft, az üzleti terv </w:t>
      </w:r>
      <w:r>
        <w:rPr>
          <w:i/>
          <w:iCs/>
        </w:rPr>
        <w:t>106,7</w:t>
      </w:r>
      <w:r w:rsidRPr="00FA1180">
        <w:rPr>
          <w:i/>
          <w:iCs/>
        </w:rPr>
        <w:t xml:space="preserve"> %-a)</w:t>
      </w:r>
    </w:p>
    <w:p w:rsidR="00165B94" w:rsidRPr="00AA0CE8" w:rsidRDefault="00165B94" w:rsidP="00443A19">
      <w:pPr>
        <w:overflowPunct w:val="0"/>
        <w:autoSpaceDE w:val="0"/>
        <w:autoSpaceDN w:val="0"/>
        <w:adjustRightInd w:val="0"/>
        <w:jc w:val="both"/>
        <w:textAlignment w:val="baseline"/>
      </w:pPr>
      <w:r w:rsidRPr="00AA0CE8">
        <w:t>Az üzleti terv sarokszámain kissé túlmentünk, de ezt a fent leírtak szerint a bevételnövekedés bőven kompenzálta. Ha jól megnézzük a számokat, láthatjuk, hogy az any</w:t>
      </w:r>
      <w:r>
        <w:t>agjellegű ráfordítások növekedését a megnövekedett vállalkozási tevékenység okozta, ugyanakkor az előző évhez képest még megtakarítást is értünk el.</w:t>
      </w:r>
    </w:p>
    <w:p w:rsidR="00165B94" w:rsidRPr="00AA0CE8"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r w:rsidRPr="00FA1180">
        <w:t>Az anyagjellegű ráfordítások a következőképpen alakultak 201</w:t>
      </w:r>
      <w:r>
        <w:t>5</w:t>
      </w:r>
      <w:r w:rsidRPr="00FA1180">
        <w:t xml:space="preserve">-ben: </w:t>
      </w:r>
    </w:p>
    <w:p w:rsidR="00165B94" w:rsidRPr="00FA1180" w:rsidRDefault="00165B94" w:rsidP="00443A19">
      <w:pPr>
        <w:overflowPunct w:val="0"/>
        <w:autoSpaceDE w:val="0"/>
        <w:autoSpaceDN w:val="0"/>
        <w:adjustRightInd w:val="0"/>
        <w:jc w:val="both"/>
        <w:textAlignment w:val="baseline"/>
      </w:pPr>
    </w:p>
    <w:bookmarkStart w:id="71" w:name="_MON_1334541819"/>
    <w:bookmarkStart w:id="72" w:name="_MON_1334541836"/>
    <w:bookmarkStart w:id="73" w:name="_MON_1334541912"/>
    <w:bookmarkStart w:id="74" w:name="_MON_1334542503"/>
    <w:bookmarkStart w:id="75" w:name="_MON_1334542726"/>
    <w:bookmarkStart w:id="76" w:name="_MON_1334542881"/>
    <w:bookmarkStart w:id="77" w:name="_MON_1334543126"/>
    <w:bookmarkStart w:id="78" w:name="_MON_1334543660"/>
    <w:bookmarkStart w:id="79" w:name="_MON_1334543687"/>
    <w:bookmarkStart w:id="80" w:name="_MON_1334545576"/>
    <w:bookmarkStart w:id="81" w:name="_MON_1334546579"/>
    <w:bookmarkStart w:id="82" w:name="_MON_1334557843"/>
    <w:bookmarkStart w:id="83" w:name="_MON_1334558244"/>
    <w:bookmarkStart w:id="84" w:name="_MON_1366092228"/>
    <w:bookmarkStart w:id="85" w:name="_MON_1366092462"/>
    <w:bookmarkStart w:id="86" w:name="_MON_1366093188"/>
    <w:bookmarkStart w:id="87" w:name="_MON_1366093221"/>
    <w:bookmarkStart w:id="88" w:name="_MON_1366093321"/>
    <w:bookmarkStart w:id="89" w:name="_MON_1366093858"/>
    <w:bookmarkStart w:id="90" w:name="_MON_1366093909"/>
    <w:bookmarkStart w:id="91" w:name="_MON_1366094786"/>
    <w:bookmarkStart w:id="92" w:name="_MON_1366094969"/>
    <w:bookmarkStart w:id="93" w:name="_MON_1366095010"/>
    <w:bookmarkStart w:id="94" w:name="_MON_1366095268"/>
    <w:bookmarkStart w:id="95" w:name="_MON_1366097816"/>
    <w:bookmarkStart w:id="96" w:name="_MON_1366101587"/>
    <w:bookmarkStart w:id="97" w:name="_MON_1366101629"/>
    <w:bookmarkStart w:id="98" w:name="_MON_1366101637"/>
    <w:bookmarkStart w:id="99" w:name="_MON_1366101648"/>
    <w:bookmarkStart w:id="100" w:name="_MON_1366101658"/>
    <w:bookmarkStart w:id="101" w:name="_MON_1366101668"/>
    <w:bookmarkStart w:id="102" w:name="_MON_1366101705"/>
    <w:bookmarkStart w:id="103" w:name="_MON_1397596690"/>
    <w:bookmarkStart w:id="104" w:name="_MON_1397596877"/>
    <w:bookmarkStart w:id="105" w:name="_MON_1397596929"/>
    <w:bookmarkStart w:id="106" w:name="_MON_1397596940"/>
    <w:bookmarkStart w:id="107" w:name="_MON_1397596970"/>
    <w:bookmarkStart w:id="108" w:name="_MON_1397597028"/>
    <w:bookmarkStart w:id="109" w:name="_MON_1397597090"/>
    <w:bookmarkStart w:id="110" w:name="_MON_1397597102"/>
    <w:bookmarkStart w:id="111" w:name="_MON_1397597144"/>
    <w:bookmarkStart w:id="112" w:name="_MON_1397597155"/>
    <w:bookmarkStart w:id="113" w:name="_MON_1397597162"/>
    <w:bookmarkStart w:id="114" w:name="_MON_1397597283"/>
    <w:bookmarkStart w:id="115" w:name="_MON_1397597429"/>
    <w:bookmarkStart w:id="116" w:name="_MON_1397637412"/>
    <w:bookmarkStart w:id="117" w:name="_MON_1397734545"/>
    <w:bookmarkStart w:id="118" w:name="_MON_1397734561"/>
    <w:bookmarkStart w:id="119" w:name="_MON_1397734639"/>
    <w:bookmarkStart w:id="120" w:name="_MON_1429550848"/>
    <w:bookmarkStart w:id="121" w:name="_MON_1429550964"/>
    <w:bookmarkStart w:id="122" w:name="_MON_1429551593"/>
    <w:bookmarkStart w:id="123" w:name="_MON_1429551656"/>
    <w:bookmarkStart w:id="124" w:name="_MON_1271856253"/>
    <w:bookmarkStart w:id="125" w:name="_MON_1271856266"/>
    <w:bookmarkStart w:id="126" w:name="_MON_1271856270"/>
    <w:bookmarkStart w:id="127" w:name="_MON_1271856280"/>
    <w:bookmarkStart w:id="128" w:name="_MON_1271856297"/>
    <w:bookmarkStart w:id="129" w:name="_MON_1271856308"/>
    <w:bookmarkStart w:id="130" w:name="_MON_1271856315"/>
    <w:bookmarkStart w:id="131" w:name="_MON_1271856558"/>
    <w:bookmarkStart w:id="132" w:name="_MON_1271856576"/>
    <w:bookmarkStart w:id="133" w:name="_MON_1271856634"/>
    <w:bookmarkStart w:id="134" w:name="_MON_1271856893"/>
    <w:bookmarkStart w:id="135" w:name="_MON_1271856983"/>
    <w:bookmarkStart w:id="136" w:name="_MON_1271857012"/>
    <w:bookmarkStart w:id="137" w:name="_MON_1271857415"/>
    <w:bookmarkStart w:id="138" w:name="_MON_1271857712"/>
    <w:bookmarkStart w:id="139" w:name="_MON_1271858031"/>
    <w:bookmarkStart w:id="140" w:name="_MON_1271858946"/>
    <w:bookmarkStart w:id="141" w:name="_MON_1271859093"/>
    <w:bookmarkStart w:id="142" w:name="_MON_1271859130"/>
    <w:bookmarkStart w:id="143" w:name="_MON_1271859211"/>
    <w:bookmarkStart w:id="144" w:name="_MON_1271859228"/>
    <w:bookmarkStart w:id="145" w:name="_MON_1271859244"/>
    <w:bookmarkStart w:id="146" w:name="_MON_1271859259"/>
    <w:bookmarkStart w:id="147" w:name="_MON_1271859661"/>
    <w:bookmarkStart w:id="148" w:name="_MON_1272180979"/>
    <w:bookmarkStart w:id="149" w:name="_MON_1272181011"/>
    <w:bookmarkStart w:id="150" w:name="_MON_1272181026"/>
    <w:bookmarkStart w:id="151" w:name="_MON_1303559095"/>
    <w:bookmarkStart w:id="152" w:name="_MON_1303559861"/>
    <w:bookmarkStart w:id="153" w:name="_MON_1303560358"/>
    <w:bookmarkStart w:id="154" w:name="_MON_1303560455"/>
    <w:bookmarkStart w:id="155" w:name="_MON_1303560482"/>
    <w:bookmarkStart w:id="156" w:name="_MON_1303560514"/>
    <w:bookmarkStart w:id="157" w:name="_MON_1303560523"/>
    <w:bookmarkStart w:id="158" w:name="_MON_1303560621"/>
    <w:bookmarkStart w:id="159" w:name="_MON_1303560630"/>
    <w:bookmarkStart w:id="160" w:name="_MON_1303560782"/>
    <w:bookmarkStart w:id="161" w:name="_MON_1303560825"/>
    <w:bookmarkStart w:id="162" w:name="_MON_1303560869"/>
    <w:bookmarkStart w:id="163" w:name="_MON_133454171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rsidR="00165B94" w:rsidRPr="00FA1180" w:rsidRDefault="00165B94" w:rsidP="00443A19">
      <w:pPr>
        <w:overflowPunct w:val="0"/>
        <w:autoSpaceDE w:val="0"/>
        <w:autoSpaceDN w:val="0"/>
        <w:adjustRightInd w:val="0"/>
        <w:ind w:hanging="284"/>
        <w:jc w:val="both"/>
        <w:textAlignment w:val="baseline"/>
        <w:rPr>
          <w:b/>
          <w:bCs/>
        </w:rPr>
      </w:pPr>
      <w:ins w:id="164" w:author="Szerző" w:date="2016-05-10T13:19:00Z">
        <w:r w:rsidRPr="00FA1180">
          <w:object w:dxaOrig="9785" w:dyaOrig="4225">
            <v:shape id="_x0000_i1041" type="#_x0000_t75" style="width:484.5pt;height:225.75pt" o:ole="">
              <v:imagedata r:id="rId21" o:title=""/>
              <o:lock v:ext="edit" aspectratio="f"/>
            </v:shape>
            <o:OLEObject Type="Embed" ProgID="Excel.Sheet.8" ShapeID="_x0000_i1041" DrawAspect="Content" ObjectID="_1524460858" r:id="rId22"/>
          </w:object>
        </w:r>
      </w:ins>
      <w:r w:rsidRPr="00FA1180">
        <w:tab/>
      </w:r>
    </w:p>
    <w:p w:rsidR="00165B94" w:rsidRPr="00FA1180" w:rsidRDefault="00165B94" w:rsidP="008D697F">
      <w:pPr>
        <w:overflowPunct w:val="0"/>
        <w:autoSpaceDE w:val="0"/>
        <w:autoSpaceDN w:val="0"/>
        <w:adjustRightInd w:val="0"/>
        <w:textAlignment w:val="baseline"/>
        <w:outlineLvl w:val="0"/>
        <w:rPr>
          <w:b/>
          <w:bCs/>
          <w:sz w:val="26"/>
          <w:szCs w:val="26"/>
        </w:rPr>
      </w:pPr>
      <w:bookmarkStart w:id="165" w:name="_GoBack"/>
      <w:r w:rsidRPr="00FA1180">
        <w:rPr>
          <w:b/>
          <w:bCs/>
          <w:sz w:val="26"/>
          <w:szCs w:val="26"/>
        </w:rPr>
        <w:t xml:space="preserve">Személyi jellegű ráfordítások: </w:t>
      </w:r>
      <w:r>
        <w:rPr>
          <w:b/>
          <w:bCs/>
          <w:sz w:val="26"/>
          <w:szCs w:val="26"/>
          <w:u w:val="single"/>
        </w:rPr>
        <w:t>93.920</w:t>
      </w:r>
      <w:r w:rsidRPr="00FA1180">
        <w:rPr>
          <w:b/>
          <w:bCs/>
          <w:sz w:val="26"/>
          <w:szCs w:val="26"/>
          <w:u w:val="single"/>
        </w:rPr>
        <w:t xml:space="preserve"> e Ft </w:t>
      </w:r>
      <w:r w:rsidRPr="00FA1180">
        <w:rPr>
          <w:i/>
          <w:iCs/>
        </w:rPr>
        <w:t>(201</w:t>
      </w:r>
      <w:r>
        <w:rPr>
          <w:i/>
          <w:iCs/>
        </w:rPr>
        <w:t>4</w:t>
      </w:r>
      <w:r w:rsidRPr="00FA1180">
        <w:rPr>
          <w:i/>
          <w:iCs/>
        </w:rPr>
        <w:t>:</w:t>
      </w:r>
      <w:r>
        <w:rPr>
          <w:i/>
          <w:iCs/>
        </w:rPr>
        <w:t>90</w:t>
      </w:r>
      <w:r w:rsidRPr="00FA1180">
        <w:rPr>
          <w:i/>
          <w:iCs/>
        </w:rPr>
        <w:t>.</w:t>
      </w:r>
      <w:r>
        <w:rPr>
          <w:i/>
          <w:iCs/>
        </w:rPr>
        <w:t>203</w:t>
      </w:r>
      <w:r w:rsidRPr="00FA1180">
        <w:rPr>
          <w:i/>
          <w:iCs/>
        </w:rPr>
        <w:t xml:space="preserve"> e Ft, az üzleti terv </w:t>
      </w:r>
      <w:r>
        <w:rPr>
          <w:i/>
          <w:iCs/>
        </w:rPr>
        <w:t>87,7</w:t>
      </w:r>
      <w:r w:rsidRPr="00FA1180">
        <w:rPr>
          <w:i/>
          <w:iCs/>
        </w:rPr>
        <w:t xml:space="preserve"> %-</w:t>
      </w:r>
      <w:bookmarkEnd w:id="165"/>
      <w:r w:rsidRPr="00FA1180">
        <w:rPr>
          <w:i/>
          <w:iCs/>
        </w:rPr>
        <w:t>a)</w:t>
      </w:r>
    </w:p>
    <w:p w:rsidR="00165B94" w:rsidRPr="00FA1180" w:rsidRDefault="00165B94" w:rsidP="00443A19">
      <w:pPr>
        <w:overflowPunct w:val="0"/>
        <w:autoSpaceDE w:val="0"/>
        <w:autoSpaceDN w:val="0"/>
        <w:adjustRightInd w:val="0"/>
        <w:textAlignment w:val="baseline"/>
      </w:pPr>
    </w:p>
    <w:p w:rsidR="00165B94" w:rsidRDefault="00165B94" w:rsidP="00443A19">
      <w:pPr>
        <w:overflowPunct w:val="0"/>
        <w:autoSpaceDE w:val="0"/>
        <w:autoSpaceDN w:val="0"/>
        <w:adjustRightInd w:val="0"/>
        <w:jc w:val="both"/>
        <w:textAlignment w:val="baseline"/>
      </w:pPr>
      <w:r w:rsidRPr="00FA1180">
        <w:t>201</w:t>
      </w:r>
      <w:r>
        <w:t>5</w:t>
      </w:r>
      <w:r w:rsidRPr="00FA1180">
        <w:t>-ben</w:t>
      </w:r>
      <w:r>
        <w:t xml:space="preserve"> több nőtt az </w:t>
      </w:r>
      <w:r w:rsidRPr="00FA1180">
        <w:t xml:space="preserve">állományi létszámunk </w:t>
      </w:r>
      <w:r>
        <w:t xml:space="preserve">és a bérköltség is, ennek oka az volt, hogy több szolgáltatást részmunkaidős foglalkoztatással váltottunk ki év közben, így összességében ezeken a szolgáltatásokon akár 15-20%-os költségcsökkenést is értünk el. 2015-ben az év elején az állományi létszámunk 15 fő volt (11 fő teljes munkaidős, 4 fő részmunkaidős alkalmazott), addig 2015. júliusában 20 fő volt (12 fő teljes munkaidős, 8 fő részmunkaidős alkalmazott). 2015. év végére pedig 21 fő volt a záró állományi létszámunk. Elsősorban fizikai jellegű feladatok esetében (takarítás, biztonsági őrzés, karbantartás) váltottuk át az igénybevett szolgáltatásokat személyi jellegű ráfordításokra. </w:t>
      </w:r>
    </w:p>
    <w:p w:rsidR="00165B94" w:rsidRPr="00FA1180" w:rsidRDefault="00165B94" w:rsidP="00164C3B">
      <w:pPr>
        <w:overflowPunct w:val="0"/>
        <w:autoSpaceDE w:val="0"/>
        <w:autoSpaceDN w:val="0"/>
        <w:adjustRightInd w:val="0"/>
        <w:jc w:val="both"/>
        <w:textAlignment w:val="baseline"/>
      </w:pPr>
      <w:r>
        <w:t xml:space="preserve">Az előző év időszakával könnyebben összehasonlíthatóak az adatok, hiszen már két teljes évben volt nagyszámú tanulószerződéses tanulónk. </w:t>
      </w:r>
      <w:r w:rsidRPr="00FA1180">
        <w:t xml:space="preserve">A vállalkozási tevékenység kisebb volumenével párhuzamosan a személyi jellegű ráfordítások összege </w:t>
      </w:r>
      <w:r>
        <w:t>az előző év után tovább</w:t>
      </w:r>
      <w:r w:rsidRPr="00FA1180">
        <w:t xml:space="preserve"> szűkült.</w:t>
      </w:r>
    </w:p>
    <w:p w:rsidR="00165B94" w:rsidRPr="00FA1180" w:rsidRDefault="00165B94" w:rsidP="00C02C75">
      <w:pPr>
        <w:keepNext/>
        <w:overflowPunct w:val="0"/>
        <w:autoSpaceDE w:val="0"/>
        <w:autoSpaceDN w:val="0"/>
        <w:adjustRightInd w:val="0"/>
        <w:spacing w:after="120"/>
        <w:jc w:val="both"/>
        <w:textAlignment w:val="baseline"/>
      </w:pPr>
      <w:r w:rsidRPr="00FA1180">
        <w:t>A személyi jellegű ráfordítások tevékenységenként a következőképpen alakultak:</w:t>
      </w:r>
    </w:p>
    <w:bookmarkStart w:id="166" w:name="_MON_1366097088"/>
    <w:bookmarkStart w:id="167" w:name="_MON_1366097107"/>
    <w:bookmarkStart w:id="168" w:name="_MON_1366097421"/>
    <w:bookmarkStart w:id="169" w:name="_MON_1366101681"/>
    <w:bookmarkStart w:id="170" w:name="_MON_1366101693"/>
    <w:bookmarkStart w:id="171" w:name="_MON_1366101719"/>
    <w:bookmarkStart w:id="172" w:name="_MON_1366101743"/>
    <w:bookmarkStart w:id="173" w:name="_MON_1366101749"/>
    <w:bookmarkStart w:id="174" w:name="_MON_1366104085"/>
    <w:bookmarkStart w:id="175" w:name="_MON_1397598556"/>
    <w:bookmarkStart w:id="176" w:name="_MON_1397734819"/>
    <w:bookmarkStart w:id="177" w:name="_MON_1429551904"/>
    <w:bookmarkStart w:id="178" w:name="_MON_1334545648"/>
    <w:bookmarkStart w:id="179" w:name="_MON_1334545657"/>
    <w:bookmarkStart w:id="180" w:name="_MON_1334545696"/>
    <w:bookmarkStart w:id="181" w:name="_MON_1334545707"/>
    <w:bookmarkStart w:id="182" w:name="_MON_1334545716"/>
    <w:bookmarkStart w:id="183" w:name="_MON_1334545730"/>
    <w:bookmarkStart w:id="184" w:name="_MON_1334545747"/>
    <w:bookmarkStart w:id="185" w:name="_MON_1334545805"/>
    <w:bookmarkStart w:id="186" w:name="_MON_1334545927"/>
    <w:bookmarkStart w:id="187" w:name="_MON_1334545980"/>
    <w:bookmarkStart w:id="188" w:name="_MON_1334546061"/>
    <w:bookmarkStart w:id="189" w:name="_MON_1334546075"/>
    <w:bookmarkStart w:id="190" w:name="_MON_1334546611"/>
    <w:bookmarkStart w:id="191" w:name="_MON_133472529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rsidR="00165B94" w:rsidRPr="00FA1180" w:rsidRDefault="00165B94" w:rsidP="00443A19">
      <w:pPr>
        <w:overflowPunct w:val="0"/>
        <w:autoSpaceDE w:val="0"/>
        <w:autoSpaceDN w:val="0"/>
        <w:adjustRightInd w:val="0"/>
        <w:ind w:hanging="567"/>
        <w:textAlignment w:val="baseline"/>
        <w:rPr>
          <w:b/>
          <w:bCs/>
        </w:rPr>
      </w:pPr>
      <w:ins w:id="192" w:author="Szerző" w:date="2016-05-10T13:19:00Z">
        <w:r w:rsidRPr="00F058AF">
          <w:rPr>
            <w:b/>
            <w:bCs/>
            <w:rPrChange w:id="193" w:author="Szerző" w:date="2016-05-10T13:19:00Z">
              <w:rPr>
                <w:b/>
                <w:bCs/>
              </w:rPr>
            </w:rPrChange>
          </w:rPr>
          <w:object w:dxaOrig="10294" w:dyaOrig="6075">
            <v:shape id="_x0000_i1042" type="#_x0000_t75" style="width:489pt;height:324.75pt" o:ole="">
              <v:imagedata r:id="rId23" o:title=""/>
              <o:lock v:ext="edit" aspectratio="f"/>
            </v:shape>
            <o:OLEObject Type="Embed" ProgID="Excel.Sheet.8" ShapeID="_x0000_i1042" DrawAspect="Content" ObjectID="_1524460859" r:id="rId24"/>
          </w:object>
        </w:r>
      </w:ins>
    </w:p>
    <w:p w:rsidR="00165B94" w:rsidRPr="00FA1180" w:rsidRDefault="00165B94" w:rsidP="00443A19">
      <w:pPr>
        <w:overflowPunct w:val="0"/>
        <w:autoSpaceDE w:val="0"/>
        <w:autoSpaceDN w:val="0"/>
        <w:adjustRightInd w:val="0"/>
        <w:ind w:firstLine="708"/>
        <w:textAlignment w:val="baseline"/>
        <w:outlineLvl w:val="0"/>
        <w:rPr>
          <w:i/>
          <w:iCs/>
        </w:rPr>
      </w:pPr>
      <w:r w:rsidRPr="00FA1180">
        <w:rPr>
          <w:b/>
          <w:bCs/>
        </w:rPr>
        <w:t xml:space="preserve">Értékcsökkenési leírás: </w:t>
      </w:r>
      <w:r>
        <w:rPr>
          <w:b/>
          <w:bCs/>
        </w:rPr>
        <w:t>29.805</w:t>
      </w:r>
      <w:r w:rsidRPr="00FA1180">
        <w:rPr>
          <w:b/>
          <w:bCs/>
        </w:rPr>
        <w:t xml:space="preserve"> e Ft </w:t>
      </w:r>
      <w:r w:rsidRPr="00FA1180">
        <w:rPr>
          <w:i/>
          <w:iCs/>
        </w:rPr>
        <w:t>(201</w:t>
      </w:r>
      <w:r>
        <w:rPr>
          <w:i/>
          <w:iCs/>
        </w:rPr>
        <w:t>4</w:t>
      </w:r>
      <w:r w:rsidRPr="00FA1180">
        <w:rPr>
          <w:i/>
          <w:iCs/>
        </w:rPr>
        <w:t xml:space="preserve">: </w:t>
      </w:r>
      <w:r>
        <w:rPr>
          <w:i/>
          <w:iCs/>
        </w:rPr>
        <w:t>57.463</w:t>
      </w:r>
      <w:r w:rsidRPr="00FA1180">
        <w:rPr>
          <w:i/>
          <w:iCs/>
        </w:rPr>
        <w:t xml:space="preserve"> e Ft, üzleti terv </w:t>
      </w:r>
      <w:r>
        <w:rPr>
          <w:i/>
          <w:iCs/>
        </w:rPr>
        <w:t>98,8</w:t>
      </w:r>
      <w:r w:rsidRPr="00FA1180">
        <w:rPr>
          <w:i/>
          <w:iCs/>
        </w:rPr>
        <w:t>%-a )</w:t>
      </w:r>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both"/>
        <w:textAlignment w:val="baseline"/>
      </w:pPr>
      <w:r w:rsidRPr="00FA1180">
        <w:t xml:space="preserve">Az értékcsökkenési leírás túlnyomó többsége a korábbi évek támogatott pályázatainak keretében beszerzett tárgyi eszközök tárgyévi értékcsökkenési leírását tartalmazza. </w:t>
      </w:r>
      <w:r>
        <w:t>2015-ben a HEFOP projektekből beszerzett eszközök értékcsökkenési leírása kifutott, egyedül az épület értékcsökkenési leírása marad meg. Ebből következik, hogy az előző évi összegnek alig fele az elszámolt ÉCS, de az üzleti tervnek megfelelő volt a változás.</w:t>
      </w:r>
    </w:p>
    <w:p w:rsidR="00165B94" w:rsidRPr="00FA1180" w:rsidRDefault="00165B94" w:rsidP="00443A19">
      <w:pPr>
        <w:overflowPunct w:val="0"/>
        <w:autoSpaceDE w:val="0"/>
        <w:autoSpaceDN w:val="0"/>
        <w:adjustRightInd w:val="0"/>
        <w:textAlignment w:val="baseline"/>
      </w:pPr>
      <w:r w:rsidRPr="00FA1180">
        <w:tab/>
      </w:r>
      <w:r w:rsidRPr="00FA1180">
        <w:tab/>
      </w:r>
      <w:r w:rsidRPr="00FA1180">
        <w:tab/>
      </w:r>
      <w:r w:rsidRPr="00FA1180">
        <w:tab/>
      </w:r>
      <w:r w:rsidRPr="00FA1180">
        <w:tab/>
      </w:r>
      <w:r w:rsidRPr="00FA1180">
        <w:tab/>
      </w:r>
      <w:r w:rsidRPr="00FA1180">
        <w:tab/>
        <w:t xml:space="preserve">        </w:t>
      </w:r>
      <w:r>
        <w:tab/>
      </w:r>
      <w:r>
        <w:tab/>
      </w:r>
      <w:r>
        <w:tab/>
      </w:r>
      <w:r>
        <w:tab/>
      </w:r>
      <w:r w:rsidRPr="00FA1180">
        <w:t xml:space="preserve">  ezer Ft</w:t>
      </w:r>
    </w:p>
    <w:tbl>
      <w:tblPr>
        <w:tblW w:w="8663" w:type="dxa"/>
        <w:tblInd w:w="2" w:type="dxa"/>
        <w:tblCellMar>
          <w:left w:w="70" w:type="dxa"/>
          <w:right w:w="70" w:type="dxa"/>
        </w:tblCellMar>
        <w:tblLook w:val="0000"/>
      </w:tblPr>
      <w:tblGrid>
        <w:gridCol w:w="6962"/>
        <w:gridCol w:w="1701"/>
      </w:tblGrid>
      <w:tr w:rsidR="00165B94"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165B94" w:rsidRPr="00FA1180" w:rsidRDefault="00165B94" w:rsidP="00100626">
            <w:pPr>
              <w:rPr>
                <w:b/>
                <w:bCs/>
              </w:rPr>
            </w:pPr>
            <w:r w:rsidRPr="00FA1180">
              <w:rPr>
                <w:b/>
                <w:bCs/>
              </w:rPr>
              <w:t>HEFOP 3.2.2 terv szerinti écs</w:t>
            </w:r>
          </w:p>
        </w:tc>
        <w:tc>
          <w:tcPr>
            <w:tcW w:w="1701" w:type="dxa"/>
            <w:tcBorders>
              <w:top w:val="single" w:sz="4" w:space="0" w:color="auto"/>
              <w:bottom w:val="single" w:sz="4" w:space="0" w:color="auto"/>
              <w:right w:val="single" w:sz="4" w:space="0" w:color="auto"/>
            </w:tcBorders>
            <w:vAlign w:val="bottom"/>
          </w:tcPr>
          <w:p w:rsidR="00165B94" w:rsidRPr="00FA1180" w:rsidRDefault="00165B94" w:rsidP="00100626">
            <w:pPr>
              <w:jc w:val="right"/>
              <w:rPr>
                <w:b/>
                <w:bCs/>
              </w:rPr>
            </w:pPr>
            <w:r>
              <w:rPr>
                <w:b/>
                <w:bCs/>
              </w:rPr>
              <w:t>520</w:t>
            </w:r>
          </w:p>
        </w:tc>
      </w:tr>
      <w:tr w:rsidR="00165B94"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165B94" w:rsidRPr="00FA1180" w:rsidRDefault="00165B94" w:rsidP="00100626">
            <w:pPr>
              <w:rPr>
                <w:b/>
                <w:bCs/>
              </w:rPr>
            </w:pPr>
            <w:r w:rsidRPr="00FA1180">
              <w:rPr>
                <w:b/>
                <w:bCs/>
              </w:rPr>
              <w:t>HEFOP 4.1.1 terv szerinti écs</w:t>
            </w:r>
          </w:p>
        </w:tc>
        <w:tc>
          <w:tcPr>
            <w:tcW w:w="1701" w:type="dxa"/>
            <w:tcBorders>
              <w:top w:val="single" w:sz="4" w:space="0" w:color="auto"/>
              <w:bottom w:val="single" w:sz="4" w:space="0" w:color="auto"/>
              <w:right w:val="single" w:sz="4" w:space="0" w:color="auto"/>
            </w:tcBorders>
            <w:vAlign w:val="bottom"/>
          </w:tcPr>
          <w:p w:rsidR="00165B94" w:rsidRPr="00FA1180" w:rsidRDefault="00165B94" w:rsidP="00D06FDC">
            <w:pPr>
              <w:jc w:val="right"/>
              <w:rPr>
                <w:b/>
                <w:bCs/>
              </w:rPr>
            </w:pPr>
            <w:r>
              <w:rPr>
                <w:b/>
                <w:bCs/>
              </w:rPr>
              <w:t>21 568</w:t>
            </w:r>
          </w:p>
        </w:tc>
      </w:tr>
      <w:tr w:rsidR="00165B94"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165B94" w:rsidRPr="00FA1180" w:rsidRDefault="00165B94" w:rsidP="00100626">
            <w:pPr>
              <w:rPr>
                <w:b/>
                <w:bCs/>
              </w:rPr>
            </w:pPr>
            <w:r w:rsidRPr="00FA1180">
              <w:rPr>
                <w:b/>
                <w:bCs/>
              </w:rPr>
              <w:t>DECENT terv szerinti écs</w:t>
            </w:r>
          </w:p>
        </w:tc>
        <w:tc>
          <w:tcPr>
            <w:tcW w:w="1701" w:type="dxa"/>
            <w:tcBorders>
              <w:top w:val="single" w:sz="4" w:space="0" w:color="auto"/>
              <w:bottom w:val="single" w:sz="4" w:space="0" w:color="auto"/>
              <w:right w:val="single" w:sz="4" w:space="0" w:color="auto"/>
            </w:tcBorders>
            <w:vAlign w:val="bottom"/>
          </w:tcPr>
          <w:p w:rsidR="00165B94" w:rsidRPr="00FA1180" w:rsidRDefault="00165B94" w:rsidP="00D06FDC">
            <w:pPr>
              <w:jc w:val="right"/>
              <w:rPr>
                <w:b/>
                <w:bCs/>
              </w:rPr>
            </w:pPr>
            <w:r>
              <w:rPr>
                <w:b/>
                <w:bCs/>
              </w:rPr>
              <w:t>5 039</w:t>
            </w:r>
          </w:p>
        </w:tc>
      </w:tr>
      <w:tr w:rsidR="00165B94"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165B94" w:rsidRPr="00FA1180" w:rsidRDefault="00165B94" w:rsidP="00100626">
            <w:pPr>
              <w:rPr>
                <w:b/>
                <w:bCs/>
              </w:rPr>
            </w:pPr>
            <w:r w:rsidRPr="00FA1180">
              <w:rPr>
                <w:b/>
                <w:bCs/>
              </w:rPr>
              <w:t>SZAHO terv szerinti écs</w:t>
            </w:r>
          </w:p>
        </w:tc>
        <w:tc>
          <w:tcPr>
            <w:tcW w:w="1701" w:type="dxa"/>
            <w:tcBorders>
              <w:top w:val="single" w:sz="4" w:space="0" w:color="auto"/>
              <w:left w:val="single" w:sz="4" w:space="0" w:color="auto"/>
              <w:bottom w:val="single" w:sz="4" w:space="0" w:color="auto"/>
              <w:right w:val="single" w:sz="4" w:space="0" w:color="auto"/>
            </w:tcBorders>
            <w:vAlign w:val="bottom"/>
          </w:tcPr>
          <w:p w:rsidR="00165B94" w:rsidRPr="00FA1180" w:rsidRDefault="00165B94" w:rsidP="00100626">
            <w:pPr>
              <w:jc w:val="right"/>
              <w:rPr>
                <w:b/>
                <w:bCs/>
              </w:rPr>
            </w:pPr>
            <w:r w:rsidRPr="00FA1180">
              <w:rPr>
                <w:b/>
                <w:bCs/>
              </w:rPr>
              <w:t>998</w:t>
            </w:r>
          </w:p>
        </w:tc>
      </w:tr>
      <w:tr w:rsidR="00165B94"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165B94" w:rsidRPr="00FA1180" w:rsidRDefault="00165B94" w:rsidP="00100626">
            <w:pPr>
              <w:rPr>
                <w:b/>
                <w:bCs/>
              </w:rPr>
            </w:pPr>
            <w:r w:rsidRPr="00FA1180">
              <w:rPr>
                <w:b/>
                <w:bCs/>
              </w:rPr>
              <w:t>Alaptevékenységhez beszerzett eszközök écs</w:t>
            </w:r>
          </w:p>
        </w:tc>
        <w:tc>
          <w:tcPr>
            <w:tcW w:w="1701" w:type="dxa"/>
            <w:tcBorders>
              <w:top w:val="single" w:sz="4" w:space="0" w:color="auto"/>
              <w:left w:val="single" w:sz="4" w:space="0" w:color="auto"/>
              <w:bottom w:val="single" w:sz="4" w:space="0" w:color="auto"/>
              <w:right w:val="single" w:sz="4" w:space="0" w:color="auto"/>
            </w:tcBorders>
            <w:vAlign w:val="bottom"/>
          </w:tcPr>
          <w:p w:rsidR="00165B94" w:rsidRPr="00FA1180" w:rsidRDefault="00165B94" w:rsidP="00D06FDC">
            <w:pPr>
              <w:jc w:val="right"/>
              <w:rPr>
                <w:b/>
                <w:bCs/>
              </w:rPr>
            </w:pPr>
            <w:r>
              <w:rPr>
                <w:b/>
                <w:bCs/>
              </w:rPr>
              <w:t>1 557</w:t>
            </w:r>
          </w:p>
        </w:tc>
      </w:tr>
      <w:tr w:rsidR="00165B94"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165B94" w:rsidRPr="00FA1180" w:rsidRDefault="00165B94" w:rsidP="00100626">
            <w:pPr>
              <w:ind w:firstLine="372"/>
              <w:rPr>
                <w:i/>
                <w:iCs/>
              </w:rPr>
            </w:pPr>
            <w:r w:rsidRPr="00FA1180">
              <w:rPr>
                <w:i/>
                <w:iCs/>
              </w:rPr>
              <w:t>Terv szerinti</w:t>
            </w:r>
          </w:p>
        </w:tc>
        <w:tc>
          <w:tcPr>
            <w:tcW w:w="1701" w:type="dxa"/>
            <w:tcBorders>
              <w:top w:val="single" w:sz="4" w:space="0" w:color="auto"/>
              <w:bottom w:val="single" w:sz="4" w:space="0" w:color="auto"/>
              <w:right w:val="single" w:sz="4" w:space="0" w:color="auto"/>
            </w:tcBorders>
            <w:vAlign w:val="bottom"/>
          </w:tcPr>
          <w:p w:rsidR="00165B94" w:rsidRPr="00FA1180" w:rsidRDefault="00165B94" w:rsidP="00100626">
            <w:pPr>
              <w:jc w:val="right"/>
              <w:rPr>
                <w:i/>
                <w:iCs/>
              </w:rPr>
            </w:pPr>
            <w:r>
              <w:rPr>
                <w:i/>
                <w:iCs/>
              </w:rPr>
              <w:t>621</w:t>
            </w:r>
          </w:p>
        </w:tc>
      </w:tr>
      <w:tr w:rsidR="00165B94"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165B94" w:rsidRPr="00FA1180" w:rsidRDefault="00165B94" w:rsidP="00100626">
            <w:pPr>
              <w:ind w:firstLine="372"/>
              <w:rPr>
                <w:i/>
                <w:iCs/>
              </w:rPr>
            </w:pPr>
            <w:r w:rsidRPr="00FA1180">
              <w:rPr>
                <w:i/>
                <w:iCs/>
              </w:rPr>
              <w:t>Egyösszegű</w:t>
            </w:r>
          </w:p>
        </w:tc>
        <w:tc>
          <w:tcPr>
            <w:tcW w:w="1701" w:type="dxa"/>
            <w:tcBorders>
              <w:top w:val="single" w:sz="4" w:space="0" w:color="auto"/>
              <w:bottom w:val="single" w:sz="4" w:space="0" w:color="auto"/>
              <w:right w:val="single" w:sz="4" w:space="0" w:color="auto"/>
            </w:tcBorders>
            <w:vAlign w:val="bottom"/>
          </w:tcPr>
          <w:p w:rsidR="00165B94" w:rsidRPr="00FA1180" w:rsidRDefault="00165B94" w:rsidP="00D06FDC">
            <w:pPr>
              <w:jc w:val="right"/>
              <w:rPr>
                <w:i/>
                <w:iCs/>
              </w:rPr>
            </w:pPr>
            <w:r>
              <w:rPr>
                <w:i/>
                <w:iCs/>
              </w:rPr>
              <w:t>963</w:t>
            </w:r>
          </w:p>
        </w:tc>
      </w:tr>
      <w:tr w:rsidR="00165B94"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165B94" w:rsidRPr="00FA1180" w:rsidRDefault="00165B94" w:rsidP="00164C3B">
            <w:pPr>
              <w:rPr>
                <w:b/>
                <w:bCs/>
              </w:rPr>
            </w:pPr>
            <w:r w:rsidRPr="00FA1180">
              <w:rPr>
                <w:b/>
                <w:bCs/>
              </w:rPr>
              <w:t>Vállalkozási tevékenység</w:t>
            </w:r>
            <w:r>
              <w:rPr>
                <w:b/>
                <w:bCs/>
              </w:rPr>
              <w:t xml:space="preserve">hez </w:t>
            </w:r>
            <w:r w:rsidRPr="00FA1180">
              <w:rPr>
                <w:b/>
                <w:bCs/>
              </w:rPr>
              <w:t xml:space="preserve">beszerzett eszközök </w:t>
            </w:r>
            <w:r>
              <w:rPr>
                <w:b/>
                <w:bCs/>
              </w:rPr>
              <w:t xml:space="preserve">terv szerinti </w:t>
            </w:r>
            <w:r w:rsidRPr="00FA1180">
              <w:rPr>
                <w:b/>
                <w:bCs/>
              </w:rPr>
              <w:t>écs</w:t>
            </w:r>
          </w:p>
        </w:tc>
        <w:tc>
          <w:tcPr>
            <w:tcW w:w="1701" w:type="dxa"/>
            <w:tcBorders>
              <w:top w:val="single" w:sz="4" w:space="0" w:color="auto"/>
              <w:left w:val="single" w:sz="4" w:space="0" w:color="auto"/>
              <w:bottom w:val="single" w:sz="4" w:space="0" w:color="auto"/>
              <w:right w:val="single" w:sz="4" w:space="0" w:color="auto"/>
            </w:tcBorders>
            <w:vAlign w:val="bottom"/>
          </w:tcPr>
          <w:p w:rsidR="00165B94" w:rsidRPr="00FA1180" w:rsidRDefault="00165B94" w:rsidP="00100626">
            <w:pPr>
              <w:jc w:val="right"/>
              <w:rPr>
                <w:b/>
                <w:bCs/>
              </w:rPr>
            </w:pPr>
            <w:r>
              <w:rPr>
                <w:b/>
                <w:bCs/>
              </w:rPr>
              <w:t>95</w:t>
            </w:r>
          </w:p>
        </w:tc>
      </w:tr>
      <w:tr w:rsidR="00165B94"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165B94" w:rsidRPr="00FA1180" w:rsidRDefault="00165B94" w:rsidP="002573BC">
            <w:pPr>
              <w:rPr>
                <w:b/>
                <w:bCs/>
                <w:i/>
                <w:iCs/>
              </w:rPr>
            </w:pPr>
            <w:r w:rsidRPr="00FA1180">
              <w:rPr>
                <w:b/>
                <w:bCs/>
                <w:i/>
                <w:iCs/>
                <w:sz w:val="22"/>
                <w:szCs w:val="22"/>
              </w:rPr>
              <w:t>Teljes ÉCS 201</w:t>
            </w:r>
            <w:r>
              <w:rPr>
                <w:b/>
                <w:bCs/>
                <w:i/>
                <w:iCs/>
                <w:sz w:val="22"/>
                <w:szCs w:val="22"/>
              </w:rPr>
              <w:t>5</w:t>
            </w:r>
            <w:r w:rsidRPr="00FA1180">
              <w:rPr>
                <w:b/>
                <w:bCs/>
                <w:i/>
                <w:iCs/>
                <w:sz w:val="22"/>
                <w:szCs w:val="22"/>
              </w:rPr>
              <w:t>. évre</w:t>
            </w:r>
          </w:p>
        </w:tc>
        <w:tc>
          <w:tcPr>
            <w:tcW w:w="1701" w:type="dxa"/>
            <w:tcBorders>
              <w:top w:val="single" w:sz="4" w:space="0" w:color="auto"/>
              <w:bottom w:val="single" w:sz="4" w:space="0" w:color="auto"/>
              <w:right w:val="single" w:sz="4" w:space="0" w:color="auto"/>
            </w:tcBorders>
            <w:vAlign w:val="bottom"/>
          </w:tcPr>
          <w:p w:rsidR="00165B94" w:rsidRPr="002573BC" w:rsidRDefault="00165B94" w:rsidP="00100626">
            <w:pPr>
              <w:jc w:val="right"/>
              <w:rPr>
                <w:b/>
                <w:bCs/>
                <w:i/>
                <w:iCs/>
              </w:rPr>
            </w:pPr>
            <w:r w:rsidRPr="002573BC">
              <w:rPr>
                <w:b/>
                <w:bCs/>
                <w:i/>
                <w:iCs/>
                <w:sz w:val="22"/>
                <w:szCs w:val="22"/>
              </w:rPr>
              <w:t>29 805</w:t>
            </w:r>
          </w:p>
        </w:tc>
      </w:tr>
    </w:tbl>
    <w:p w:rsidR="00165B94" w:rsidRPr="00FA1180" w:rsidRDefault="00165B94" w:rsidP="00443A19">
      <w:pPr>
        <w:overflowPunct w:val="0"/>
        <w:autoSpaceDE w:val="0"/>
        <w:autoSpaceDN w:val="0"/>
        <w:adjustRightInd w:val="0"/>
        <w:ind w:firstLine="708"/>
        <w:textAlignment w:val="baseline"/>
        <w:rPr>
          <w:b/>
          <w:bCs/>
          <w:u w:val="single"/>
        </w:rPr>
      </w:pPr>
    </w:p>
    <w:p w:rsidR="00165B94" w:rsidRPr="00FA1180" w:rsidRDefault="00165B94" w:rsidP="00443A19">
      <w:pPr>
        <w:overflowPunct w:val="0"/>
        <w:autoSpaceDE w:val="0"/>
        <w:autoSpaceDN w:val="0"/>
        <w:adjustRightInd w:val="0"/>
        <w:ind w:firstLine="708"/>
        <w:textAlignment w:val="baseline"/>
        <w:rPr>
          <w:b/>
          <w:bCs/>
          <w:u w:val="single"/>
        </w:rPr>
      </w:pPr>
      <w:r w:rsidRPr="00FA1180">
        <w:rPr>
          <w:b/>
          <w:bCs/>
          <w:u w:val="single"/>
        </w:rPr>
        <w:t>Egyéb ráfordítások:</w:t>
      </w:r>
      <w:r w:rsidRPr="00FA1180">
        <w:rPr>
          <w:b/>
          <w:bCs/>
          <w:u w:val="single"/>
        </w:rPr>
        <w:tab/>
      </w:r>
      <w:r>
        <w:rPr>
          <w:b/>
          <w:bCs/>
          <w:u w:val="single"/>
        </w:rPr>
        <w:t>942</w:t>
      </w:r>
      <w:r w:rsidRPr="00FA1180">
        <w:rPr>
          <w:b/>
          <w:bCs/>
          <w:u w:val="single"/>
        </w:rPr>
        <w:t xml:space="preserve"> e Ft</w:t>
      </w:r>
      <w:r w:rsidRPr="00FA1180">
        <w:rPr>
          <w:b/>
          <w:bCs/>
        </w:rPr>
        <w:t xml:space="preserve"> </w:t>
      </w:r>
      <w:r w:rsidRPr="00FA1180">
        <w:rPr>
          <w:i/>
          <w:iCs/>
        </w:rPr>
        <w:t>(201</w:t>
      </w:r>
      <w:r>
        <w:rPr>
          <w:i/>
          <w:iCs/>
        </w:rPr>
        <w:t>4</w:t>
      </w:r>
      <w:r w:rsidRPr="00FA1180">
        <w:rPr>
          <w:i/>
          <w:iCs/>
        </w:rPr>
        <w:t xml:space="preserve">: </w:t>
      </w:r>
      <w:r>
        <w:rPr>
          <w:i/>
          <w:iCs/>
        </w:rPr>
        <w:t>1.138</w:t>
      </w:r>
      <w:r w:rsidRPr="00FA1180">
        <w:rPr>
          <w:i/>
          <w:iCs/>
        </w:rPr>
        <w:t xml:space="preserve"> e Ft)</w:t>
      </w:r>
      <w:r w:rsidRPr="00FA1180">
        <w:rPr>
          <w:i/>
          <w:iCs/>
        </w:rPr>
        <w:tab/>
      </w:r>
    </w:p>
    <w:p w:rsidR="00165B94" w:rsidRPr="00FA1180" w:rsidRDefault="00165B94" w:rsidP="00443A19">
      <w:pPr>
        <w:overflowPunct w:val="0"/>
        <w:autoSpaceDE w:val="0"/>
        <w:autoSpaceDN w:val="0"/>
        <w:adjustRightInd w:val="0"/>
        <w:jc w:val="both"/>
        <w:textAlignment w:val="baseline"/>
      </w:pPr>
    </w:p>
    <w:p w:rsidR="00165B94" w:rsidRPr="00FA1180" w:rsidRDefault="00165B94" w:rsidP="00943468">
      <w:pPr>
        <w:numPr>
          <w:ilvl w:val="0"/>
          <w:numId w:val="3"/>
        </w:numPr>
        <w:overflowPunct w:val="0"/>
        <w:autoSpaceDE w:val="0"/>
        <w:autoSpaceDN w:val="0"/>
        <w:adjustRightInd w:val="0"/>
        <w:jc w:val="both"/>
        <w:textAlignment w:val="baseline"/>
      </w:pPr>
      <w:r w:rsidRPr="00FA1180">
        <w:t xml:space="preserve">Késedelmi kamatok: </w:t>
      </w:r>
      <w:r>
        <w:t>5</w:t>
      </w:r>
      <w:r w:rsidRPr="00FA1180">
        <w:t xml:space="preserve"> e Ft</w:t>
      </w:r>
    </w:p>
    <w:p w:rsidR="00165B94" w:rsidRPr="00FA1180" w:rsidRDefault="00165B94" w:rsidP="00943468">
      <w:pPr>
        <w:numPr>
          <w:ilvl w:val="0"/>
          <w:numId w:val="3"/>
        </w:numPr>
        <w:overflowPunct w:val="0"/>
        <w:autoSpaceDE w:val="0"/>
        <w:autoSpaceDN w:val="0"/>
        <w:adjustRightInd w:val="0"/>
        <w:jc w:val="both"/>
        <w:textAlignment w:val="baseline"/>
      </w:pPr>
      <w:r w:rsidRPr="00FA1180">
        <w:t xml:space="preserve">Behajtási költségátalány nyilvántartásba vett összege: </w:t>
      </w:r>
      <w:r>
        <w:t>0</w:t>
      </w:r>
      <w:r w:rsidRPr="00FA1180">
        <w:t xml:space="preserve"> e Ft</w:t>
      </w:r>
      <w:r>
        <w:t xml:space="preserve"> </w:t>
      </w:r>
      <w:r w:rsidRPr="00552642">
        <w:rPr>
          <w:i/>
          <w:iCs/>
        </w:rPr>
        <w:t>(2014: 74 e Ft)</w:t>
      </w:r>
    </w:p>
    <w:p w:rsidR="00165B94" w:rsidRDefault="00165B94" w:rsidP="00943468">
      <w:pPr>
        <w:numPr>
          <w:ilvl w:val="0"/>
          <w:numId w:val="3"/>
        </w:numPr>
        <w:overflowPunct w:val="0"/>
        <w:autoSpaceDE w:val="0"/>
        <w:autoSpaceDN w:val="0"/>
        <w:adjustRightInd w:val="0"/>
        <w:jc w:val="both"/>
        <w:textAlignment w:val="baseline"/>
      </w:pPr>
      <w:r>
        <w:t>Cégautóadó: 99 e Ft</w:t>
      </w:r>
    </w:p>
    <w:p w:rsidR="00165B94" w:rsidRPr="00FA1180" w:rsidRDefault="00165B94" w:rsidP="00943468">
      <w:pPr>
        <w:numPr>
          <w:ilvl w:val="0"/>
          <w:numId w:val="3"/>
        </w:numPr>
        <w:overflowPunct w:val="0"/>
        <w:autoSpaceDE w:val="0"/>
        <w:autoSpaceDN w:val="0"/>
        <w:adjustRightInd w:val="0"/>
        <w:jc w:val="both"/>
        <w:textAlignment w:val="baseline"/>
      </w:pPr>
      <w:r w:rsidRPr="00FA1180">
        <w:t xml:space="preserve">Helyi iparűzési adó: </w:t>
      </w:r>
      <w:r>
        <w:t>803</w:t>
      </w:r>
      <w:r w:rsidRPr="00FA1180">
        <w:t xml:space="preserve"> e Ft </w:t>
      </w:r>
      <w:r>
        <w:rPr>
          <w:i/>
          <w:iCs/>
        </w:rPr>
        <w:t>(2014: 1.044</w:t>
      </w:r>
      <w:r w:rsidRPr="00FA1180">
        <w:rPr>
          <w:i/>
          <w:iCs/>
        </w:rPr>
        <w:t xml:space="preserve"> e Ft)</w:t>
      </w:r>
    </w:p>
    <w:p w:rsidR="00165B94" w:rsidRPr="00FA1180" w:rsidRDefault="00165B94" w:rsidP="00943468">
      <w:pPr>
        <w:numPr>
          <w:ilvl w:val="0"/>
          <w:numId w:val="3"/>
        </w:numPr>
        <w:overflowPunct w:val="0"/>
        <w:autoSpaceDE w:val="0"/>
        <w:autoSpaceDN w:val="0"/>
        <w:adjustRightInd w:val="0"/>
        <w:jc w:val="both"/>
        <w:textAlignment w:val="baseline"/>
      </w:pPr>
      <w:r w:rsidRPr="00FA1180">
        <w:t xml:space="preserve">Egyéb: </w:t>
      </w:r>
      <w:r>
        <w:t>35</w:t>
      </w:r>
      <w:r w:rsidRPr="00FA1180">
        <w:t xml:space="preserve"> e Ft</w:t>
      </w:r>
    </w:p>
    <w:p w:rsidR="00165B94" w:rsidRPr="00FA1180" w:rsidRDefault="00165B94" w:rsidP="00943468">
      <w:pPr>
        <w:pStyle w:val="ListParagraph"/>
        <w:numPr>
          <w:ilvl w:val="0"/>
          <w:numId w:val="3"/>
        </w:numPr>
        <w:overflowPunct w:val="0"/>
        <w:autoSpaceDE w:val="0"/>
        <w:autoSpaceDN w:val="0"/>
        <w:adjustRightInd w:val="0"/>
        <w:jc w:val="both"/>
        <w:textAlignment w:val="baseline"/>
        <w:outlineLvl w:val="0"/>
      </w:pPr>
      <w:r w:rsidRPr="00FA1180">
        <w:t>Elszámolt értékvesztés összege: 0 e Ft.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outlineLvl w:val="0"/>
        <w:rPr>
          <w:i/>
          <w:iCs/>
        </w:rPr>
      </w:pPr>
      <w:r w:rsidRPr="00FA1180">
        <w:rPr>
          <w:b/>
          <w:bCs/>
          <w:u w:val="single"/>
        </w:rPr>
        <w:t xml:space="preserve">ÜZEMI (üzleti) TEVÉKENYSÉG EREDMÉNYE: </w:t>
      </w:r>
      <w:r>
        <w:rPr>
          <w:b/>
          <w:bCs/>
          <w:u w:val="single"/>
        </w:rPr>
        <w:t>4.928</w:t>
      </w:r>
      <w:r w:rsidRPr="00FA1180">
        <w:rPr>
          <w:b/>
          <w:bCs/>
          <w:u w:val="single"/>
        </w:rPr>
        <w:t xml:space="preserve"> e Ft </w:t>
      </w:r>
      <w:r w:rsidRPr="00FA1180">
        <w:rPr>
          <w:i/>
          <w:iCs/>
        </w:rPr>
        <w:t>(201</w:t>
      </w:r>
      <w:r>
        <w:rPr>
          <w:i/>
          <w:iCs/>
        </w:rPr>
        <w:t>4</w:t>
      </w:r>
      <w:r w:rsidRPr="00FA1180">
        <w:rPr>
          <w:i/>
          <w:iCs/>
        </w:rPr>
        <w:t xml:space="preserve">: </w:t>
      </w:r>
      <w:r>
        <w:rPr>
          <w:i/>
          <w:iCs/>
        </w:rPr>
        <w:t>6.443</w:t>
      </w:r>
      <w:r w:rsidRPr="00FA1180">
        <w:rPr>
          <w:i/>
          <w:iCs/>
        </w:rPr>
        <w:t xml:space="preserve"> e Ft, üzleti tervben: -30 e Ft)</w:t>
      </w:r>
    </w:p>
    <w:p w:rsidR="00165B94" w:rsidRPr="00FA1180" w:rsidRDefault="00165B94" w:rsidP="00443A19">
      <w:pPr>
        <w:overflowPunct w:val="0"/>
        <w:autoSpaceDE w:val="0"/>
        <w:autoSpaceDN w:val="0"/>
        <w:adjustRightInd w:val="0"/>
        <w:jc w:val="both"/>
        <w:textAlignment w:val="baseline"/>
        <w:rPr>
          <w:b/>
          <w:bCs/>
          <w:u w:val="single"/>
        </w:rPr>
      </w:pPr>
    </w:p>
    <w:p w:rsidR="00165B94" w:rsidRPr="00FA1180" w:rsidRDefault="00165B94" w:rsidP="00443A19">
      <w:pPr>
        <w:overflowPunct w:val="0"/>
        <w:autoSpaceDE w:val="0"/>
        <w:autoSpaceDN w:val="0"/>
        <w:adjustRightInd w:val="0"/>
        <w:jc w:val="both"/>
        <w:textAlignment w:val="baseline"/>
        <w:outlineLvl w:val="0"/>
        <w:rPr>
          <w:b/>
          <w:bCs/>
          <w:u w:val="single"/>
        </w:rPr>
      </w:pPr>
      <w:r w:rsidRPr="00FA1180">
        <w:rPr>
          <w:b/>
          <w:bCs/>
          <w:u w:val="single"/>
        </w:rPr>
        <w:t xml:space="preserve">Pénzügyi műveletek eredménye:  </w:t>
      </w:r>
      <w:r>
        <w:rPr>
          <w:b/>
          <w:bCs/>
          <w:u w:val="single"/>
        </w:rPr>
        <w:t>2</w:t>
      </w:r>
      <w:r w:rsidRPr="00FA1180">
        <w:rPr>
          <w:b/>
          <w:bCs/>
          <w:u w:val="single"/>
        </w:rPr>
        <w:t xml:space="preserve"> e Ft  </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Pénzügyi műveletek bevételei: </w:t>
      </w:r>
      <w:r>
        <w:rPr>
          <w:b/>
          <w:bCs/>
        </w:rPr>
        <w:t>2</w:t>
      </w:r>
      <w:r w:rsidRPr="00FA1180">
        <w:rPr>
          <w:b/>
          <w:bCs/>
        </w:rPr>
        <w:t xml:space="preserve"> e Ft </w:t>
      </w:r>
      <w:r w:rsidRPr="00FA1180">
        <w:rPr>
          <w:i/>
          <w:iCs/>
        </w:rPr>
        <w:t>(</w:t>
      </w:r>
      <w:r>
        <w:rPr>
          <w:i/>
          <w:iCs/>
        </w:rPr>
        <w:t>2014: 85 e Ft</w:t>
      </w:r>
      <w:r w:rsidRPr="00FA1180">
        <w:rPr>
          <w:i/>
          <w:iCs/>
        </w:rPr>
        <w:t>)</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r w:rsidRPr="00FA1180">
        <w:t xml:space="preserve">Ezen az eredménysoron a Társaság bankszámláin található pénzeszköz után kapott kamat található, összesen </w:t>
      </w:r>
      <w:r>
        <w:rPr>
          <w:b/>
          <w:bCs/>
        </w:rPr>
        <w:t>2</w:t>
      </w:r>
      <w:r w:rsidRPr="00FA1180">
        <w:rPr>
          <w:b/>
          <w:bCs/>
        </w:rPr>
        <w:t xml:space="preserve"> e Ft</w:t>
      </w:r>
      <w:r w:rsidRPr="00FA1180">
        <w:t xml:space="preserve"> összegben.</w:t>
      </w: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Pénzügyi műveletek ráfordításai: 0 e Ft</w:t>
      </w:r>
    </w:p>
    <w:p w:rsidR="00165B94" w:rsidRPr="00FA1180" w:rsidRDefault="00165B94" w:rsidP="00443A19">
      <w:pPr>
        <w:overflowPunct w:val="0"/>
        <w:autoSpaceDE w:val="0"/>
        <w:autoSpaceDN w:val="0"/>
        <w:adjustRightInd w:val="0"/>
        <w:jc w:val="both"/>
        <w:textAlignment w:val="baseline"/>
        <w:rPr>
          <w:b/>
          <w:bCs/>
        </w:rPr>
      </w:pPr>
    </w:p>
    <w:p w:rsidR="00165B94" w:rsidRPr="00FA1180" w:rsidRDefault="00165B94" w:rsidP="00443A19">
      <w:pPr>
        <w:overflowPunct w:val="0"/>
        <w:autoSpaceDE w:val="0"/>
        <w:autoSpaceDN w:val="0"/>
        <w:adjustRightInd w:val="0"/>
        <w:jc w:val="both"/>
        <w:textAlignment w:val="baseline"/>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SZOKÁSOS VÁLLALKOZÁSI EREDMÉNY: </w:t>
      </w:r>
      <w:r>
        <w:rPr>
          <w:b/>
          <w:bCs/>
        </w:rPr>
        <w:t>4.930</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Rendkívüli eredmény: 0</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ADÓZÁS ELŐTTI EREDMÉNY:  </w:t>
      </w:r>
      <w:r>
        <w:rPr>
          <w:b/>
          <w:bCs/>
        </w:rPr>
        <w:t>4.930</w:t>
      </w:r>
      <w:r w:rsidRPr="00FA1180">
        <w:rPr>
          <w:b/>
          <w:bCs/>
        </w:rPr>
        <w:t xml:space="preserve"> e Ft </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Adózás előtti eredményt növelő tételek: </w:t>
      </w:r>
      <w:r>
        <w:rPr>
          <w:b/>
          <w:bCs/>
        </w:rPr>
        <w:t>29.805</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Adózás előtti eredményt csökkentő tételek: </w:t>
      </w:r>
      <w:r>
        <w:rPr>
          <w:b/>
          <w:bCs/>
        </w:rPr>
        <w:t>32.043</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Társasági adóalap: </w:t>
      </w:r>
      <w:r>
        <w:rPr>
          <w:b/>
          <w:bCs/>
        </w:rPr>
        <w:t>2.692</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pPr>
      <w:r w:rsidRPr="00FA1180">
        <w:t xml:space="preserve">Számított társasági adó: </w:t>
      </w:r>
      <w:r>
        <w:t>269</w:t>
      </w:r>
      <w:r w:rsidRPr="00FA1180">
        <w:t xml:space="preserve"> e Ft</w:t>
      </w:r>
    </w:p>
    <w:p w:rsidR="00165B94" w:rsidRPr="00FA1180" w:rsidRDefault="00165B94" w:rsidP="00443A19">
      <w:pPr>
        <w:overflowPunct w:val="0"/>
        <w:autoSpaceDE w:val="0"/>
        <w:autoSpaceDN w:val="0"/>
        <w:adjustRightInd w:val="0"/>
        <w:jc w:val="both"/>
        <w:textAlignment w:val="baseline"/>
        <w:outlineLvl w:val="0"/>
      </w:pPr>
      <w:r w:rsidRPr="00FA1180">
        <w:t xml:space="preserve">   Ebből levonva: adómentes rész (</w:t>
      </w:r>
      <w:r>
        <w:t>64</w:t>
      </w:r>
      <w:r w:rsidRPr="00FA1180">
        <w:t xml:space="preserve"> %) = </w:t>
      </w:r>
      <w:r>
        <w:t>173</w:t>
      </w:r>
      <w:r w:rsidRPr="00FA1180">
        <w:t xml:space="preserve"> e Ft</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201</w:t>
      </w:r>
      <w:r>
        <w:rPr>
          <w:b/>
          <w:bCs/>
        </w:rPr>
        <w:t>5</w:t>
      </w:r>
      <w:r w:rsidRPr="00FA1180">
        <w:rPr>
          <w:b/>
          <w:bCs/>
        </w:rPr>
        <w:t xml:space="preserve">. évi társasági adókötelezettség: </w:t>
      </w:r>
      <w:r>
        <w:rPr>
          <w:b/>
          <w:bCs/>
        </w:rPr>
        <w:t>96</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rPr>
          <w:b/>
          <w:bCs/>
        </w:rPr>
      </w:pPr>
      <w:r w:rsidRPr="00FA1180">
        <w:rPr>
          <w:b/>
          <w:bCs/>
        </w:rPr>
        <w:t xml:space="preserve">ADÓZOTT EREDMÉNY: </w:t>
      </w:r>
      <w:r>
        <w:rPr>
          <w:b/>
          <w:bCs/>
        </w:rPr>
        <w:t>4.834</w:t>
      </w:r>
      <w:r w:rsidRPr="00FA1180">
        <w:rPr>
          <w:b/>
          <w:bCs/>
        </w:rPr>
        <w:t xml:space="preserve"> E FT</w:t>
      </w:r>
    </w:p>
    <w:p w:rsidR="00165B94" w:rsidRPr="00FA1180" w:rsidRDefault="00165B94" w:rsidP="00443A19">
      <w:pPr>
        <w:overflowPunct w:val="0"/>
        <w:autoSpaceDE w:val="0"/>
        <w:autoSpaceDN w:val="0"/>
        <w:adjustRightInd w:val="0"/>
        <w:jc w:val="both"/>
        <w:textAlignment w:val="baseline"/>
        <w:outlineLvl w:val="0"/>
        <w:rPr>
          <w:b/>
          <w:bCs/>
        </w:rPr>
      </w:pPr>
    </w:p>
    <w:p w:rsidR="00165B94" w:rsidRPr="00FA1180" w:rsidRDefault="00165B94" w:rsidP="00443A19">
      <w:pPr>
        <w:overflowPunct w:val="0"/>
        <w:autoSpaceDE w:val="0"/>
        <w:autoSpaceDN w:val="0"/>
        <w:adjustRightInd w:val="0"/>
        <w:jc w:val="both"/>
        <w:textAlignment w:val="baseline"/>
        <w:outlineLvl w:val="0"/>
      </w:pPr>
      <w:r w:rsidRPr="00FA1180">
        <w:rPr>
          <w:b/>
          <w:bCs/>
        </w:rPr>
        <w:t xml:space="preserve">MÉRLEG SZERINTI EREDMÉNY: </w:t>
      </w:r>
      <w:r>
        <w:rPr>
          <w:b/>
          <w:bCs/>
        </w:rPr>
        <w:t>4.834</w:t>
      </w:r>
      <w:r w:rsidRPr="00FA1180">
        <w:rPr>
          <w:b/>
          <w:bCs/>
        </w:rPr>
        <w:t xml:space="preserve"> E FT, </w:t>
      </w:r>
      <w:r w:rsidRPr="00FA1180">
        <w:t xml:space="preserve">amely </w:t>
      </w:r>
      <w:r>
        <w:t>4.834</w:t>
      </w:r>
      <w:r w:rsidRPr="00FA1180">
        <w:t xml:space="preserve"> e Ft vállalkozási eredményből és </w:t>
      </w:r>
      <w:r>
        <w:t>0</w:t>
      </w:r>
      <w:r w:rsidRPr="00FA1180">
        <w:t xml:space="preserve"> e Ft közhasznú tevékenység eredményéből tevődik össze.</w:t>
      </w:r>
    </w:p>
    <w:p w:rsidR="00165B94" w:rsidRPr="00FA1180" w:rsidRDefault="00165B94" w:rsidP="00443A19">
      <w:pPr>
        <w:overflowPunct w:val="0"/>
        <w:autoSpaceDE w:val="0"/>
        <w:autoSpaceDN w:val="0"/>
        <w:adjustRightInd w:val="0"/>
        <w:jc w:val="both"/>
        <w:textAlignment w:val="baseline"/>
        <w:outlineLvl w:val="0"/>
        <w:rPr>
          <w:b/>
          <w:bCs/>
          <w:sz w:val="28"/>
          <w:szCs w:val="28"/>
        </w:rPr>
      </w:pPr>
      <w:r w:rsidRPr="00FA1180">
        <w:br w:type="page"/>
      </w:r>
      <w:bookmarkStart w:id="194" w:name="_Toc134438709"/>
      <w:r w:rsidRPr="00FA1180">
        <w:rPr>
          <w:b/>
          <w:bCs/>
          <w:sz w:val="28"/>
          <w:szCs w:val="28"/>
        </w:rPr>
        <w:t>II. 3)  A vagyoni, pénzügyi és jövedelmi helyzet alakulásának értékelése</w:t>
      </w:r>
      <w:bookmarkEnd w:id="194"/>
    </w:p>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jc w:val="both"/>
        <w:textAlignment w:val="baseline"/>
        <w:rPr>
          <w:b/>
          <w:bCs/>
          <w:i/>
          <w:iCs/>
          <w:sz w:val="28"/>
          <w:szCs w:val="28"/>
        </w:rPr>
      </w:pPr>
      <w:bookmarkStart w:id="195" w:name="_Toc134438710"/>
    </w:p>
    <w:p w:rsidR="00165B94" w:rsidRDefault="00165B94" w:rsidP="00443A19">
      <w:pPr>
        <w:overflowPunct w:val="0"/>
        <w:autoSpaceDE w:val="0"/>
        <w:autoSpaceDN w:val="0"/>
        <w:adjustRightInd w:val="0"/>
        <w:jc w:val="both"/>
        <w:textAlignment w:val="baseline"/>
        <w:outlineLvl w:val="0"/>
        <w:rPr>
          <w:b/>
          <w:bCs/>
          <w:i/>
          <w:iCs/>
          <w:sz w:val="28"/>
          <w:szCs w:val="28"/>
        </w:rPr>
      </w:pPr>
      <w:r w:rsidRPr="00FA1180">
        <w:rPr>
          <w:b/>
          <w:bCs/>
          <w:i/>
          <w:iCs/>
          <w:sz w:val="28"/>
          <w:szCs w:val="28"/>
        </w:rPr>
        <w:t>A vagyoni helyzet alakulása</w:t>
      </w:r>
      <w:bookmarkEnd w:id="195"/>
    </w:p>
    <w:p w:rsidR="00165B94" w:rsidRDefault="00165B94" w:rsidP="00443A19">
      <w:pPr>
        <w:overflowPunct w:val="0"/>
        <w:autoSpaceDE w:val="0"/>
        <w:autoSpaceDN w:val="0"/>
        <w:adjustRightInd w:val="0"/>
        <w:jc w:val="both"/>
        <w:textAlignment w:val="baseline"/>
        <w:outlineLvl w:val="0"/>
        <w:rPr>
          <w:b/>
          <w:bCs/>
          <w:i/>
          <w:iCs/>
          <w:sz w:val="28"/>
          <w:szCs w:val="28"/>
        </w:rPr>
      </w:pPr>
    </w:p>
    <w:tbl>
      <w:tblPr>
        <w:tblW w:w="9597" w:type="dxa"/>
        <w:tblInd w:w="2" w:type="dxa"/>
        <w:tblCellMar>
          <w:left w:w="70" w:type="dxa"/>
          <w:right w:w="70" w:type="dxa"/>
        </w:tblCellMar>
        <w:tblLook w:val="00A0"/>
      </w:tblPr>
      <w:tblGrid>
        <w:gridCol w:w="3960"/>
        <w:gridCol w:w="1100"/>
        <w:gridCol w:w="1160"/>
        <w:gridCol w:w="1120"/>
        <w:gridCol w:w="1057"/>
        <w:gridCol w:w="1200"/>
      </w:tblGrid>
      <w:tr w:rsidR="00165B94" w:rsidRPr="005B7CB3">
        <w:trPr>
          <w:trHeight w:val="300"/>
        </w:trPr>
        <w:tc>
          <w:tcPr>
            <w:tcW w:w="3960" w:type="dxa"/>
            <w:tcBorders>
              <w:top w:val="nil"/>
              <w:left w:val="nil"/>
              <w:bottom w:val="single" w:sz="8" w:space="0" w:color="auto"/>
              <w:right w:val="nil"/>
            </w:tcBorders>
            <w:noWrap/>
            <w:vAlign w:val="bottom"/>
          </w:tcPr>
          <w:p w:rsidR="00165B94" w:rsidRPr="005B7CB3" w:rsidRDefault="00165B94">
            <w:r w:rsidRPr="005B7CB3">
              <w:rPr>
                <w:sz w:val="22"/>
                <w:szCs w:val="22"/>
              </w:rPr>
              <w:t>Eszközök összetétele</w:t>
            </w:r>
          </w:p>
        </w:tc>
        <w:tc>
          <w:tcPr>
            <w:tcW w:w="1100" w:type="dxa"/>
            <w:tcBorders>
              <w:top w:val="nil"/>
              <w:left w:val="nil"/>
              <w:bottom w:val="nil"/>
              <w:right w:val="nil"/>
            </w:tcBorders>
            <w:noWrap/>
            <w:vAlign w:val="bottom"/>
          </w:tcPr>
          <w:p w:rsidR="00165B94" w:rsidRPr="005B7CB3" w:rsidRDefault="00165B94"/>
        </w:tc>
        <w:tc>
          <w:tcPr>
            <w:tcW w:w="1160" w:type="dxa"/>
            <w:tcBorders>
              <w:top w:val="nil"/>
              <w:left w:val="nil"/>
              <w:bottom w:val="nil"/>
              <w:right w:val="nil"/>
            </w:tcBorders>
            <w:noWrap/>
            <w:vAlign w:val="bottom"/>
          </w:tcPr>
          <w:p w:rsidR="00165B94" w:rsidRPr="005B7CB3" w:rsidRDefault="00165B94"/>
        </w:tc>
        <w:tc>
          <w:tcPr>
            <w:tcW w:w="1120" w:type="dxa"/>
            <w:tcBorders>
              <w:top w:val="nil"/>
              <w:left w:val="nil"/>
              <w:bottom w:val="nil"/>
              <w:right w:val="nil"/>
            </w:tcBorders>
            <w:noWrap/>
            <w:vAlign w:val="bottom"/>
          </w:tcPr>
          <w:p w:rsidR="00165B94" w:rsidRPr="005B7CB3" w:rsidRDefault="00165B94"/>
        </w:tc>
        <w:tc>
          <w:tcPr>
            <w:tcW w:w="2257" w:type="dxa"/>
            <w:gridSpan w:val="2"/>
            <w:tcBorders>
              <w:top w:val="nil"/>
              <w:left w:val="nil"/>
              <w:bottom w:val="single" w:sz="8" w:space="0" w:color="auto"/>
              <w:right w:val="nil"/>
            </w:tcBorders>
            <w:noWrap/>
            <w:vAlign w:val="bottom"/>
          </w:tcPr>
          <w:p w:rsidR="00165B94" w:rsidRPr="005B7CB3" w:rsidRDefault="00165B94">
            <w:pPr>
              <w:jc w:val="right"/>
            </w:pPr>
            <w:r w:rsidRPr="005B7CB3">
              <w:rPr>
                <w:sz w:val="22"/>
                <w:szCs w:val="22"/>
              </w:rPr>
              <w:t>adatok E Ft-ban</w:t>
            </w:r>
          </w:p>
        </w:tc>
      </w:tr>
      <w:tr w:rsidR="00165B94" w:rsidRPr="005B7CB3">
        <w:trPr>
          <w:trHeight w:val="300"/>
        </w:trPr>
        <w:tc>
          <w:tcPr>
            <w:tcW w:w="3960" w:type="dxa"/>
            <w:vMerge w:val="restart"/>
            <w:tcBorders>
              <w:top w:val="single" w:sz="8" w:space="0" w:color="auto"/>
              <w:left w:val="single" w:sz="8" w:space="0" w:color="auto"/>
              <w:bottom w:val="single" w:sz="4" w:space="0" w:color="auto"/>
              <w:right w:val="single" w:sz="4" w:space="0" w:color="auto"/>
            </w:tcBorders>
            <w:noWrap/>
            <w:vAlign w:val="center"/>
          </w:tcPr>
          <w:p w:rsidR="00165B94" w:rsidRPr="005B7CB3" w:rsidRDefault="00165B94">
            <w:pPr>
              <w:jc w:val="center"/>
            </w:pPr>
            <w:r w:rsidRPr="005B7CB3">
              <w:rPr>
                <w:sz w:val="22"/>
                <w:szCs w:val="22"/>
              </w:rPr>
              <w:t>Megnevezés</w:t>
            </w:r>
          </w:p>
        </w:tc>
        <w:tc>
          <w:tcPr>
            <w:tcW w:w="2260" w:type="dxa"/>
            <w:gridSpan w:val="2"/>
            <w:tcBorders>
              <w:top w:val="single" w:sz="8" w:space="0" w:color="auto"/>
              <w:left w:val="nil"/>
              <w:bottom w:val="single" w:sz="4" w:space="0" w:color="auto"/>
              <w:right w:val="single" w:sz="4" w:space="0" w:color="auto"/>
            </w:tcBorders>
            <w:noWrap/>
            <w:vAlign w:val="bottom"/>
          </w:tcPr>
          <w:p w:rsidR="00165B94" w:rsidRPr="005B7CB3" w:rsidRDefault="00165B94">
            <w:pPr>
              <w:jc w:val="center"/>
            </w:pPr>
            <w:r w:rsidRPr="005B7CB3">
              <w:rPr>
                <w:sz w:val="22"/>
                <w:szCs w:val="22"/>
              </w:rPr>
              <w:t>Előző év</w:t>
            </w:r>
          </w:p>
        </w:tc>
        <w:tc>
          <w:tcPr>
            <w:tcW w:w="2177" w:type="dxa"/>
            <w:gridSpan w:val="2"/>
            <w:tcBorders>
              <w:top w:val="single" w:sz="8" w:space="0" w:color="auto"/>
              <w:left w:val="nil"/>
              <w:bottom w:val="single" w:sz="4" w:space="0" w:color="auto"/>
              <w:right w:val="single" w:sz="4" w:space="0" w:color="auto"/>
            </w:tcBorders>
            <w:shd w:val="clear" w:color="auto" w:fill="FBE4D5"/>
            <w:noWrap/>
            <w:vAlign w:val="bottom"/>
          </w:tcPr>
          <w:p w:rsidR="00165B94" w:rsidRPr="005B7CB3" w:rsidRDefault="00165B94">
            <w:pPr>
              <w:jc w:val="center"/>
            </w:pPr>
            <w:r w:rsidRPr="005B7CB3">
              <w:rPr>
                <w:sz w:val="22"/>
                <w:szCs w:val="22"/>
              </w:rPr>
              <w:t>Tárgyév</w:t>
            </w:r>
          </w:p>
        </w:tc>
        <w:tc>
          <w:tcPr>
            <w:tcW w:w="1200" w:type="dxa"/>
            <w:vMerge w:val="restart"/>
            <w:tcBorders>
              <w:top w:val="nil"/>
              <w:left w:val="single" w:sz="4" w:space="0" w:color="auto"/>
              <w:bottom w:val="single" w:sz="4" w:space="0" w:color="auto"/>
              <w:right w:val="single" w:sz="8" w:space="0" w:color="auto"/>
            </w:tcBorders>
            <w:vAlign w:val="center"/>
          </w:tcPr>
          <w:p w:rsidR="00165B94" w:rsidRPr="005B7CB3" w:rsidRDefault="00165B94">
            <w:pPr>
              <w:jc w:val="center"/>
            </w:pPr>
            <w:r w:rsidRPr="005B7CB3">
              <w:rPr>
                <w:sz w:val="22"/>
                <w:szCs w:val="22"/>
              </w:rPr>
              <w:t>Változás (%)</w:t>
            </w:r>
          </w:p>
        </w:tc>
      </w:tr>
      <w:tr w:rsidR="00165B94" w:rsidRPr="005B7CB3">
        <w:trPr>
          <w:trHeight w:val="300"/>
        </w:trPr>
        <w:tc>
          <w:tcPr>
            <w:tcW w:w="3960" w:type="dxa"/>
            <w:vMerge/>
            <w:tcBorders>
              <w:top w:val="single" w:sz="8" w:space="0" w:color="auto"/>
              <w:left w:val="single" w:sz="8" w:space="0" w:color="auto"/>
              <w:bottom w:val="single" w:sz="4" w:space="0" w:color="auto"/>
              <w:right w:val="single" w:sz="4" w:space="0" w:color="auto"/>
            </w:tcBorders>
            <w:vAlign w:val="center"/>
          </w:tcPr>
          <w:p w:rsidR="00165B94" w:rsidRPr="005B7CB3" w:rsidRDefault="00165B94"/>
        </w:tc>
        <w:tc>
          <w:tcPr>
            <w:tcW w:w="1100" w:type="dxa"/>
            <w:vMerge w:val="restart"/>
            <w:tcBorders>
              <w:top w:val="nil"/>
              <w:left w:val="single" w:sz="4" w:space="0" w:color="auto"/>
              <w:bottom w:val="single" w:sz="4" w:space="0" w:color="auto"/>
              <w:right w:val="single" w:sz="4" w:space="0" w:color="auto"/>
            </w:tcBorders>
            <w:vAlign w:val="bottom"/>
          </w:tcPr>
          <w:p w:rsidR="00165B94" w:rsidRPr="005B7CB3" w:rsidRDefault="00165B94">
            <w:pPr>
              <w:jc w:val="center"/>
            </w:pPr>
            <w:r w:rsidRPr="005B7CB3">
              <w:rPr>
                <w:sz w:val="22"/>
                <w:szCs w:val="22"/>
              </w:rPr>
              <w:t>Összeg    (E Ft)</w:t>
            </w:r>
          </w:p>
        </w:tc>
        <w:tc>
          <w:tcPr>
            <w:tcW w:w="1160" w:type="dxa"/>
            <w:vMerge w:val="restart"/>
            <w:tcBorders>
              <w:top w:val="nil"/>
              <w:left w:val="single" w:sz="4" w:space="0" w:color="auto"/>
              <w:bottom w:val="single" w:sz="4" w:space="0" w:color="auto"/>
              <w:right w:val="single" w:sz="4" w:space="0" w:color="auto"/>
            </w:tcBorders>
            <w:vAlign w:val="bottom"/>
          </w:tcPr>
          <w:p w:rsidR="00165B94" w:rsidRPr="005B7CB3" w:rsidRDefault="00165B94">
            <w:pPr>
              <w:jc w:val="center"/>
            </w:pPr>
            <w:r w:rsidRPr="005B7CB3">
              <w:rPr>
                <w:sz w:val="22"/>
                <w:szCs w:val="22"/>
              </w:rPr>
              <w:t>Részarány (%)</w:t>
            </w:r>
          </w:p>
        </w:tc>
        <w:tc>
          <w:tcPr>
            <w:tcW w:w="1120" w:type="dxa"/>
            <w:vMerge w:val="restart"/>
            <w:tcBorders>
              <w:top w:val="nil"/>
              <w:left w:val="single" w:sz="4" w:space="0" w:color="auto"/>
              <w:bottom w:val="single" w:sz="4" w:space="0" w:color="auto"/>
              <w:right w:val="single" w:sz="4" w:space="0" w:color="auto"/>
            </w:tcBorders>
            <w:shd w:val="clear" w:color="auto" w:fill="FBE4D5"/>
            <w:vAlign w:val="bottom"/>
          </w:tcPr>
          <w:p w:rsidR="00165B94" w:rsidRPr="005B7CB3" w:rsidRDefault="00165B94">
            <w:pPr>
              <w:jc w:val="center"/>
            </w:pPr>
            <w:r w:rsidRPr="005B7CB3">
              <w:rPr>
                <w:sz w:val="22"/>
                <w:szCs w:val="22"/>
              </w:rPr>
              <w:t>Összeg     (E Ft)</w:t>
            </w:r>
          </w:p>
        </w:tc>
        <w:tc>
          <w:tcPr>
            <w:tcW w:w="1057" w:type="dxa"/>
            <w:vMerge w:val="restart"/>
            <w:tcBorders>
              <w:top w:val="nil"/>
              <w:left w:val="single" w:sz="4" w:space="0" w:color="auto"/>
              <w:bottom w:val="single" w:sz="4" w:space="0" w:color="auto"/>
              <w:right w:val="single" w:sz="4" w:space="0" w:color="auto"/>
            </w:tcBorders>
            <w:shd w:val="clear" w:color="auto" w:fill="FBE4D5"/>
            <w:vAlign w:val="bottom"/>
          </w:tcPr>
          <w:p w:rsidR="00165B94" w:rsidRPr="005B7CB3" w:rsidRDefault="00165B94">
            <w:pPr>
              <w:jc w:val="center"/>
            </w:pPr>
            <w:r w:rsidRPr="005B7CB3">
              <w:rPr>
                <w:sz w:val="22"/>
                <w:szCs w:val="22"/>
              </w:rPr>
              <w:t>Részarány (%)</w:t>
            </w:r>
          </w:p>
        </w:tc>
        <w:tc>
          <w:tcPr>
            <w:tcW w:w="1200" w:type="dxa"/>
            <w:vMerge/>
            <w:tcBorders>
              <w:top w:val="nil"/>
              <w:left w:val="single" w:sz="4" w:space="0" w:color="auto"/>
              <w:bottom w:val="single" w:sz="4" w:space="0" w:color="auto"/>
              <w:right w:val="single" w:sz="8" w:space="0" w:color="auto"/>
            </w:tcBorders>
            <w:vAlign w:val="center"/>
          </w:tcPr>
          <w:p w:rsidR="00165B94" w:rsidRPr="005B7CB3" w:rsidRDefault="00165B94"/>
        </w:tc>
      </w:tr>
      <w:tr w:rsidR="00165B94" w:rsidRPr="005B7CB3">
        <w:trPr>
          <w:trHeight w:val="315"/>
        </w:trPr>
        <w:tc>
          <w:tcPr>
            <w:tcW w:w="3960" w:type="dxa"/>
            <w:vMerge/>
            <w:tcBorders>
              <w:top w:val="single" w:sz="8" w:space="0" w:color="auto"/>
              <w:left w:val="single" w:sz="8" w:space="0" w:color="auto"/>
              <w:bottom w:val="single" w:sz="4" w:space="0" w:color="auto"/>
              <w:right w:val="single" w:sz="4" w:space="0" w:color="auto"/>
            </w:tcBorders>
            <w:vAlign w:val="center"/>
          </w:tcPr>
          <w:p w:rsidR="00165B94" w:rsidRPr="005B7CB3" w:rsidRDefault="00165B94"/>
        </w:tc>
        <w:tc>
          <w:tcPr>
            <w:tcW w:w="1100" w:type="dxa"/>
            <w:vMerge/>
            <w:tcBorders>
              <w:top w:val="nil"/>
              <w:left w:val="single" w:sz="4" w:space="0" w:color="auto"/>
              <w:bottom w:val="single" w:sz="4" w:space="0" w:color="auto"/>
              <w:right w:val="single" w:sz="4" w:space="0" w:color="auto"/>
            </w:tcBorders>
            <w:vAlign w:val="center"/>
          </w:tcPr>
          <w:p w:rsidR="00165B94" w:rsidRPr="005B7CB3" w:rsidRDefault="00165B94"/>
        </w:tc>
        <w:tc>
          <w:tcPr>
            <w:tcW w:w="1160" w:type="dxa"/>
            <w:vMerge/>
            <w:tcBorders>
              <w:top w:val="nil"/>
              <w:left w:val="single" w:sz="4" w:space="0" w:color="auto"/>
              <w:bottom w:val="single" w:sz="4" w:space="0" w:color="auto"/>
              <w:right w:val="single" w:sz="4" w:space="0" w:color="auto"/>
            </w:tcBorders>
            <w:vAlign w:val="center"/>
          </w:tcPr>
          <w:p w:rsidR="00165B94" w:rsidRPr="005B7CB3" w:rsidRDefault="00165B94"/>
        </w:tc>
        <w:tc>
          <w:tcPr>
            <w:tcW w:w="1120" w:type="dxa"/>
            <w:vMerge/>
            <w:tcBorders>
              <w:top w:val="nil"/>
              <w:left w:val="single" w:sz="4" w:space="0" w:color="auto"/>
              <w:bottom w:val="single" w:sz="4" w:space="0" w:color="auto"/>
              <w:right w:val="single" w:sz="4" w:space="0" w:color="auto"/>
            </w:tcBorders>
            <w:shd w:val="clear" w:color="auto" w:fill="FBE4D5"/>
            <w:vAlign w:val="center"/>
          </w:tcPr>
          <w:p w:rsidR="00165B94" w:rsidRPr="005B7CB3" w:rsidRDefault="00165B94"/>
        </w:tc>
        <w:tc>
          <w:tcPr>
            <w:tcW w:w="1057" w:type="dxa"/>
            <w:vMerge/>
            <w:tcBorders>
              <w:top w:val="nil"/>
              <w:left w:val="single" w:sz="4" w:space="0" w:color="auto"/>
              <w:bottom w:val="single" w:sz="4" w:space="0" w:color="auto"/>
              <w:right w:val="single" w:sz="4" w:space="0" w:color="auto"/>
            </w:tcBorders>
            <w:shd w:val="clear" w:color="auto" w:fill="FBE4D5"/>
            <w:vAlign w:val="center"/>
          </w:tcPr>
          <w:p w:rsidR="00165B94" w:rsidRPr="005B7CB3" w:rsidRDefault="00165B94"/>
        </w:tc>
        <w:tc>
          <w:tcPr>
            <w:tcW w:w="1200" w:type="dxa"/>
            <w:vMerge/>
            <w:tcBorders>
              <w:top w:val="nil"/>
              <w:left w:val="single" w:sz="4" w:space="0" w:color="auto"/>
              <w:bottom w:val="single" w:sz="4" w:space="0" w:color="auto"/>
              <w:right w:val="single" w:sz="8" w:space="0" w:color="auto"/>
            </w:tcBorders>
            <w:vAlign w:val="center"/>
          </w:tcPr>
          <w:p w:rsidR="00165B94" w:rsidRPr="005B7CB3" w:rsidRDefault="00165B94"/>
        </w:tc>
      </w:tr>
      <w:tr w:rsidR="00165B94" w:rsidRPr="005B7CB3">
        <w:trPr>
          <w:trHeight w:val="315"/>
        </w:trPr>
        <w:tc>
          <w:tcPr>
            <w:tcW w:w="3960" w:type="dxa"/>
            <w:tcBorders>
              <w:top w:val="single" w:sz="8" w:space="0" w:color="auto"/>
              <w:left w:val="single" w:sz="8" w:space="0" w:color="auto"/>
              <w:bottom w:val="single" w:sz="4" w:space="0" w:color="auto"/>
              <w:right w:val="single" w:sz="4" w:space="0" w:color="auto"/>
            </w:tcBorders>
            <w:shd w:val="clear" w:color="000000" w:fill="FFFFFF"/>
            <w:noWrap/>
            <w:vAlign w:val="bottom"/>
          </w:tcPr>
          <w:p w:rsidR="00165B94" w:rsidRPr="005B7CB3" w:rsidRDefault="00165B94">
            <w:pPr>
              <w:rPr>
                <w:b/>
                <w:bCs/>
              </w:rPr>
            </w:pPr>
            <w:r w:rsidRPr="005B7CB3">
              <w:rPr>
                <w:b/>
                <w:bCs/>
                <w:sz w:val="22"/>
                <w:szCs w:val="22"/>
              </w:rPr>
              <w:t>Befektetett eszközök</w:t>
            </w:r>
          </w:p>
        </w:tc>
        <w:tc>
          <w:tcPr>
            <w:tcW w:w="1100" w:type="dxa"/>
            <w:tcBorders>
              <w:top w:val="single" w:sz="8" w:space="0" w:color="auto"/>
              <w:left w:val="single" w:sz="4" w:space="0" w:color="auto"/>
              <w:bottom w:val="single" w:sz="4" w:space="0" w:color="auto"/>
              <w:right w:val="single" w:sz="4" w:space="0" w:color="auto"/>
            </w:tcBorders>
            <w:noWrap/>
            <w:vAlign w:val="bottom"/>
          </w:tcPr>
          <w:p w:rsidR="00165B94" w:rsidRPr="005B7CB3" w:rsidRDefault="00165B94">
            <w:pPr>
              <w:jc w:val="right"/>
            </w:pPr>
            <w:r w:rsidRPr="005B7CB3">
              <w:rPr>
                <w:sz w:val="22"/>
                <w:szCs w:val="22"/>
              </w:rPr>
              <w:t>265 492</w:t>
            </w:r>
          </w:p>
        </w:tc>
        <w:tc>
          <w:tcPr>
            <w:tcW w:w="1160" w:type="dxa"/>
            <w:tcBorders>
              <w:top w:val="single" w:sz="8" w:space="0" w:color="auto"/>
              <w:left w:val="nil"/>
              <w:bottom w:val="single" w:sz="4" w:space="0" w:color="auto"/>
              <w:right w:val="nil"/>
            </w:tcBorders>
            <w:noWrap/>
            <w:vAlign w:val="bottom"/>
          </w:tcPr>
          <w:p w:rsidR="00165B94" w:rsidRPr="005B7CB3" w:rsidRDefault="00165B94">
            <w:pPr>
              <w:jc w:val="right"/>
              <w:rPr>
                <w:b/>
                <w:bCs/>
                <w:i/>
                <w:iCs/>
              </w:rPr>
            </w:pPr>
            <w:r w:rsidRPr="005B7CB3">
              <w:rPr>
                <w:b/>
                <w:bCs/>
                <w:i/>
                <w:iCs/>
                <w:sz w:val="22"/>
                <w:szCs w:val="22"/>
              </w:rPr>
              <w:t>84,51</w:t>
            </w:r>
          </w:p>
        </w:tc>
        <w:tc>
          <w:tcPr>
            <w:tcW w:w="1120" w:type="dxa"/>
            <w:tcBorders>
              <w:top w:val="single" w:sz="8" w:space="0" w:color="auto"/>
              <w:left w:val="single" w:sz="4" w:space="0" w:color="auto"/>
              <w:bottom w:val="single" w:sz="4" w:space="0" w:color="auto"/>
              <w:right w:val="single" w:sz="4" w:space="0" w:color="auto"/>
            </w:tcBorders>
            <w:shd w:val="clear" w:color="auto" w:fill="FBE4D5"/>
            <w:noWrap/>
            <w:vAlign w:val="bottom"/>
          </w:tcPr>
          <w:p w:rsidR="00165B94" w:rsidRPr="005B7CB3" w:rsidRDefault="00165B94">
            <w:pPr>
              <w:jc w:val="right"/>
            </w:pPr>
            <w:r w:rsidRPr="005B7CB3">
              <w:rPr>
                <w:sz w:val="22"/>
                <w:szCs w:val="22"/>
              </w:rPr>
              <w:t>239 107</w:t>
            </w:r>
          </w:p>
        </w:tc>
        <w:tc>
          <w:tcPr>
            <w:tcW w:w="1057" w:type="dxa"/>
            <w:tcBorders>
              <w:top w:val="single" w:sz="8" w:space="0" w:color="auto"/>
              <w:left w:val="nil"/>
              <w:bottom w:val="single" w:sz="4" w:space="0" w:color="auto"/>
              <w:right w:val="nil"/>
            </w:tcBorders>
            <w:shd w:val="clear" w:color="auto" w:fill="FBE4D5"/>
            <w:noWrap/>
            <w:vAlign w:val="bottom"/>
          </w:tcPr>
          <w:p w:rsidR="00165B94" w:rsidRPr="005B7CB3" w:rsidRDefault="00165B94">
            <w:pPr>
              <w:jc w:val="right"/>
              <w:rPr>
                <w:b/>
                <w:bCs/>
                <w:i/>
                <w:iCs/>
              </w:rPr>
            </w:pPr>
            <w:r w:rsidRPr="005B7CB3">
              <w:rPr>
                <w:b/>
                <w:bCs/>
                <w:i/>
                <w:iCs/>
                <w:sz w:val="22"/>
                <w:szCs w:val="22"/>
              </w:rPr>
              <w:t>84,63</w:t>
            </w:r>
          </w:p>
        </w:tc>
        <w:tc>
          <w:tcPr>
            <w:tcW w:w="1200" w:type="dxa"/>
            <w:tcBorders>
              <w:top w:val="single" w:sz="8" w:space="0" w:color="auto"/>
              <w:left w:val="single" w:sz="4" w:space="0" w:color="auto"/>
              <w:bottom w:val="single" w:sz="4" w:space="0" w:color="auto"/>
              <w:right w:val="single" w:sz="8" w:space="0" w:color="auto"/>
            </w:tcBorders>
            <w:noWrap/>
            <w:vAlign w:val="bottom"/>
          </w:tcPr>
          <w:p w:rsidR="00165B94" w:rsidRPr="005B7CB3" w:rsidRDefault="00165B94">
            <w:pPr>
              <w:jc w:val="right"/>
              <w:rPr>
                <w:b/>
                <w:bCs/>
                <w:i/>
                <w:iCs/>
              </w:rPr>
            </w:pPr>
            <w:r w:rsidRPr="005B7CB3">
              <w:rPr>
                <w:b/>
                <w:bCs/>
                <w:i/>
                <w:iCs/>
                <w:sz w:val="22"/>
                <w:szCs w:val="22"/>
              </w:rPr>
              <w:t>90,06</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Immateriális javak</w:t>
            </w:r>
          </w:p>
        </w:tc>
        <w:tc>
          <w:tcPr>
            <w:tcW w:w="1100" w:type="dxa"/>
            <w:tcBorders>
              <w:top w:val="nil"/>
              <w:left w:val="single" w:sz="4" w:space="0" w:color="auto"/>
              <w:bottom w:val="nil"/>
              <w:right w:val="single" w:sz="4" w:space="0" w:color="auto"/>
            </w:tcBorders>
            <w:noWrap/>
            <w:vAlign w:val="bottom"/>
          </w:tcPr>
          <w:p w:rsidR="00165B94" w:rsidRPr="005B7CB3" w:rsidRDefault="00165B94">
            <w:pPr>
              <w:jc w:val="right"/>
            </w:pPr>
            <w:r w:rsidRPr="005B7CB3">
              <w:rPr>
                <w:sz w:val="22"/>
                <w:szCs w:val="22"/>
              </w:rPr>
              <w:t>2 119</w:t>
            </w:r>
          </w:p>
        </w:tc>
        <w:tc>
          <w:tcPr>
            <w:tcW w:w="1160" w:type="dxa"/>
            <w:tcBorders>
              <w:top w:val="nil"/>
              <w:left w:val="nil"/>
              <w:bottom w:val="nil"/>
              <w:right w:val="nil"/>
            </w:tcBorders>
            <w:noWrap/>
            <w:vAlign w:val="bottom"/>
          </w:tcPr>
          <w:p w:rsidR="00165B94" w:rsidRPr="005B7CB3" w:rsidRDefault="00165B94">
            <w:pPr>
              <w:jc w:val="right"/>
              <w:rPr>
                <w:b/>
                <w:bCs/>
                <w:i/>
                <w:iCs/>
              </w:rPr>
            </w:pPr>
            <w:r w:rsidRPr="005B7CB3">
              <w:rPr>
                <w:b/>
                <w:bCs/>
                <w:i/>
                <w:iCs/>
                <w:sz w:val="22"/>
                <w:szCs w:val="22"/>
              </w:rPr>
              <w:t>0,67</w:t>
            </w: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pPr>
              <w:jc w:val="right"/>
            </w:pPr>
            <w:r w:rsidRPr="005B7CB3">
              <w:rPr>
                <w:sz w:val="22"/>
                <w:szCs w:val="22"/>
              </w:rPr>
              <w:t>2 098</w:t>
            </w:r>
          </w:p>
        </w:tc>
        <w:tc>
          <w:tcPr>
            <w:tcW w:w="1057" w:type="dxa"/>
            <w:tcBorders>
              <w:top w:val="nil"/>
              <w:left w:val="nil"/>
              <w:bottom w:val="nil"/>
              <w:right w:val="nil"/>
            </w:tcBorders>
            <w:shd w:val="clear" w:color="auto" w:fill="FBE4D5"/>
            <w:noWrap/>
            <w:vAlign w:val="bottom"/>
          </w:tcPr>
          <w:p w:rsidR="00165B94" w:rsidRPr="005B7CB3" w:rsidRDefault="00165B94">
            <w:pPr>
              <w:jc w:val="right"/>
              <w:rPr>
                <w:b/>
                <w:bCs/>
                <w:i/>
                <w:iCs/>
              </w:rPr>
            </w:pPr>
            <w:r w:rsidRPr="005B7CB3">
              <w:rPr>
                <w:b/>
                <w:bCs/>
                <w:i/>
                <w:iCs/>
                <w:sz w:val="22"/>
                <w:szCs w:val="22"/>
              </w:rPr>
              <w:t>0,74</w:t>
            </w:r>
          </w:p>
        </w:tc>
        <w:tc>
          <w:tcPr>
            <w:tcW w:w="1200" w:type="dxa"/>
            <w:tcBorders>
              <w:top w:val="nil"/>
              <w:left w:val="single" w:sz="4" w:space="0" w:color="auto"/>
              <w:bottom w:val="nil"/>
              <w:right w:val="single" w:sz="8" w:space="0" w:color="auto"/>
            </w:tcBorders>
            <w:noWrap/>
            <w:vAlign w:val="bottom"/>
          </w:tcPr>
          <w:p w:rsidR="00165B94" w:rsidRPr="005B7CB3" w:rsidRDefault="00165B94">
            <w:pPr>
              <w:jc w:val="right"/>
              <w:rPr>
                <w:b/>
                <w:bCs/>
                <w:i/>
                <w:iCs/>
              </w:rPr>
            </w:pPr>
            <w:r w:rsidRPr="005B7CB3">
              <w:rPr>
                <w:b/>
                <w:bCs/>
                <w:i/>
                <w:iCs/>
                <w:sz w:val="22"/>
                <w:szCs w:val="22"/>
              </w:rPr>
              <w:t>99,01</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Tárgyi eszközök</w:t>
            </w:r>
          </w:p>
        </w:tc>
        <w:tc>
          <w:tcPr>
            <w:tcW w:w="1100" w:type="dxa"/>
            <w:tcBorders>
              <w:top w:val="nil"/>
              <w:left w:val="single" w:sz="4" w:space="0" w:color="auto"/>
              <w:bottom w:val="nil"/>
              <w:right w:val="single" w:sz="4" w:space="0" w:color="auto"/>
            </w:tcBorders>
            <w:noWrap/>
            <w:vAlign w:val="bottom"/>
          </w:tcPr>
          <w:p w:rsidR="00165B94" w:rsidRPr="005B7CB3" w:rsidRDefault="00165B94">
            <w:pPr>
              <w:jc w:val="right"/>
            </w:pPr>
            <w:r w:rsidRPr="005B7CB3">
              <w:rPr>
                <w:sz w:val="22"/>
                <w:szCs w:val="22"/>
              </w:rPr>
              <w:t>262 383</w:t>
            </w:r>
          </w:p>
        </w:tc>
        <w:tc>
          <w:tcPr>
            <w:tcW w:w="1160" w:type="dxa"/>
            <w:tcBorders>
              <w:top w:val="nil"/>
              <w:left w:val="nil"/>
              <w:bottom w:val="nil"/>
              <w:right w:val="nil"/>
            </w:tcBorders>
            <w:noWrap/>
            <w:vAlign w:val="bottom"/>
          </w:tcPr>
          <w:p w:rsidR="00165B94" w:rsidRPr="005B7CB3" w:rsidRDefault="00165B94">
            <w:pPr>
              <w:jc w:val="right"/>
              <w:rPr>
                <w:b/>
                <w:bCs/>
                <w:i/>
                <w:iCs/>
              </w:rPr>
            </w:pPr>
            <w:r w:rsidRPr="005B7CB3">
              <w:rPr>
                <w:b/>
                <w:bCs/>
                <w:i/>
                <w:iCs/>
                <w:sz w:val="22"/>
                <w:szCs w:val="22"/>
              </w:rPr>
              <w:t>83,52</w:t>
            </w: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pPr>
              <w:jc w:val="right"/>
            </w:pPr>
            <w:r w:rsidRPr="005B7CB3">
              <w:rPr>
                <w:sz w:val="22"/>
                <w:szCs w:val="22"/>
              </w:rPr>
              <w:t>236 019</w:t>
            </w:r>
          </w:p>
        </w:tc>
        <w:tc>
          <w:tcPr>
            <w:tcW w:w="1057" w:type="dxa"/>
            <w:tcBorders>
              <w:top w:val="nil"/>
              <w:left w:val="nil"/>
              <w:bottom w:val="nil"/>
              <w:right w:val="nil"/>
            </w:tcBorders>
            <w:shd w:val="clear" w:color="auto" w:fill="FBE4D5"/>
            <w:noWrap/>
            <w:vAlign w:val="bottom"/>
          </w:tcPr>
          <w:p w:rsidR="00165B94" w:rsidRPr="005B7CB3" w:rsidRDefault="00165B94">
            <w:pPr>
              <w:jc w:val="right"/>
              <w:rPr>
                <w:b/>
                <w:bCs/>
                <w:i/>
                <w:iCs/>
              </w:rPr>
            </w:pPr>
            <w:r w:rsidRPr="005B7CB3">
              <w:rPr>
                <w:b/>
                <w:bCs/>
                <w:i/>
                <w:iCs/>
                <w:sz w:val="22"/>
                <w:szCs w:val="22"/>
              </w:rPr>
              <w:t>83,53</w:t>
            </w:r>
          </w:p>
        </w:tc>
        <w:tc>
          <w:tcPr>
            <w:tcW w:w="1200" w:type="dxa"/>
            <w:tcBorders>
              <w:top w:val="nil"/>
              <w:left w:val="single" w:sz="4" w:space="0" w:color="auto"/>
              <w:bottom w:val="nil"/>
              <w:right w:val="single" w:sz="8" w:space="0" w:color="auto"/>
            </w:tcBorders>
            <w:noWrap/>
            <w:vAlign w:val="bottom"/>
          </w:tcPr>
          <w:p w:rsidR="00165B94" w:rsidRPr="005B7CB3" w:rsidRDefault="00165B94">
            <w:pPr>
              <w:jc w:val="right"/>
              <w:rPr>
                <w:b/>
                <w:bCs/>
                <w:i/>
                <w:iCs/>
              </w:rPr>
            </w:pPr>
            <w:r w:rsidRPr="005B7CB3">
              <w:rPr>
                <w:b/>
                <w:bCs/>
                <w:i/>
                <w:iCs/>
                <w:sz w:val="22"/>
                <w:szCs w:val="22"/>
              </w:rPr>
              <w:t>89,95</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Befektetett pénzügyi eszközök</w:t>
            </w:r>
          </w:p>
        </w:tc>
        <w:tc>
          <w:tcPr>
            <w:tcW w:w="1100" w:type="dxa"/>
            <w:tcBorders>
              <w:top w:val="nil"/>
              <w:left w:val="single" w:sz="4" w:space="0" w:color="auto"/>
              <w:bottom w:val="nil"/>
              <w:right w:val="single" w:sz="4" w:space="0" w:color="auto"/>
            </w:tcBorders>
            <w:noWrap/>
            <w:vAlign w:val="bottom"/>
          </w:tcPr>
          <w:p w:rsidR="00165B94" w:rsidRPr="005B7CB3" w:rsidRDefault="00165B94">
            <w:pPr>
              <w:jc w:val="right"/>
            </w:pPr>
            <w:r w:rsidRPr="005B7CB3">
              <w:rPr>
                <w:sz w:val="22"/>
                <w:szCs w:val="22"/>
              </w:rPr>
              <w:t>990</w:t>
            </w:r>
          </w:p>
        </w:tc>
        <w:tc>
          <w:tcPr>
            <w:tcW w:w="1160" w:type="dxa"/>
            <w:tcBorders>
              <w:top w:val="nil"/>
              <w:left w:val="nil"/>
              <w:bottom w:val="nil"/>
              <w:right w:val="nil"/>
            </w:tcBorders>
            <w:noWrap/>
            <w:vAlign w:val="bottom"/>
          </w:tcPr>
          <w:p w:rsidR="00165B94" w:rsidRPr="005B7CB3" w:rsidRDefault="00165B94">
            <w:pPr>
              <w:jc w:val="right"/>
              <w:rPr>
                <w:b/>
                <w:bCs/>
                <w:i/>
                <w:iCs/>
              </w:rPr>
            </w:pPr>
            <w:r w:rsidRPr="005B7CB3">
              <w:rPr>
                <w:b/>
                <w:bCs/>
                <w:i/>
                <w:iCs/>
                <w:sz w:val="22"/>
                <w:szCs w:val="22"/>
              </w:rPr>
              <w:t>0,32</w:t>
            </w: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pPr>
              <w:jc w:val="right"/>
            </w:pPr>
            <w:r w:rsidRPr="005B7CB3">
              <w:rPr>
                <w:sz w:val="22"/>
                <w:szCs w:val="22"/>
              </w:rPr>
              <w:t>990</w:t>
            </w:r>
          </w:p>
        </w:tc>
        <w:tc>
          <w:tcPr>
            <w:tcW w:w="1057" w:type="dxa"/>
            <w:tcBorders>
              <w:top w:val="nil"/>
              <w:left w:val="nil"/>
              <w:bottom w:val="nil"/>
              <w:right w:val="nil"/>
            </w:tcBorders>
            <w:shd w:val="clear" w:color="auto" w:fill="FBE4D5"/>
            <w:noWrap/>
            <w:vAlign w:val="bottom"/>
          </w:tcPr>
          <w:p w:rsidR="00165B94" w:rsidRPr="005B7CB3" w:rsidRDefault="00165B94">
            <w:pPr>
              <w:jc w:val="right"/>
              <w:rPr>
                <w:b/>
                <w:bCs/>
                <w:i/>
                <w:iCs/>
              </w:rPr>
            </w:pPr>
            <w:r w:rsidRPr="005B7CB3">
              <w:rPr>
                <w:b/>
                <w:bCs/>
                <w:i/>
                <w:iCs/>
                <w:sz w:val="22"/>
                <w:szCs w:val="22"/>
              </w:rPr>
              <w:t>0,35</w:t>
            </w:r>
          </w:p>
        </w:tc>
        <w:tc>
          <w:tcPr>
            <w:tcW w:w="1200" w:type="dxa"/>
            <w:tcBorders>
              <w:top w:val="nil"/>
              <w:left w:val="single" w:sz="4" w:space="0" w:color="auto"/>
              <w:bottom w:val="nil"/>
              <w:right w:val="single" w:sz="8" w:space="0" w:color="auto"/>
            </w:tcBorders>
            <w:noWrap/>
            <w:vAlign w:val="bottom"/>
          </w:tcPr>
          <w:p w:rsidR="00165B94" w:rsidRPr="005B7CB3" w:rsidRDefault="00165B94">
            <w:pPr>
              <w:jc w:val="right"/>
              <w:rPr>
                <w:b/>
                <w:bCs/>
                <w:i/>
                <w:iCs/>
              </w:rPr>
            </w:pPr>
            <w:r w:rsidRPr="005B7CB3">
              <w:rPr>
                <w:b/>
                <w:bCs/>
                <w:i/>
                <w:iCs/>
                <w:sz w:val="22"/>
                <w:szCs w:val="22"/>
              </w:rPr>
              <w:t>100,00</w:t>
            </w:r>
          </w:p>
        </w:tc>
      </w:tr>
      <w:tr w:rsidR="00165B94" w:rsidRPr="005B7CB3">
        <w:trPr>
          <w:trHeight w:val="315"/>
        </w:trPr>
        <w:tc>
          <w:tcPr>
            <w:tcW w:w="3960" w:type="dxa"/>
            <w:tcBorders>
              <w:top w:val="single" w:sz="4" w:space="0" w:color="auto"/>
              <w:left w:val="single" w:sz="8" w:space="0" w:color="auto"/>
              <w:bottom w:val="single" w:sz="4" w:space="0" w:color="auto"/>
              <w:right w:val="single" w:sz="4" w:space="0" w:color="auto"/>
            </w:tcBorders>
            <w:shd w:val="clear" w:color="000000" w:fill="FFFFFF"/>
            <w:noWrap/>
            <w:vAlign w:val="bottom"/>
          </w:tcPr>
          <w:p w:rsidR="00165B94" w:rsidRPr="005B7CB3" w:rsidRDefault="00165B94">
            <w:pPr>
              <w:rPr>
                <w:b/>
                <w:bCs/>
              </w:rPr>
            </w:pPr>
            <w:r w:rsidRPr="005B7CB3">
              <w:rPr>
                <w:b/>
                <w:bCs/>
                <w:sz w:val="22"/>
                <w:szCs w:val="22"/>
              </w:rPr>
              <w:t>Forgóeszközök</w:t>
            </w:r>
          </w:p>
        </w:tc>
        <w:tc>
          <w:tcPr>
            <w:tcW w:w="1100" w:type="dxa"/>
            <w:tcBorders>
              <w:top w:val="single" w:sz="4" w:space="0" w:color="auto"/>
              <w:left w:val="single" w:sz="4" w:space="0" w:color="auto"/>
              <w:bottom w:val="single" w:sz="4" w:space="0" w:color="auto"/>
              <w:right w:val="single" w:sz="4" w:space="0" w:color="auto"/>
            </w:tcBorders>
            <w:noWrap/>
            <w:vAlign w:val="bottom"/>
          </w:tcPr>
          <w:p w:rsidR="00165B94" w:rsidRPr="005B7CB3" w:rsidRDefault="00165B94">
            <w:pPr>
              <w:jc w:val="right"/>
            </w:pPr>
            <w:r w:rsidRPr="005B7CB3">
              <w:rPr>
                <w:sz w:val="22"/>
                <w:szCs w:val="22"/>
              </w:rPr>
              <w:t>41 459</w:t>
            </w:r>
          </w:p>
        </w:tc>
        <w:tc>
          <w:tcPr>
            <w:tcW w:w="1160" w:type="dxa"/>
            <w:tcBorders>
              <w:top w:val="single" w:sz="4" w:space="0" w:color="auto"/>
              <w:left w:val="nil"/>
              <w:bottom w:val="single" w:sz="4" w:space="0" w:color="auto"/>
              <w:right w:val="nil"/>
            </w:tcBorders>
            <w:noWrap/>
            <w:vAlign w:val="bottom"/>
          </w:tcPr>
          <w:p w:rsidR="00165B94" w:rsidRPr="005B7CB3" w:rsidRDefault="00165B94">
            <w:pPr>
              <w:jc w:val="right"/>
              <w:rPr>
                <w:b/>
                <w:bCs/>
                <w:i/>
                <w:iCs/>
              </w:rPr>
            </w:pPr>
            <w:r w:rsidRPr="005B7CB3">
              <w:rPr>
                <w:b/>
                <w:bCs/>
                <w:i/>
                <w:iCs/>
                <w:sz w:val="22"/>
                <w:szCs w:val="22"/>
              </w:rPr>
              <w:t>13,20</w:t>
            </w:r>
          </w:p>
        </w:tc>
        <w:tc>
          <w:tcPr>
            <w:tcW w:w="1120" w:type="dxa"/>
            <w:tcBorders>
              <w:top w:val="single" w:sz="4" w:space="0" w:color="auto"/>
              <w:left w:val="single" w:sz="4" w:space="0" w:color="auto"/>
              <w:bottom w:val="single" w:sz="4" w:space="0" w:color="auto"/>
              <w:right w:val="single" w:sz="4" w:space="0" w:color="auto"/>
            </w:tcBorders>
            <w:shd w:val="clear" w:color="auto" w:fill="FBE4D5"/>
            <w:noWrap/>
            <w:vAlign w:val="bottom"/>
          </w:tcPr>
          <w:p w:rsidR="00165B94" w:rsidRPr="005B7CB3" w:rsidRDefault="00165B94" w:rsidP="009C28AF">
            <w:pPr>
              <w:jc w:val="right"/>
            </w:pPr>
            <w:r w:rsidRPr="005B7CB3">
              <w:rPr>
                <w:sz w:val="22"/>
                <w:szCs w:val="22"/>
              </w:rPr>
              <w:t>43 20</w:t>
            </w:r>
            <w:r>
              <w:rPr>
                <w:sz w:val="22"/>
                <w:szCs w:val="22"/>
              </w:rPr>
              <w:t>0</w:t>
            </w:r>
          </w:p>
        </w:tc>
        <w:tc>
          <w:tcPr>
            <w:tcW w:w="1057" w:type="dxa"/>
            <w:tcBorders>
              <w:top w:val="single" w:sz="4" w:space="0" w:color="auto"/>
              <w:left w:val="nil"/>
              <w:bottom w:val="single" w:sz="4" w:space="0" w:color="auto"/>
              <w:right w:val="nil"/>
            </w:tcBorders>
            <w:shd w:val="clear" w:color="auto" w:fill="FBE4D5"/>
            <w:noWrap/>
            <w:vAlign w:val="bottom"/>
          </w:tcPr>
          <w:p w:rsidR="00165B94" w:rsidRPr="005B7CB3" w:rsidRDefault="00165B94">
            <w:pPr>
              <w:jc w:val="right"/>
              <w:rPr>
                <w:b/>
                <w:bCs/>
                <w:i/>
                <w:iCs/>
              </w:rPr>
            </w:pPr>
            <w:r w:rsidRPr="005B7CB3">
              <w:rPr>
                <w:b/>
                <w:bCs/>
                <w:i/>
                <w:iCs/>
                <w:sz w:val="22"/>
                <w:szCs w:val="22"/>
              </w:rPr>
              <w:t>15,29</w:t>
            </w:r>
          </w:p>
        </w:tc>
        <w:tc>
          <w:tcPr>
            <w:tcW w:w="1200" w:type="dxa"/>
            <w:tcBorders>
              <w:top w:val="single" w:sz="4" w:space="0" w:color="auto"/>
              <w:left w:val="single" w:sz="4" w:space="0" w:color="auto"/>
              <w:bottom w:val="single" w:sz="4" w:space="0" w:color="auto"/>
              <w:right w:val="single" w:sz="8" w:space="0" w:color="auto"/>
            </w:tcBorders>
            <w:noWrap/>
            <w:vAlign w:val="bottom"/>
          </w:tcPr>
          <w:p w:rsidR="00165B94" w:rsidRPr="005B7CB3" w:rsidRDefault="00165B94">
            <w:pPr>
              <w:jc w:val="right"/>
              <w:rPr>
                <w:b/>
                <w:bCs/>
                <w:i/>
                <w:iCs/>
              </w:rPr>
            </w:pPr>
            <w:r w:rsidRPr="005B7CB3">
              <w:rPr>
                <w:b/>
                <w:bCs/>
                <w:i/>
                <w:iCs/>
                <w:sz w:val="22"/>
                <w:szCs w:val="22"/>
              </w:rPr>
              <w:t>104,20</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Készletek</w:t>
            </w:r>
          </w:p>
        </w:tc>
        <w:tc>
          <w:tcPr>
            <w:tcW w:w="1100" w:type="dxa"/>
            <w:tcBorders>
              <w:top w:val="nil"/>
              <w:left w:val="single" w:sz="4" w:space="0" w:color="auto"/>
              <w:bottom w:val="nil"/>
              <w:right w:val="single" w:sz="4" w:space="0" w:color="auto"/>
            </w:tcBorders>
            <w:noWrap/>
            <w:vAlign w:val="bottom"/>
          </w:tcPr>
          <w:p w:rsidR="00165B94" w:rsidRPr="005B7CB3" w:rsidRDefault="00165B94">
            <w:pPr>
              <w:jc w:val="right"/>
            </w:pPr>
            <w:r w:rsidRPr="005B7CB3">
              <w:rPr>
                <w:sz w:val="22"/>
                <w:szCs w:val="22"/>
              </w:rPr>
              <w:t>181</w:t>
            </w:r>
          </w:p>
        </w:tc>
        <w:tc>
          <w:tcPr>
            <w:tcW w:w="1160" w:type="dxa"/>
            <w:tcBorders>
              <w:top w:val="nil"/>
              <w:left w:val="nil"/>
              <w:bottom w:val="nil"/>
              <w:right w:val="nil"/>
            </w:tcBorders>
            <w:noWrap/>
            <w:vAlign w:val="bottom"/>
          </w:tcPr>
          <w:p w:rsidR="00165B94" w:rsidRPr="005B7CB3" w:rsidRDefault="00165B94">
            <w:pPr>
              <w:jc w:val="right"/>
              <w:rPr>
                <w:b/>
                <w:bCs/>
                <w:i/>
                <w:iCs/>
              </w:rPr>
            </w:pPr>
            <w:r w:rsidRPr="005B7CB3">
              <w:rPr>
                <w:b/>
                <w:bCs/>
                <w:i/>
                <w:iCs/>
                <w:sz w:val="22"/>
                <w:szCs w:val="22"/>
              </w:rPr>
              <w:t>0,06</w:t>
            </w: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pPr>
              <w:jc w:val="right"/>
            </w:pPr>
            <w:r w:rsidRPr="005B7CB3">
              <w:rPr>
                <w:sz w:val="22"/>
                <w:szCs w:val="22"/>
              </w:rPr>
              <w:t>103</w:t>
            </w:r>
          </w:p>
        </w:tc>
        <w:tc>
          <w:tcPr>
            <w:tcW w:w="1057" w:type="dxa"/>
            <w:tcBorders>
              <w:top w:val="nil"/>
              <w:left w:val="nil"/>
              <w:bottom w:val="nil"/>
              <w:right w:val="nil"/>
            </w:tcBorders>
            <w:shd w:val="clear" w:color="auto" w:fill="FBE4D5"/>
            <w:noWrap/>
            <w:vAlign w:val="bottom"/>
          </w:tcPr>
          <w:p w:rsidR="00165B94" w:rsidRPr="005B7CB3" w:rsidRDefault="00165B94">
            <w:pPr>
              <w:jc w:val="right"/>
              <w:rPr>
                <w:b/>
                <w:bCs/>
                <w:i/>
                <w:iCs/>
              </w:rPr>
            </w:pPr>
            <w:r w:rsidRPr="005B7CB3">
              <w:rPr>
                <w:b/>
                <w:bCs/>
                <w:i/>
                <w:iCs/>
                <w:sz w:val="22"/>
                <w:szCs w:val="22"/>
              </w:rPr>
              <w:t>0,04</w:t>
            </w:r>
          </w:p>
        </w:tc>
        <w:tc>
          <w:tcPr>
            <w:tcW w:w="1200" w:type="dxa"/>
            <w:tcBorders>
              <w:top w:val="nil"/>
              <w:left w:val="single" w:sz="4" w:space="0" w:color="auto"/>
              <w:bottom w:val="nil"/>
              <w:right w:val="single" w:sz="8" w:space="0" w:color="auto"/>
            </w:tcBorders>
            <w:noWrap/>
            <w:vAlign w:val="bottom"/>
          </w:tcPr>
          <w:p w:rsidR="00165B94" w:rsidRPr="005B7CB3" w:rsidRDefault="00165B94">
            <w:pPr>
              <w:jc w:val="right"/>
              <w:rPr>
                <w:b/>
                <w:bCs/>
                <w:i/>
                <w:iCs/>
              </w:rPr>
            </w:pPr>
            <w:r w:rsidRPr="005B7CB3">
              <w:rPr>
                <w:b/>
                <w:bCs/>
                <w:i/>
                <w:iCs/>
                <w:sz w:val="22"/>
                <w:szCs w:val="22"/>
              </w:rPr>
              <w:t>56,91</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Követelések</w:t>
            </w:r>
          </w:p>
        </w:tc>
        <w:tc>
          <w:tcPr>
            <w:tcW w:w="1100" w:type="dxa"/>
            <w:tcBorders>
              <w:top w:val="nil"/>
              <w:left w:val="single" w:sz="4" w:space="0" w:color="auto"/>
              <w:bottom w:val="nil"/>
              <w:right w:val="single" w:sz="4" w:space="0" w:color="auto"/>
            </w:tcBorders>
            <w:noWrap/>
            <w:vAlign w:val="bottom"/>
          </w:tcPr>
          <w:p w:rsidR="00165B94" w:rsidRPr="005B7CB3" w:rsidRDefault="00165B94">
            <w:pPr>
              <w:jc w:val="right"/>
            </w:pPr>
            <w:r w:rsidRPr="005B7CB3">
              <w:rPr>
                <w:sz w:val="22"/>
                <w:szCs w:val="22"/>
              </w:rPr>
              <w:t>31 196</w:t>
            </w:r>
          </w:p>
        </w:tc>
        <w:tc>
          <w:tcPr>
            <w:tcW w:w="1160" w:type="dxa"/>
            <w:tcBorders>
              <w:top w:val="nil"/>
              <w:left w:val="nil"/>
              <w:bottom w:val="nil"/>
              <w:right w:val="nil"/>
            </w:tcBorders>
            <w:noWrap/>
            <w:vAlign w:val="bottom"/>
          </w:tcPr>
          <w:p w:rsidR="00165B94" w:rsidRPr="005B7CB3" w:rsidRDefault="00165B94">
            <w:pPr>
              <w:jc w:val="right"/>
              <w:rPr>
                <w:b/>
                <w:bCs/>
                <w:i/>
                <w:iCs/>
              </w:rPr>
            </w:pPr>
            <w:r w:rsidRPr="005B7CB3">
              <w:rPr>
                <w:b/>
                <w:bCs/>
                <w:i/>
                <w:iCs/>
                <w:sz w:val="22"/>
                <w:szCs w:val="22"/>
              </w:rPr>
              <w:t>9,93</w:t>
            </w: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pPr>
              <w:jc w:val="right"/>
            </w:pPr>
            <w:r w:rsidRPr="005B7CB3">
              <w:rPr>
                <w:sz w:val="22"/>
                <w:szCs w:val="22"/>
              </w:rPr>
              <w:t>28 433</w:t>
            </w:r>
          </w:p>
        </w:tc>
        <w:tc>
          <w:tcPr>
            <w:tcW w:w="1057" w:type="dxa"/>
            <w:tcBorders>
              <w:top w:val="nil"/>
              <w:left w:val="nil"/>
              <w:bottom w:val="nil"/>
              <w:right w:val="nil"/>
            </w:tcBorders>
            <w:shd w:val="clear" w:color="auto" w:fill="FBE4D5"/>
            <w:noWrap/>
            <w:vAlign w:val="bottom"/>
          </w:tcPr>
          <w:p w:rsidR="00165B94" w:rsidRPr="005B7CB3" w:rsidRDefault="00165B94">
            <w:pPr>
              <w:jc w:val="right"/>
              <w:rPr>
                <w:b/>
                <w:bCs/>
                <w:i/>
                <w:iCs/>
              </w:rPr>
            </w:pPr>
            <w:r w:rsidRPr="005B7CB3">
              <w:rPr>
                <w:b/>
                <w:bCs/>
                <w:i/>
                <w:iCs/>
                <w:sz w:val="22"/>
                <w:szCs w:val="22"/>
              </w:rPr>
              <w:t>10,06</w:t>
            </w:r>
          </w:p>
        </w:tc>
        <w:tc>
          <w:tcPr>
            <w:tcW w:w="1200" w:type="dxa"/>
            <w:tcBorders>
              <w:top w:val="nil"/>
              <w:left w:val="single" w:sz="4" w:space="0" w:color="auto"/>
              <w:bottom w:val="nil"/>
              <w:right w:val="single" w:sz="8" w:space="0" w:color="auto"/>
            </w:tcBorders>
            <w:noWrap/>
            <w:vAlign w:val="bottom"/>
          </w:tcPr>
          <w:p w:rsidR="00165B94" w:rsidRPr="005B7CB3" w:rsidRDefault="00165B94">
            <w:pPr>
              <w:jc w:val="right"/>
              <w:rPr>
                <w:b/>
                <w:bCs/>
                <w:i/>
                <w:iCs/>
              </w:rPr>
            </w:pPr>
            <w:r w:rsidRPr="005B7CB3">
              <w:rPr>
                <w:b/>
                <w:bCs/>
                <w:i/>
                <w:iCs/>
                <w:sz w:val="22"/>
                <w:szCs w:val="22"/>
              </w:rPr>
              <w:t>91,14</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Értékpapírok</w:t>
            </w:r>
          </w:p>
        </w:tc>
        <w:tc>
          <w:tcPr>
            <w:tcW w:w="1100" w:type="dxa"/>
            <w:tcBorders>
              <w:top w:val="nil"/>
              <w:left w:val="single" w:sz="4" w:space="0" w:color="auto"/>
              <w:bottom w:val="nil"/>
              <w:right w:val="single" w:sz="4" w:space="0" w:color="auto"/>
            </w:tcBorders>
            <w:noWrap/>
            <w:vAlign w:val="bottom"/>
          </w:tcPr>
          <w:p w:rsidR="00165B94" w:rsidRPr="005B7CB3" w:rsidRDefault="00165B94">
            <w:r w:rsidRPr="005B7CB3">
              <w:rPr>
                <w:sz w:val="22"/>
                <w:szCs w:val="22"/>
              </w:rPr>
              <w:t> </w:t>
            </w:r>
          </w:p>
        </w:tc>
        <w:tc>
          <w:tcPr>
            <w:tcW w:w="1160" w:type="dxa"/>
            <w:tcBorders>
              <w:top w:val="nil"/>
              <w:left w:val="nil"/>
              <w:bottom w:val="nil"/>
              <w:right w:val="nil"/>
            </w:tcBorders>
            <w:noWrap/>
            <w:vAlign w:val="bottom"/>
          </w:tcPr>
          <w:p w:rsidR="00165B94" w:rsidRPr="005B7CB3" w:rsidRDefault="00165B94">
            <w:pPr>
              <w:rPr>
                <w:b/>
                <w:bCs/>
                <w:i/>
                <w:iCs/>
              </w:rPr>
            </w:pP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r w:rsidRPr="005B7CB3">
              <w:rPr>
                <w:sz w:val="22"/>
                <w:szCs w:val="22"/>
              </w:rPr>
              <w:t> </w:t>
            </w:r>
          </w:p>
        </w:tc>
        <w:tc>
          <w:tcPr>
            <w:tcW w:w="1057" w:type="dxa"/>
            <w:tcBorders>
              <w:top w:val="nil"/>
              <w:left w:val="nil"/>
              <w:bottom w:val="nil"/>
              <w:right w:val="nil"/>
            </w:tcBorders>
            <w:shd w:val="clear" w:color="auto" w:fill="FBE4D5"/>
            <w:noWrap/>
            <w:vAlign w:val="bottom"/>
          </w:tcPr>
          <w:p w:rsidR="00165B94" w:rsidRPr="005B7CB3" w:rsidRDefault="00165B94">
            <w:pPr>
              <w:rPr>
                <w:b/>
                <w:bCs/>
                <w:i/>
                <w:iCs/>
              </w:rPr>
            </w:pPr>
          </w:p>
        </w:tc>
        <w:tc>
          <w:tcPr>
            <w:tcW w:w="1200" w:type="dxa"/>
            <w:tcBorders>
              <w:top w:val="nil"/>
              <w:left w:val="single" w:sz="4" w:space="0" w:color="auto"/>
              <w:bottom w:val="nil"/>
              <w:right w:val="single" w:sz="8" w:space="0" w:color="auto"/>
            </w:tcBorders>
            <w:noWrap/>
            <w:vAlign w:val="bottom"/>
          </w:tcPr>
          <w:p w:rsidR="00165B94" w:rsidRPr="005B7CB3" w:rsidRDefault="00165B94">
            <w:pPr>
              <w:rPr>
                <w:b/>
                <w:bCs/>
                <w:i/>
                <w:iCs/>
              </w:rPr>
            </w:pPr>
            <w:r w:rsidRPr="005B7CB3">
              <w:rPr>
                <w:b/>
                <w:bCs/>
                <w:i/>
                <w:iCs/>
                <w:sz w:val="22"/>
                <w:szCs w:val="22"/>
              </w:rPr>
              <w:t> </w:t>
            </w:r>
          </w:p>
        </w:tc>
      </w:tr>
      <w:tr w:rsidR="00165B94" w:rsidRPr="005B7CB3">
        <w:trPr>
          <w:trHeight w:val="300"/>
        </w:trPr>
        <w:tc>
          <w:tcPr>
            <w:tcW w:w="3960" w:type="dxa"/>
            <w:tcBorders>
              <w:top w:val="nil"/>
              <w:left w:val="single" w:sz="8" w:space="0" w:color="auto"/>
              <w:bottom w:val="nil"/>
              <w:right w:val="nil"/>
            </w:tcBorders>
            <w:noWrap/>
            <w:vAlign w:val="bottom"/>
          </w:tcPr>
          <w:p w:rsidR="00165B94" w:rsidRPr="005B7CB3" w:rsidRDefault="00165B94">
            <w:r w:rsidRPr="005B7CB3">
              <w:rPr>
                <w:sz w:val="22"/>
                <w:szCs w:val="22"/>
              </w:rPr>
              <w:t>Pénzeszközök</w:t>
            </w:r>
          </w:p>
        </w:tc>
        <w:tc>
          <w:tcPr>
            <w:tcW w:w="1100" w:type="dxa"/>
            <w:tcBorders>
              <w:top w:val="nil"/>
              <w:left w:val="single" w:sz="4" w:space="0" w:color="auto"/>
              <w:bottom w:val="nil"/>
              <w:right w:val="single" w:sz="4" w:space="0" w:color="auto"/>
            </w:tcBorders>
            <w:noWrap/>
            <w:vAlign w:val="bottom"/>
          </w:tcPr>
          <w:p w:rsidR="00165B94" w:rsidRPr="005B7CB3" w:rsidRDefault="00165B94">
            <w:pPr>
              <w:jc w:val="right"/>
            </w:pPr>
            <w:r w:rsidRPr="005B7CB3">
              <w:rPr>
                <w:sz w:val="22"/>
                <w:szCs w:val="22"/>
              </w:rPr>
              <w:t>10 082</w:t>
            </w:r>
          </w:p>
        </w:tc>
        <w:tc>
          <w:tcPr>
            <w:tcW w:w="1160" w:type="dxa"/>
            <w:tcBorders>
              <w:top w:val="nil"/>
              <w:left w:val="nil"/>
              <w:bottom w:val="nil"/>
              <w:right w:val="nil"/>
            </w:tcBorders>
            <w:noWrap/>
            <w:vAlign w:val="bottom"/>
          </w:tcPr>
          <w:p w:rsidR="00165B94" w:rsidRPr="005B7CB3" w:rsidRDefault="00165B94">
            <w:pPr>
              <w:jc w:val="right"/>
              <w:rPr>
                <w:b/>
                <w:bCs/>
                <w:i/>
                <w:iCs/>
              </w:rPr>
            </w:pPr>
            <w:r w:rsidRPr="005B7CB3">
              <w:rPr>
                <w:b/>
                <w:bCs/>
                <w:i/>
                <w:iCs/>
                <w:sz w:val="22"/>
                <w:szCs w:val="22"/>
              </w:rPr>
              <w:t>3,21</w:t>
            </w:r>
          </w:p>
        </w:tc>
        <w:tc>
          <w:tcPr>
            <w:tcW w:w="1120" w:type="dxa"/>
            <w:tcBorders>
              <w:top w:val="nil"/>
              <w:left w:val="single" w:sz="4" w:space="0" w:color="auto"/>
              <w:bottom w:val="nil"/>
              <w:right w:val="single" w:sz="4" w:space="0" w:color="auto"/>
            </w:tcBorders>
            <w:shd w:val="clear" w:color="auto" w:fill="FBE4D5"/>
            <w:noWrap/>
            <w:vAlign w:val="bottom"/>
          </w:tcPr>
          <w:p w:rsidR="00165B94" w:rsidRPr="005B7CB3" w:rsidRDefault="00165B94">
            <w:pPr>
              <w:jc w:val="right"/>
            </w:pPr>
            <w:r w:rsidRPr="005B7CB3">
              <w:rPr>
                <w:sz w:val="22"/>
                <w:szCs w:val="22"/>
              </w:rPr>
              <w:t>14 665</w:t>
            </w:r>
          </w:p>
        </w:tc>
        <w:tc>
          <w:tcPr>
            <w:tcW w:w="1057" w:type="dxa"/>
            <w:tcBorders>
              <w:top w:val="nil"/>
              <w:left w:val="nil"/>
              <w:bottom w:val="nil"/>
              <w:right w:val="nil"/>
            </w:tcBorders>
            <w:shd w:val="clear" w:color="auto" w:fill="FBE4D5"/>
            <w:noWrap/>
            <w:vAlign w:val="bottom"/>
          </w:tcPr>
          <w:p w:rsidR="00165B94" w:rsidRPr="005B7CB3" w:rsidRDefault="00165B94">
            <w:pPr>
              <w:jc w:val="right"/>
              <w:rPr>
                <w:b/>
                <w:bCs/>
                <w:i/>
                <w:iCs/>
              </w:rPr>
            </w:pPr>
            <w:r w:rsidRPr="005B7CB3">
              <w:rPr>
                <w:b/>
                <w:bCs/>
                <w:i/>
                <w:iCs/>
                <w:sz w:val="22"/>
                <w:szCs w:val="22"/>
              </w:rPr>
              <w:t>5,19</w:t>
            </w:r>
          </w:p>
        </w:tc>
        <w:tc>
          <w:tcPr>
            <w:tcW w:w="1200" w:type="dxa"/>
            <w:tcBorders>
              <w:top w:val="nil"/>
              <w:left w:val="single" w:sz="4" w:space="0" w:color="auto"/>
              <w:bottom w:val="nil"/>
              <w:right w:val="single" w:sz="8" w:space="0" w:color="auto"/>
            </w:tcBorders>
            <w:noWrap/>
            <w:vAlign w:val="bottom"/>
          </w:tcPr>
          <w:p w:rsidR="00165B94" w:rsidRPr="005B7CB3" w:rsidRDefault="00165B94">
            <w:pPr>
              <w:jc w:val="right"/>
              <w:rPr>
                <w:b/>
                <w:bCs/>
                <w:i/>
                <w:iCs/>
              </w:rPr>
            </w:pPr>
            <w:r w:rsidRPr="005B7CB3">
              <w:rPr>
                <w:b/>
                <w:bCs/>
                <w:i/>
                <w:iCs/>
                <w:sz w:val="22"/>
                <w:szCs w:val="22"/>
              </w:rPr>
              <w:t>145,46</w:t>
            </w:r>
          </w:p>
        </w:tc>
      </w:tr>
      <w:tr w:rsidR="00165B94" w:rsidRPr="005B7CB3">
        <w:trPr>
          <w:trHeight w:val="315"/>
        </w:trPr>
        <w:tc>
          <w:tcPr>
            <w:tcW w:w="3960" w:type="dxa"/>
            <w:tcBorders>
              <w:top w:val="single" w:sz="4" w:space="0" w:color="auto"/>
              <w:left w:val="single" w:sz="8" w:space="0" w:color="auto"/>
              <w:bottom w:val="single" w:sz="4" w:space="0" w:color="auto"/>
              <w:right w:val="single" w:sz="4" w:space="0" w:color="auto"/>
            </w:tcBorders>
            <w:noWrap/>
            <w:vAlign w:val="bottom"/>
          </w:tcPr>
          <w:p w:rsidR="00165B94" w:rsidRPr="005B7CB3" w:rsidRDefault="00165B94">
            <w:pPr>
              <w:rPr>
                <w:b/>
                <w:bCs/>
              </w:rPr>
            </w:pPr>
            <w:r w:rsidRPr="005B7CB3">
              <w:rPr>
                <w:b/>
                <w:bCs/>
                <w:sz w:val="22"/>
                <w:szCs w:val="22"/>
              </w:rPr>
              <w:t>Aktív időbeli elhatárolások</w:t>
            </w:r>
          </w:p>
        </w:tc>
        <w:tc>
          <w:tcPr>
            <w:tcW w:w="1100" w:type="dxa"/>
            <w:tcBorders>
              <w:top w:val="single" w:sz="4" w:space="0" w:color="auto"/>
              <w:left w:val="single" w:sz="4" w:space="0" w:color="auto"/>
              <w:bottom w:val="single" w:sz="4" w:space="0" w:color="auto"/>
              <w:right w:val="single" w:sz="4" w:space="0" w:color="auto"/>
            </w:tcBorders>
            <w:noWrap/>
            <w:vAlign w:val="bottom"/>
          </w:tcPr>
          <w:p w:rsidR="00165B94" w:rsidRPr="005B7CB3" w:rsidRDefault="00165B94">
            <w:pPr>
              <w:jc w:val="right"/>
            </w:pPr>
            <w:r w:rsidRPr="005B7CB3">
              <w:rPr>
                <w:sz w:val="22"/>
                <w:szCs w:val="22"/>
              </w:rPr>
              <w:t>7 200</w:t>
            </w:r>
          </w:p>
        </w:tc>
        <w:tc>
          <w:tcPr>
            <w:tcW w:w="1160" w:type="dxa"/>
            <w:tcBorders>
              <w:top w:val="single" w:sz="4" w:space="0" w:color="auto"/>
              <w:left w:val="nil"/>
              <w:bottom w:val="single" w:sz="4" w:space="0" w:color="auto"/>
              <w:right w:val="nil"/>
            </w:tcBorders>
            <w:noWrap/>
            <w:vAlign w:val="bottom"/>
          </w:tcPr>
          <w:p w:rsidR="00165B94" w:rsidRPr="005B7CB3" w:rsidRDefault="00165B94">
            <w:pPr>
              <w:jc w:val="right"/>
              <w:rPr>
                <w:b/>
                <w:bCs/>
                <w:i/>
                <w:iCs/>
              </w:rPr>
            </w:pPr>
            <w:r w:rsidRPr="005B7CB3">
              <w:rPr>
                <w:b/>
                <w:bCs/>
                <w:i/>
                <w:iCs/>
                <w:sz w:val="22"/>
                <w:szCs w:val="22"/>
              </w:rPr>
              <w:t>2,29</w:t>
            </w:r>
          </w:p>
        </w:tc>
        <w:tc>
          <w:tcPr>
            <w:tcW w:w="1120" w:type="dxa"/>
            <w:tcBorders>
              <w:top w:val="single" w:sz="4" w:space="0" w:color="auto"/>
              <w:left w:val="single" w:sz="4" w:space="0" w:color="auto"/>
              <w:bottom w:val="single" w:sz="4" w:space="0" w:color="auto"/>
              <w:right w:val="single" w:sz="4" w:space="0" w:color="auto"/>
            </w:tcBorders>
            <w:shd w:val="clear" w:color="auto" w:fill="FBE4D5"/>
            <w:noWrap/>
            <w:vAlign w:val="bottom"/>
          </w:tcPr>
          <w:p w:rsidR="00165B94" w:rsidRPr="005B7CB3" w:rsidRDefault="00165B94" w:rsidP="009C28AF">
            <w:pPr>
              <w:jc w:val="right"/>
            </w:pPr>
            <w:r w:rsidRPr="005B7CB3">
              <w:rPr>
                <w:sz w:val="22"/>
                <w:szCs w:val="22"/>
              </w:rPr>
              <w:t>23</w:t>
            </w:r>
            <w:r>
              <w:rPr>
                <w:sz w:val="22"/>
                <w:szCs w:val="22"/>
              </w:rPr>
              <w:t>3</w:t>
            </w:r>
          </w:p>
        </w:tc>
        <w:tc>
          <w:tcPr>
            <w:tcW w:w="1057" w:type="dxa"/>
            <w:tcBorders>
              <w:top w:val="single" w:sz="4" w:space="0" w:color="auto"/>
              <w:left w:val="nil"/>
              <w:bottom w:val="single" w:sz="4" w:space="0" w:color="auto"/>
              <w:right w:val="nil"/>
            </w:tcBorders>
            <w:shd w:val="clear" w:color="auto" w:fill="FBE4D5"/>
            <w:noWrap/>
            <w:vAlign w:val="bottom"/>
          </w:tcPr>
          <w:p w:rsidR="00165B94" w:rsidRPr="005B7CB3" w:rsidRDefault="00165B94">
            <w:pPr>
              <w:jc w:val="right"/>
              <w:rPr>
                <w:b/>
                <w:bCs/>
                <w:i/>
                <w:iCs/>
              </w:rPr>
            </w:pPr>
            <w:r w:rsidRPr="005B7CB3">
              <w:rPr>
                <w:b/>
                <w:bCs/>
                <w:i/>
                <w:iCs/>
                <w:sz w:val="22"/>
                <w:szCs w:val="22"/>
              </w:rPr>
              <w:t>0,08</w:t>
            </w:r>
          </w:p>
        </w:tc>
        <w:tc>
          <w:tcPr>
            <w:tcW w:w="1200" w:type="dxa"/>
            <w:tcBorders>
              <w:top w:val="single" w:sz="4" w:space="0" w:color="auto"/>
              <w:left w:val="single" w:sz="4" w:space="0" w:color="auto"/>
              <w:bottom w:val="single" w:sz="4" w:space="0" w:color="auto"/>
              <w:right w:val="single" w:sz="8" w:space="0" w:color="auto"/>
            </w:tcBorders>
            <w:noWrap/>
            <w:vAlign w:val="bottom"/>
          </w:tcPr>
          <w:p w:rsidR="00165B94" w:rsidRPr="005B7CB3" w:rsidRDefault="00165B94" w:rsidP="009C28AF">
            <w:pPr>
              <w:jc w:val="right"/>
              <w:rPr>
                <w:b/>
                <w:bCs/>
                <w:i/>
                <w:iCs/>
              </w:rPr>
            </w:pPr>
            <w:r w:rsidRPr="005B7CB3">
              <w:rPr>
                <w:b/>
                <w:bCs/>
                <w:i/>
                <w:iCs/>
                <w:sz w:val="22"/>
                <w:szCs w:val="22"/>
              </w:rPr>
              <w:t>3,2</w:t>
            </w:r>
            <w:r>
              <w:rPr>
                <w:b/>
                <w:bCs/>
                <w:i/>
                <w:iCs/>
                <w:sz w:val="22"/>
                <w:szCs w:val="22"/>
              </w:rPr>
              <w:t>4</w:t>
            </w:r>
          </w:p>
        </w:tc>
      </w:tr>
      <w:tr w:rsidR="00165B94" w:rsidRPr="005B7CB3">
        <w:trPr>
          <w:trHeight w:val="330"/>
        </w:trPr>
        <w:tc>
          <w:tcPr>
            <w:tcW w:w="3960" w:type="dxa"/>
            <w:tcBorders>
              <w:top w:val="single" w:sz="4" w:space="0" w:color="auto"/>
              <w:left w:val="single" w:sz="8" w:space="0" w:color="auto"/>
              <w:bottom w:val="single" w:sz="8" w:space="0" w:color="auto"/>
              <w:right w:val="single" w:sz="4" w:space="0" w:color="auto"/>
            </w:tcBorders>
            <w:shd w:val="clear" w:color="000000" w:fill="FFFFFF"/>
            <w:noWrap/>
            <w:vAlign w:val="bottom"/>
          </w:tcPr>
          <w:p w:rsidR="00165B94" w:rsidRPr="005B7CB3" w:rsidRDefault="00165B94" w:rsidP="00816536">
            <w:pPr>
              <w:rPr>
                <w:b/>
                <w:bCs/>
              </w:rPr>
            </w:pPr>
            <w:r w:rsidRPr="005B7CB3">
              <w:rPr>
                <w:b/>
                <w:bCs/>
                <w:sz w:val="22"/>
                <w:szCs w:val="22"/>
              </w:rPr>
              <w:t>ESZKÖZÖK ÖSSZESEN</w:t>
            </w:r>
          </w:p>
        </w:tc>
        <w:tc>
          <w:tcPr>
            <w:tcW w:w="1100" w:type="dxa"/>
            <w:tcBorders>
              <w:top w:val="nil"/>
              <w:left w:val="single" w:sz="4" w:space="0" w:color="auto"/>
              <w:bottom w:val="single" w:sz="8" w:space="0" w:color="auto"/>
              <w:right w:val="single" w:sz="4" w:space="0" w:color="auto"/>
            </w:tcBorders>
            <w:noWrap/>
            <w:vAlign w:val="bottom"/>
          </w:tcPr>
          <w:p w:rsidR="00165B94" w:rsidRPr="005B7CB3" w:rsidRDefault="00165B94">
            <w:pPr>
              <w:jc w:val="right"/>
            </w:pPr>
            <w:r w:rsidRPr="005B7CB3">
              <w:rPr>
                <w:sz w:val="22"/>
                <w:szCs w:val="22"/>
              </w:rPr>
              <w:t>314 151</w:t>
            </w:r>
          </w:p>
        </w:tc>
        <w:tc>
          <w:tcPr>
            <w:tcW w:w="1160" w:type="dxa"/>
            <w:tcBorders>
              <w:top w:val="nil"/>
              <w:left w:val="nil"/>
              <w:bottom w:val="single" w:sz="8" w:space="0" w:color="auto"/>
              <w:right w:val="nil"/>
            </w:tcBorders>
            <w:noWrap/>
            <w:vAlign w:val="bottom"/>
          </w:tcPr>
          <w:p w:rsidR="00165B94" w:rsidRPr="005B7CB3" w:rsidRDefault="00165B94">
            <w:pPr>
              <w:jc w:val="right"/>
              <w:rPr>
                <w:b/>
                <w:bCs/>
                <w:i/>
                <w:iCs/>
              </w:rPr>
            </w:pPr>
            <w:r w:rsidRPr="005B7CB3">
              <w:rPr>
                <w:b/>
                <w:bCs/>
                <w:i/>
                <w:iCs/>
                <w:sz w:val="22"/>
                <w:szCs w:val="22"/>
              </w:rPr>
              <w:t>100,00</w:t>
            </w:r>
          </w:p>
        </w:tc>
        <w:tc>
          <w:tcPr>
            <w:tcW w:w="1120" w:type="dxa"/>
            <w:tcBorders>
              <w:top w:val="nil"/>
              <w:left w:val="single" w:sz="4" w:space="0" w:color="auto"/>
              <w:bottom w:val="single" w:sz="8" w:space="0" w:color="auto"/>
              <w:right w:val="single" w:sz="4" w:space="0" w:color="auto"/>
            </w:tcBorders>
            <w:shd w:val="clear" w:color="auto" w:fill="FBE4D5"/>
            <w:noWrap/>
            <w:vAlign w:val="bottom"/>
          </w:tcPr>
          <w:p w:rsidR="00165B94" w:rsidRPr="005B7CB3" w:rsidRDefault="00165B94">
            <w:pPr>
              <w:jc w:val="right"/>
            </w:pPr>
            <w:r w:rsidRPr="005B7CB3">
              <w:rPr>
                <w:sz w:val="22"/>
                <w:szCs w:val="22"/>
              </w:rPr>
              <w:t>282 540</w:t>
            </w:r>
          </w:p>
        </w:tc>
        <w:tc>
          <w:tcPr>
            <w:tcW w:w="1057" w:type="dxa"/>
            <w:tcBorders>
              <w:top w:val="nil"/>
              <w:left w:val="nil"/>
              <w:bottom w:val="single" w:sz="8" w:space="0" w:color="auto"/>
              <w:right w:val="nil"/>
            </w:tcBorders>
            <w:shd w:val="clear" w:color="auto" w:fill="FBE4D5"/>
            <w:noWrap/>
            <w:vAlign w:val="bottom"/>
          </w:tcPr>
          <w:p w:rsidR="00165B94" w:rsidRPr="005B7CB3" w:rsidRDefault="00165B94">
            <w:pPr>
              <w:jc w:val="right"/>
              <w:rPr>
                <w:b/>
                <w:bCs/>
                <w:i/>
                <w:iCs/>
              </w:rPr>
            </w:pPr>
            <w:r w:rsidRPr="005B7CB3">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165B94" w:rsidRPr="005B7CB3" w:rsidRDefault="00165B94">
            <w:pPr>
              <w:jc w:val="right"/>
              <w:rPr>
                <w:b/>
                <w:bCs/>
                <w:i/>
                <w:iCs/>
              </w:rPr>
            </w:pPr>
            <w:r w:rsidRPr="005B7CB3">
              <w:rPr>
                <w:b/>
                <w:bCs/>
                <w:i/>
                <w:iCs/>
                <w:sz w:val="22"/>
                <w:szCs w:val="22"/>
              </w:rPr>
              <w:t>89,94</w:t>
            </w:r>
          </w:p>
        </w:tc>
      </w:tr>
    </w:tbl>
    <w:p w:rsidR="00165B94" w:rsidRDefault="00165B94" w:rsidP="00443A19">
      <w:pPr>
        <w:overflowPunct w:val="0"/>
        <w:autoSpaceDE w:val="0"/>
        <w:autoSpaceDN w:val="0"/>
        <w:adjustRightInd w:val="0"/>
        <w:jc w:val="both"/>
        <w:textAlignment w:val="baseline"/>
        <w:outlineLvl w:val="0"/>
        <w:rPr>
          <w:b/>
          <w:bCs/>
          <w:i/>
          <w:iCs/>
          <w:sz w:val="28"/>
          <w:szCs w:val="28"/>
        </w:rPr>
      </w:pPr>
    </w:p>
    <w:p w:rsidR="00165B94" w:rsidRDefault="00165B94" w:rsidP="00443A19">
      <w:pPr>
        <w:overflowPunct w:val="0"/>
        <w:autoSpaceDE w:val="0"/>
        <w:autoSpaceDN w:val="0"/>
        <w:adjustRightInd w:val="0"/>
        <w:jc w:val="both"/>
        <w:textAlignment w:val="baseline"/>
        <w:outlineLvl w:val="0"/>
        <w:rPr>
          <w:b/>
          <w:bCs/>
          <w:i/>
          <w:iCs/>
          <w:sz w:val="28"/>
          <w:szCs w:val="28"/>
        </w:rPr>
      </w:pPr>
    </w:p>
    <w:tbl>
      <w:tblPr>
        <w:tblW w:w="9579" w:type="dxa"/>
        <w:tblInd w:w="2" w:type="dxa"/>
        <w:tblCellMar>
          <w:left w:w="70" w:type="dxa"/>
          <w:right w:w="70" w:type="dxa"/>
        </w:tblCellMar>
        <w:tblLook w:val="00A0"/>
      </w:tblPr>
      <w:tblGrid>
        <w:gridCol w:w="3984"/>
        <w:gridCol w:w="1100"/>
        <w:gridCol w:w="1057"/>
        <w:gridCol w:w="1120"/>
        <w:gridCol w:w="1118"/>
        <w:gridCol w:w="1200"/>
      </w:tblGrid>
      <w:tr w:rsidR="00165B94" w:rsidRPr="00816536">
        <w:trPr>
          <w:trHeight w:val="300"/>
        </w:trPr>
        <w:tc>
          <w:tcPr>
            <w:tcW w:w="3984" w:type="dxa"/>
            <w:tcBorders>
              <w:top w:val="nil"/>
              <w:left w:val="nil"/>
              <w:bottom w:val="single" w:sz="8" w:space="0" w:color="auto"/>
              <w:right w:val="nil"/>
            </w:tcBorders>
            <w:noWrap/>
            <w:vAlign w:val="bottom"/>
          </w:tcPr>
          <w:p w:rsidR="00165B94" w:rsidRPr="00816536" w:rsidRDefault="00165B94">
            <w:r w:rsidRPr="00816536">
              <w:rPr>
                <w:sz w:val="22"/>
                <w:szCs w:val="22"/>
              </w:rPr>
              <w:t>Források összetétele</w:t>
            </w:r>
          </w:p>
        </w:tc>
        <w:tc>
          <w:tcPr>
            <w:tcW w:w="1100" w:type="dxa"/>
            <w:tcBorders>
              <w:top w:val="nil"/>
              <w:left w:val="nil"/>
              <w:bottom w:val="nil"/>
              <w:right w:val="nil"/>
            </w:tcBorders>
            <w:noWrap/>
            <w:vAlign w:val="bottom"/>
          </w:tcPr>
          <w:p w:rsidR="00165B94" w:rsidRPr="00816536" w:rsidRDefault="00165B94"/>
        </w:tc>
        <w:tc>
          <w:tcPr>
            <w:tcW w:w="1057" w:type="dxa"/>
            <w:tcBorders>
              <w:top w:val="nil"/>
              <w:left w:val="nil"/>
              <w:bottom w:val="nil"/>
              <w:right w:val="nil"/>
            </w:tcBorders>
            <w:noWrap/>
            <w:vAlign w:val="bottom"/>
          </w:tcPr>
          <w:p w:rsidR="00165B94" w:rsidRPr="00816536" w:rsidRDefault="00165B94"/>
        </w:tc>
        <w:tc>
          <w:tcPr>
            <w:tcW w:w="1120" w:type="dxa"/>
            <w:tcBorders>
              <w:top w:val="nil"/>
              <w:left w:val="nil"/>
              <w:bottom w:val="nil"/>
              <w:right w:val="nil"/>
            </w:tcBorders>
            <w:noWrap/>
            <w:vAlign w:val="bottom"/>
          </w:tcPr>
          <w:p w:rsidR="00165B94" w:rsidRPr="00816536" w:rsidRDefault="00165B94"/>
        </w:tc>
        <w:tc>
          <w:tcPr>
            <w:tcW w:w="2318" w:type="dxa"/>
            <w:gridSpan w:val="2"/>
            <w:tcBorders>
              <w:top w:val="nil"/>
              <w:left w:val="nil"/>
              <w:bottom w:val="nil"/>
              <w:right w:val="nil"/>
            </w:tcBorders>
            <w:noWrap/>
            <w:vAlign w:val="bottom"/>
          </w:tcPr>
          <w:p w:rsidR="00165B94" w:rsidRPr="00816536" w:rsidRDefault="00165B94">
            <w:pPr>
              <w:jc w:val="right"/>
            </w:pPr>
            <w:r w:rsidRPr="00816536">
              <w:rPr>
                <w:sz w:val="22"/>
                <w:szCs w:val="22"/>
              </w:rPr>
              <w:t>adatok E Ft-ban</w:t>
            </w:r>
          </w:p>
        </w:tc>
      </w:tr>
      <w:tr w:rsidR="00165B94" w:rsidRPr="00816536">
        <w:trPr>
          <w:trHeight w:val="300"/>
        </w:trPr>
        <w:tc>
          <w:tcPr>
            <w:tcW w:w="3984" w:type="dxa"/>
            <w:vMerge w:val="restart"/>
            <w:tcBorders>
              <w:top w:val="single" w:sz="8" w:space="0" w:color="auto"/>
              <w:left w:val="single" w:sz="8" w:space="0" w:color="auto"/>
              <w:bottom w:val="single" w:sz="4" w:space="0" w:color="auto"/>
              <w:right w:val="single" w:sz="4" w:space="0" w:color="auto"/>
            </w:tcBorders>
            <w:noWrap/>
            <w:vAlign w:val="center"/>
          </w:tcPr>
          <w:p w:rsidR="00165B94" w:rsidRPr="00816536" w:rsidRDefault="00165B94">
            <w:pPr>
              <w:jc w:val="center"/>
            </w:pPr>
            <w:r w:rsidRPr="00816536">
              <w:rPr>
                <w:sz w:val="22"/>
                <w:szCs w:val="22"/>
              </w:rPr>
              <w:t>Megnevezés</w:t>
            </w:r>
          </w:p>
        </w:tc>
        <w:tc>
          <w:tcPr>
            <w:tcW w:w="2157" w:type="dxa"/>
            <w:gridSpan w:val="2"/>
            <w:tcBorders>
              <w:top w:val="single" w:sz="8" w:space="0" w:color="auto"/>
              <w:left w:val="nil"/>
              <w:bottom w:val="single" w:sz="4" w:space="0" w:color="auto"/>
              <w:right w:val="single" w:sz="4" w:space="0" w:color="auto"/>
            </w:tcBorders>
            <w:noWrap/>
            <w:vAlign w:val="bottom"/>
          </w:tcPr>
          <w:p w:rsidR="00165B94" w:rsidRPr="00816536" w:rsidRDefault="00165B94">
            <w:pPr>
              <w:jc w:val="center"/>
            </w:pPr>
            <w:r w:rsidRPr="00816536">
              <w:rPr>
                <w:sz w:val="22"/>
                <w:szCs w:val="22"/>
              </w:rPr>
              <w:t>Előző év</w:t>
            </w:r>
          </w:p>
        </w:tc>
        <w:tc>
          <w:tcPr>
            <w:tcW w:w="2238" w:type="dxa"/>
            <w:gridSpan w:val="2"/>
            <w:tcBorders>
              <w:top w:val="single" w:sz="8" w:space="0" w:color="auto"/>
              <w:left w:val="nil"/>
              <w:bottom w:val="single" w:sz="4" w:space="0" w:color="auto"/>
              <w:right w:val="single" w:sz="4" w:space="0" w:color="auto"/>
            </w:tcBorders>
            <w:shd w:val="clear" w:color="auto" w:fill="FBE4D5"/>
            <w:noWrap/>
            <w:vAlign w:val="bottom"/>
          </w:tcPr>
          <w:p w:rsidR="00165B94" w:rsidRPr="00816536" w:rsidRDefault="00165B94">
            <w:pPr>
              <w:jc w:val="center"/>
            </w:pPr>
            <w:r w:rsidRPr="00816536">
              <w:rPr>
                <w:sz w:val="22"/>
                <w:szCs w:val="22"/>
              </w:rPr>
              <w:t>Tárgyév</w:t>
            </w:r>
          </w:p>
        </w:tc>
        <w:tc>
          <w:tcPr>
            <w:tcW w:w="1200" w:type="dxa"/>
            <w:vMerge w:val="restart"/>
            <w:tcBorders>
              <w:top w:val="single" w:sz="8" w:space="0" w:color="auto"/>
              <w:left w:val="single" w:sz="4" w:space="0" w:color="auto"/>
              <w:bottom w:val="single" w:sz="4" w:space="0" w:color="auto"/>
              <w:right w:val="single" w:sz="8" w:space="0" w:color="auto"/>
            </w:tcBorders>
            <w:vAlign w:val="center"/>
          </w:tcPr>
          <w:p w:rsidR="00165B94" w:rsidRPr="00816536" w:rsidRDefault="00165B94">
            <w:pPr>
              <w:jc w:val="center"/>
            </w:pPr>
            <w:r w:rsidRPr="00816536">
              <w:rPr>
                <w:sz w:val="22"/>
                <w:szCs w:val="22"/>
              </w:rPr>
              <w:t>Változás (%)</w:t>
            </w:r>
          </w:p>
        </w:tc>
      </w:tr>
      <w:tr w:rsidR="00165B94" w:rsidRPr="00816536">
        <w:trPr>
          <w:trHeight w:val="276"/>
        </w:trPr>
        <w:tc>
          <w:tcPr>
            <w:tcW w:w="3984" w:type="dxa"/>
            <w:vMerge/>
            <w:tcBorders>
              <w:top w:val="single" w:sz="8" w:space="0" w:color="auto"/>
              <w:left w:val="single" w:sz="8" w:space="0" w:color="auto"/>
              <w:bottom w:val="single" w:sz="4" w:space="0" w:color="auto"/>
              <w:right w:val="single" w:sz="4" w:space="0" w:color="auto"/>
            </w:tcBorders>
            <w:vAlign w:val="center"/>
          </w:tcPr>
          <w:p w:rsidR="00165B94" w:rsidRPr="00816536" w:rsidRDefault="00165B94"/>
        </w:tc>
        <w:tc>
          <w:tcPr>
            <w:tcW w:w="1100" w:type="dxa"/>
            <w:vMerge w:val="restart"/>
            <w:tcBorders>
              <w:top w:val="nil"/>
              <w:left w:val="single" w:sz="4" w:space="0" w:color="auto"/>
              <w:bottom w:val="single" w:sz="4" w:space="0" w:color="auto"/>
              <w:right w:val="single" w:sz="4" w:space="0" w:color="auto"/>
            </w:tcBorders>
            <w:vAlign w:val="bottom"/>
          </w:tcPr>
          <w:p w:rsidR="00165B94" w:rsidRPr="00816536" w:rsidRDefault="00165B94">
            <w:pPr>
              <w:jc w:val="center"/>
            </w:pPr>
            <w:r w:rsidRPr="00816536">
              <w:rPr>
                <w:sz w:val="22"/>
                <w:szCs w:val="22"/>
              </w:rPr>
              <w:t>Összeg    (E Ft)</w:t>
            </w:r>
          </w:p>
        </w:tc>
        <w:tc>
          <w:tcPr>
            <w:tcW w:w="1057" w:type="dxa"/>
            <w:vMerge w:val="restart"/>
            <w:tcBorders>
              <w:top w:val="nil"/>
              <w:left w:val="single" w:sz="4" w:space="0" w:color="auto"/>
              <w:bottom w:val="single" w:sz="4" w:space="0" w:color="auto"/>
              <w:right w:val="single" w:sz="4" w:space="0" w:color="auto"/>
            </w:tcBorders>
            <w:vAlign w:val="bottom"/>
          </w:tcPr>
          <w:p w:rsidR="00165B94" w:rsidRPr="00816536" w:rsidRDefault="00165B94">
            <w:pPr>
              <w:jc w:val="center"/>
            </w:pPr>
            <w:r w:rsidRPr="00816536">
              <w:rPr>
                <w:sz w:val="22"/>
                <w:szCs w:val="22"/>
              </w:rPr>
              <w:t>Részarány (%)</w:t>
            </w:r>
          </w:p>
        </w:tc>
        <w:tc>
          <w:tcPr>
            <w:tcW w:w="1120" w:type="dxa"/>
            <w:vMerge w:val="restart"/>
            <w:tcBorders>
              <w:top w:val="nil"/>
              <w:left w:val="single" w:sz="4" w:space="0" w:color="auto"/>
              <w:bottom w:val="single" w:sz="4" w:space="0" w:color="auto"/>
              <w:right w:val="single" w:sz="4" w:space="0" w:color="auto"/>
            </w:tcBorders>
            <w:shd w:val="clear" w:color="auto" w:fill="FBE4D5"/>
            <w:vAlign w:val="bottom"/>
          </w:tcPr>
          <w:p w:rsidR="00165B94" w:rsidRPr="00816536" w:rsidRDefault="00165B94">
            <w:pPr>
              <w:jc w:val="center"/>
            </w:pPr>
            <w:r w:rsidRPr="00816536">
              <w:rPr>
                <w:sz w:val="22"/>
                <w:szCs w:val="22"/>
              </w:rPr>
              <w:t>Összeg     (E Ft)</w:t>
            </w:r>
          </w:p>
        </w:tc>
        <w:tc>
          <w:tcPr>
            <w:tcW w:w="1118" w:type="dxa"/>
            <w:vMerge w:val="restart"/>
            <w:tcBorders>
              <w:top w:val="nil"/>
              <w:left w:val="single" w:sz="4" w:space="0" w:color="auto"/>
              <w:bottom w:val="single" w:sz="4" w:space="0" w:color="auto"/>
              <w:right w:val="single" w:sz="4" w:space="0" w:color="auto"/>
            </w:tcBorders>
            <w:shd w:val="clear" w:color="auto" w:fill="FBE4D5"/>
            <w:vAlign w:val="bottom"/>
          </w:tcPr>
          <w:p w:rsidR="00165B94" w:rsidRPr="00816536" w:rsidRDefault="00165B94">
            <w:pPr>
              <w:jc w:val="center"/>
            </w:pPr>
            <w:r w:rsidRPr="00816536">
              <w:rPr>
                <w:sz w:val="22"/>
                <w:szCs w:val="22"/>
              </w:rPr>
              <w:t>Részarány (%)</w:t>
            </w:r>
          </w:p>
        </w:tc>
        <w:tc>
          <w:tcPr>
            <w:tcW w:w="1200" w:type="dxa"/>
            <w:vMerge/>
            <w:tcBorders>
              <w:top w:val="single" w:sz="8" w:space="0" w:color="auto"/>
              <w:left w:val="single" w:sz="4" w:space="0" w:color="auto"/>
              <w:bottom w:val="single" w:sz="4" w:space="0" w:color="auto"/>
              <w:right w:val="single" w:sz="8" w:space="0" w:color="auto"/>
            </w:tcBorders>
            <w:vAlign w:val="center"/>
          </w:tcPr>
          <w:p w:rsidR="00165B94" w:rsidRPr="00816536" w:rsidRDefault="00165B94"/>
        </w:tc>
      </w:tr>
      <w:tr w:rsidR="00165B94" w:rsidRPr="00816536">
        <w:trPr>
          <w:trHeight w:val="315"/>
        </w:trPr>
        <w:tc>
          <w:tcPr>
            <w:tcW w:w="3984" w:type="dxa"/>
            <w:vMerge/>
            <w:tcBorders>
              <w:top w:val="single" w:sz="8" w:space="0" w:color="auto"/>
              <w:left w:val="single" w:sz="8" w:space="0" w:color="auto"/>
              <w:bottom w:val="single" w:sz="4" w:space="0" w:color="auto"/>
              <w:right w:val="single" w:sz="4" w:space="0" w:color="auto"/>
            </w:tcBorders>
            <w:vAlign w:val="center"/>
          </w:tcPr>
          <w:p w:rsidR="00165B94" w:rsidRPr="00816536" w:rsidRDefault="00165B94"/>
        </w:tc>
        <w:tc>
          <w:tcPr>
            <w:tcW w:w="1100" w:type="dxa"/>
            <w:vMerge/>
            <w:tcBorders>
              <w:top w:val="nil"/>
              <w:left w:val="single" w:sz="4" w:space="0" w:color="auto"/>
              <w:bottom w:val="single" w:sz="4" w:space="0" w:color="auto"/>
              <w:right w:val="single" w:sz="4" w:space="0" w:color="auto"/>
            </w:tcBorders>
            <w:vAlign w:val="center"/>
          </w:tcPr>
          <w:p w:rsidR="00165B94" w:rsidRPr="00816536" w:rsidRDefault="00165B94"/>
        </w:tc>
        <w:tc>
          <w:tcPr>
            <w:tcW w:w="1057" w:type="dxa"/>
            <w:vMerge/>
            <w:tcBorders>
              <w:top w:val="nil"/>
              <w:left w:val="single" w:sz="4" w:space="0" w:color="auto"/>
              <w:bottom w:val="single" w:sz="4" w:space="0" w:color="auto"/>
              <w:right w:val="single" w:sz="4" w:space="0" w:color="auto"/>
            </w:tcBorders>
            <w:vAlign w:val="center"/>
          </w:tcPr>
          <w:p w:rsidR="00165B94" w:rsidRPr="00816536" w:rsidRDefault="00165B94"/>
        </w:tc>
        <w:tc>
          <w:tcPr>
            <w:tcW w:w="1120" w:type="dxa"/>
            <w:vMerge/>
            <w:tcBorders>
              <w:top w:val="nil"/>
              <w:left w:val="single" w:sz="4" w:space="0" w:color="auto"/>
              <w:bottom w:val="single" w:sz="4" w:space="0" w:color="auto"/>
              <w:right w:val="single" w:sz="4" w:space="0" w:color="auto"/>
            </w:tcBorders>
            <w:shd w:val="clear" w:color="auto" w:fill="FBE4D5"/>
            <w:vAlign w:val="center"/>
          </w:tcPr>
          <w:p w:rsidR="00165B94" w:rsidRPr="00816536" w:rsidRDefault="00165B94"/>
        </w:tc>
        <w:tc>
          <w:tcPr>
            <w:tcW w:w="1118" w:type="dxa"/>
            <w:vMerge/>
            <w:tcBorders>
              <w:top w:val="nil"/>
              <w:left w:val="single" w:sz="4" w:space="0" w:color="auto"/>
              <w:bottom w:val="single" w:sz="4" w:space="0" w:color="auto"/>
              <w:right w:val="single" w:sz="4" w:space="0" w:color="auto"/>
            </w:tcBorders>
            <w:shd w:val="clear" w:color="auto" w:fill="FBE4D5"/>
            <w:vAlign w:val="center"/>
          </w:tcPr>
          <w:p w:rsidR="00165B94" w:rsidRPr="00816536" w:rsidRDefault="00165B94"/>
        </w:tc>
        <w:tc>
          <w:tcPr>
            <w:tcW w:w="1200" w:type="dxa"/>
            <w:vMerge/>
            <w:tcBorders>
              <w:top w:val="single" w:sz="8" w:space="0" w:color="auto"/>
              <w:left w:val="single" w:sz="4" w:space="0" w:color="auto"/>
              <w:bottom w:val="single" w:sz="4" w:space="0" w:color="auto"/>
              <w:right w:val="single" w:sz="8" w:space="0" w:color="auto"/>
            </w:tcBorders>
            <w:vAlign w:val="center"/>
          </w:tcPr>
          <w:p w:rsidR="00165B94" w:rsidRPr="00816536" w:rsidRDefault="00165B94"/>
        </w:tc>
      </w:tr>
      <w:tr w:rsidR="00165B94" w:rsidRPr="00816536">
        <w:trPr>
          <w:trHeight w:val="330"/>
        </w:trPr>
        <w:tc>
          <w:tcPr>
            <w:tcW w:w="3984" w:type="dxa"/>
            <w:tcBorders>
              <w:top w:val="single" w:sz="8" w:space="0" w:color="auto"/>
              <w:left w:val="single" w:sz="8" w:space="0" w:color="auto"/>
              <w:bottom w:val="single" w:sz="8" w:space="0" w:color="auto"/>
              <w:right w:val="single" w:sz="4" w:space="0" w:color="auto"/>
            </w:tcBorders>
            <w:noWrap/>
            <w:vAlign w:val="bottom"/>
          </w:tcPr>
          <w:p w:rsidR="00165B94" w:rsidRPr="00816536" w:rsidRDefault="00165B94">
            <w:pPr>
              <w:rPr>
                <w:b/>
                <w:bCs/>
              </w:rPr>
            </w:pPr>
            <w:r w:rsidRPr="00816536">
              <w:rPr>
                <w:b/>
                <w:bCs/>
                <w:sz w:val="22"/>
                <w:szCs w:val="22"/>
              </w:rPr>
              <w:t>Saját tőke</w:t>
            </w:r>
          </w:p>
        </w:tc>
        <w:tc>
          <w:tcPr>
            <w:tcW w:w="1100" w:type="dxa"/>
            <w:tcBorders>
              <w:top w:val="single" w:sz="8" w:space="0" w:color="auto"/>
              <w:left w:val="single" w:sz="4" w:space="0" w:color="auto"/>
              <w:bottom w:val="single" w:sz="8" w:space="0" w:color="auto"/>
              <w:right w:val="single" w:sz="4" w:space="0" w:color="auto"/>
            </w:tcBorders>
            <w:noWrap/>
            <w:vAlign w:val="bottom"/>
          </w:tcPr>
          <w:p w:rsidR="00165B94" w:rsidRPr="00816536" w:rsidRDefault="00165B94">
            <w:pPr>
              <w:jc w:val="right"/>
            </w:pPr>
            <w:r w:rsidRPr="00816536">
              <w:rPr>
                <w:sz w:val="22"/>
                <w:szCs w:val="22"/>
              </w:rPr>
              <w:t>29 594</w:t>
            </w:r>
          </w:p>
        </w:tc>
        <w:tc>
          <w:tcPr>
            <w:tcW w:w="1057" w:type="dxa"/>
            <w:tcBorders>
              <w:top w:val="single" w:sz="8" w:space="0" w:color="auto"/>
              <w:left w:val="nil"/>
              <w:bottom w:val="single" w:sz="8" w:space="0" w:color="auto"/>
              <w:right w:val="single" w:sz="4" w:space="0" w:color="auto"/>
            </w:tcBorders>
            <w:noWrap/>
            <w:vAlign w:val="bottom"/>
          </w:tcPr>
          <w:p w:rsidR="00165B94" w:rsidRPr="00816536" w:rsidRDefault="00165B94">
            <w:pPr>
              <w:jc w:val="right"/>
              <w:rPr>
                <w:b/>
                <w:bCs/>
                <w:i/>
                <w:iCs/>
              </w:rPr>
            </w:pPr>
            <w:r w:rsidRPr="00816536">
              <w:rPr>
                <w:b/>
                <w:bCs/>
                <w:i/>
                <w:iCs/>
                <w:sz w:val="22"/>
                <w:szCs w:val="22"/>
              </w:rPr>
              <w:t>9,42</w:t>
            </w:r>
          </w:p>
        </w:tc>
        <w:tc>
          <w:tcPr>
            <w:tcW w:w="1120" w:type="dxa"/>
            <w:tcBorders>
              <w:top w:val="single" w:sz="8" w:space="0" w:color="auto"/>
              <w:left w:val="nil"/>
              <w:bottom w:val="single" w:sz="8" w:space="0" w:color="auto"/>
              <w:right w:val="single" w:sz="4" w:space="0" w:color="auto"/>
            </w:tcBorders>
            <w:shd w:val="clear" w:color="auto" w:fill="FBE4D5"/>
            <w:noWrap/>
            <w:vAlign w:val="bottom"/>
          </w:tcPr>
          <w:p w:rsidR="00165B94" w:rsidRPr="00816536" w:rsidRDefault="00165B94">
            <w:pPr>
              <w:jc w:val="right"/>
            </w:pPr>
            <w:r w:rsidRPr="00816536">
              <w:rPr>
                <w:sz w:val="22"/>
                <w:szCs w:val="22"/>
              </w:rPr>
              <w:t>34 428</w:t>
            </w:r>
          </w:p>
        </w:tc>
        <w:tc>
          <w:tcPr>
            <w:tcW w:w="1118" w:type="dxa"/>
            <w:tcBorders>
              <w:top w:val="single" w:sz="8" w:space="0" w:color="auto"/>
              <w:left w:val="nil"/>
              <w:bottom w:val="single" w:sz="8" w:space="0" w:color="auto"/>
              <w:right w:val="nil"/>
            </w:tcBorders>
            <w:shd w:val="clear" w:color="auto" w:fill="FBE4D5"/>
            <w:noWrap/>
            <w:vAlign w:val="bottom"/>
          </w:tcPr>
          <w:p w:rsidR="00165B94" w:rsidRPr="00816536" w:rsidRDefault="00165B94">
            <w:pPr>
              <w:jc w:val="right"/>
              <w:rPr>
                <w:b/>
                <w:bCs/>
                <w:i/>
                <w:iCs/>
              </w:rPr>
            </w:pPr>
            <w:r w:rsidRPr="00816536">
              <w:rPr>
                <w:b/>
                <w:bCs/>
                <w:i/>
                <w:iCs/>
                <w:sz w:val="22"/>
                <w:szCs w:val="22"/>
              </w:rPr>
              <w:t>12,19</w:t>
            </w:r>
          </w:p>
        </w:tc>
        <w:tc>
          <w:tcPr>
            <w:tcW w:w="1200" w:type="dxa"/>
            <w:tcBorders>
              <w:top w:val="single" w:sz="8" w:space="0" w:color="auto"/>
              <w:left w:val="single" w:sz="4" w:space="0" w:color="auto"/>
              <w:bottom w:val="single" w:sz="8" w:space="0" w:color="auto"/>
              <w:right w:val="single" w:sz="8" w:space="0" w:color="auto"/>
            </w:tcBorders>
            <w:noWrap/>
            <w:vAlign w:val="bottom"/>
          </w:tcPr>
          <w:p w:rsidR="00165B94" w:rsidRPr="00816536" w:rsidRDefault="00165B94">
            <w:pPr>
              <w:jc w:val="right"/>
              <w:rPr>
                <w:b/>
                <w:bCs/>
                <w:i/>
                <w:iCs/>
              </w:rPr>
            </w:pPr>
            <w:r w:rsidRPr="00816536">
              <w:rPr>
                <w:b/>
                <w:bCs/>
                <w:i/>
                <w:iCs/>
                <w:sz w:val="22"/>
                <w:szCs w:val="22"/>
              </w:rPr>
              <w:t>116,33</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Jegyzett tőke</w:t>
            </w:r>
          </w:p>
        </w:tc>
        <w:tc>
          <w:tcPr>
            <w:tcW w:w="1100" w:type="dxa"/>
            <w:tcBorders>
              <w:top w:val="nil"/>
              <w:left w:val="single" w:sz="4" w:space="0" w:color="auto"/>
              <w:bottom w:val="nil"/>
              <w:right w:val="single" w:sz="4" w:space="0" w:color="auto"/>
            </w:tcBorders>
            <w:noWrap/>
            <w:vAlign w:val="bottom"/>
          </w:tcPr>
          <w:p w:rsidR="00165B94" w:rsidRPr="00816536" w:rsidRDefault="00165B94">
            <w:pPr>
              <w:jc w:val="right"/>
            </w:pPr>
            <w:r w:rsidRPr="00816536">
              <w:rPr>
                <w:sz w:val="22"/>
                <w:szCs w:val="22"/>
              </w:rPr>
              <w:t>3 000</w:t>
            </w:r>
          </w:p>
        </w:tc>
        <w:tc>
          <w:tcPr>
            <w:tcW w:w="1057" w:type="dxa"/>
            <w:tcBorders>
              <w:top w:val="nil"/>
              <w:left w:val="nil"/>
              <w:bottom w:val="nil"/>
              <w:right w:val="single" w:sz="4" w:space="0" w:color="auto"/>
            </w:tcBorders>
            <w:noWrap/>
            <w:vAlign w:val="bottom"/>
          </w:tcPr>
          <w:p w:rsidR="00165B94" w:rsidRPr="00816536" w:rsidRDefault="00165B94">
            <w:pPr>
              <w:jc w:val="right"/>
              <w:rPr>
                <w:b/>
                <w:bCs/>
                <w:i/>
                <w:iCs/>
              </w:rPr>
            </w:pPr>
            <w:r w:rsidRPr="00816536">
              <w:rPr>
                <w:b/>
                <w:bCs/>
                <w:i/>
                <w:iCs/>
                <w:sz w:val="22"/>
                <w:szCs w:val="22"/>
              </w:rPr>
              <w:t>0,95</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pPr>
              <w:jc w:val="right"/>
            </w:pPr>
            <w:r w:rsidRPr="00816536">
              <w:rPr>
                <w:sz w:val="22"/>
                <w:szCs w:val="22"/>
              </w:rPr>
              <w:t>3 000</w:t>
            </w:r>
          </w:p>
        </w:tc>
        <w:tc>
          <w:tcPr>
            <w:tcW w:w="1118" w:type="dxa"/>
            <w:tcBorders>
              <w:top w:val="nil"/>
              <w:left w:val="nil"/>
              <w:bottom w:val="nil"/>
              <w:right w:val="nil"/>
            </w:tcBorders>
            <w:shd w:val="clear" w:color="auto" w:fill="FBE4D5"/>
            <w:noWrap/>
            <w:vAlign w:val="bottom"/>
          </w:tcPr>
          <w:p w:rsidR="00165B94" w:rsidRPr="00816536" w:rsidRDefault="00165B94">
            <w:pPr>
              <w:jc w:val="right"/>
              <w:rPr>
                <w:b/>
                <w:bCs/>
                <w:i/>
                <w:iCs/>
              </w:rPr>
            </w:pPr>
            <w:r w:rsidRPr="00816536">
              <w:rPr>
                <w:b/>
                <w:bCs/>
                <w:i/>
                <w:iCs/>
                <w:sz w:val="22"/>
                <w:szCs w:val="22"/>
              </w:rPr>
              <w:t>1,06</w:t>
            </w:r>
          </w:p>
        </w:tc>
        <w:tc>
          <w:tcPr>
            <w:tcW w:w="1200" w:type="dxa"/>
            <w:tcBorders>
              <w:top w:val="nil"/>
              <w:left w:val="single" w:sz="4" w:space="0" w:color="auto"/>
              <w:bottom w:val="nil"/>
              <w:right w:val="single" w:sz="8" w:space="0" w:color="auto"/>
            </w:tcBorders>
            <w:noWrap/>
            <w:vAlign w:val="bottom"/>
          </w:tcPr>
          <w:p w:rsidR="00165B94" w:rsidRPr="00816536" w:rsidRDefault="00165B94">
            <w:pPr>
              <w:jc w:val="right"/>
              <w:rPr>
                <w:b/>
                <w:bCs/>
                <w:i/>
                <w:iCs/>
              </w:rPr>
            </w:pPr>
            <w:r w:rsidRPr="00816536">
              <w:rPr>
                <w:b/>
                <w:bCs/>
                <w:i/>
                <w:iCs/>
                <w:sz w:val="22"/>
                <w:szCs w:val="22"/>
              </w:rPr>
              <w:t>100,00</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Jegyzett de még be nem fizetett tőke (-)</w:t>
            </w:r>
          </w:p>
        </w:tc>
        <w:tc>
          <w:tcPr>
            <w:tcW w:w="1100" w:type="dxa"/>
            <w:tcBorders>
              <w:top w:val="nil"/>
              <w:left w:val="single" w:sz="4" w:space="0" w:color="auto"/>
              <w:bottom w:val="nil"/>
              <w:right w:val="single" w:sz="4" w:space="0" w:color="auto"/>
            </w:tcBorders>
            <w:noWrap/>
            <w:vAlign w:val="bottom"/>
          </w:tcPr>
          <w:p w:rsidR="00165B94" w:rsidRPr="00816536" w:rsidRDefault="00165B94">
            <w:r w:rsidRPr="00816536">
              <w:rPr>
                <w:sz w:val="22"/>
                <w:szCs w:val="22"/>
              </w:rPr>
              <w:t> </w:t>
            </w:r>
          </w:p>
        </w:tc>
        <w:tc>
          <w:tcPr>
            <w:tcW w:w="1057" w:type="dxa"/>
            <w:tcBorders>
              <w:top w:val="nil"/>
              <w:left w:val="nil"/>
              <w:bottom w:val="nil"/>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nil"/>
              <w:left w:val="nil"/>
              <w:bottom w:val="nil"/>
              <w:right w:val="nil"/>
            </w:tcBorders>
            <w:shd w:val="clear" w:color="auto" w:fill="FBE4D5"/>
            <w:noWrap/>
            <w:vAlign w:val="bottom"/>
          </w:tcPr>
          <w:p w:rsidR="00165B94" w:rsidRPr="00816536" w:rsidRDefault="00165B94">
            <w:pPr>
              <w:rPr>
                <w:b/>
                <w:bCs/>
                <w:i/>
                <w:iCs/>
              </w:rPr>
            </w:pPr>
          </w:p>
        </w:tc>
        <w:tc>
          <w:tcPr>
            <w:tcW w:w="1200" w:type="dxa"/>
            <w:tcBorders>
              <w:top w:val="nil"/>
              <w:left w:val="single" w:sz="4" w:space="0" w:color="auto"/>
              <w:bottom w:val="nil"/>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Tőketartalék</w:t>
            </w:r>
          </w:p>
        </w:tc>
        <w:tc>
          <w:tcPr>
            <w:tcW w:w="1100" w:type="dxa"/>
            <w:tcBorders>
              <w:top w:val="nil"/>
              <w:left w:val="single" w:sz="4" w:space="0" w:color="auto"/>
              <w:bottom w:val="nil"/>
              <w:right w:val="single" w:sz="4" w:space="0" w:color="auto"/>
            </w:tcBorders>
            <w:noWrap/>
            <w:vAlign w:val="bottom"/>
          </w:tcPr>
          <w:p w:rsidR="00165B94" w:rsidRPr="00816536" w:rsidRDefault="00165B94">
            <w:r w:rsidRPr="00816536">
              <w:rPr>
                <w:sz w:val="22"/>
                <w:szCs w:val="22"/>
              </w:rPr>
              <w:t> </w:t>
            </w:r>
          </w:p>
        </w:tc>
        <w:tc>
          <w:tcPr>
            <w:tcW w:w="1057" w:type="dxa"/>
            <w:tcBorders>
              <w:top w:val="nil"/>
              <w:left w:val="nil"/>
              <w:bottom w:val="nil"/>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nil"/>
              <w:left w:val="nil"/>
              <w:bottom w:val="nil"/>
              <w:right w:val="nil"/>
            </w:tcBorders>
            <w:shd w:val="clear" w:color="auto" w:fill="FBE4D5"/>
            <w:noWrap/>
            <w:vAlign w:val="bottom"/>
          </w:tcPr>
          <w:p w:rsidR="00165B94" w:rsidRPr="00816536" w:rsidRDefault="00165B94">
            <w:pPr>
              <w:rPr>
                <w:b/>
                <w:bCs/>
                <w:i/>
                <w:iCs/>
              </w:rPr>
            </w:pPr>
          </w:p>
        </w:tc>
        <w:tc>
          <w:tcPr>
            <w:tcW w:w="1200" w:type="dxa"/>
            <w:tcBorders>
              <w:top w:val="nil"/>
              <w:left w:val="single" w:sz="4" w:space="0" w:color="auto"/>
              <w:bottom w:val="nil"/>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Eredménytartalék</w:t>
            </w:r>
          </w:p>
        </w:tc>
        <w:tc>
          <w:tcPr>
            <w:tcW w:w="1100" w:type="dxa"/>
            <w:tcBorders>
              <w:top w:val="nil"/>
              <w:left w:val="single" w:sz="4" w:space="0" w:color="auto"/>
              <w:bottom w:val="nil"/>
              <w:right w:val="single" w:sz="4" w:space="0" w:color="auto"/>
            </w:tcBorders>
            <w:noWrap/>
            <w:vAlign w:val="bottom"/>
          </w:tcPr>
          <w:p w:rsidR="00165B94" w:rsidRPr="00816536" w:rsidRDefault="00165B94">
            <w:pPr>
              <w:jc w:val="right"/>
            </w:pPr>
            <w:r w:rsidRPr="00816536">
              <w:rPr>
                <w:sz w:val="22"/>
                <w:szCs w:val="22"/>
              </w:rPr>
              <w:t>20 299</w:t>
            </w:r>
          </w:p>
        </w:tc>
        <w:tc>
          <w:tcPr>
            <w:tcW w:w="1057" w:type="dxa"/>
            <w:tcBorders>
              <w:top w:val="nil"/>
              <w:left w:val="nil"/>
              <w:bottom w:val="nil"/>
              <w:right w:val="single" w:sz="4" w:space="0" w:color="auto"/>
            </w:tcBorders>
            <w:noWrap/>
            <w:vAlign w:val="bottom"/>
          </w:tcPr>
          <w:p w:rsidR="00165B94" w:rsidRPr="00816536" w:rsidRDefault="00165B94">
            <w:pPr>
              <w:jc w:val="right"/>
              <w:rPr>
                <w:b/>
                <w:bCs/>
                <w:i/>
                <w:iCs/>
              </w:rPr>
            </w:pPr>
            <w:r w:rsidRPr="00816536">
              <w:rPr>
                <w:b/>
                <w:bCs/>
                <w:i/>
                <w:iCs/>
                <w:sz w:val="22"/>
                <w:szCs w:val="22"/>
              </w:rPr>
              <w:t>6,46</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pPr>
              <w:jc w:val="right"/>
            </w:pPr>
            <w:r w:rsidRPr="00816536">
              <w:rPr>
                <w:sz w:val="22"/>
                <w:szCs w:val="22"/>
              </w:rPr>
              <w:t>26 594</w:t>
            </w:r>
          </w:p>
        </w:tc>
        <w:tc>
          <w:tcPr>
            <w:tcW w:w="1118" w:type="dxa"/>
            <w:tcBorders>
              <w:top w:val="nil"/>
              <w:left w:val="nil"/>
              <w:bottom w:val="nil"/>
              <w:right w:val="nil"/>
            </w:tcBorders>
            <w:shd w:val="clear" w:color="auto" w:fill="FBE4D5"/>
            <w:noWrap/>
            <w:vAlign w:val="bottom"/>
          </w:tcPr>
          <w:p w:rsidR="00165B94" w:rsidRPr="00816536" w:rsidRDefault="00165B94">
            <w:pPr>
              <w:jc w:val="right"/>
              <w:rPr>
                <w:b/>
                <w:bCs/>
                <w:i/>
                <w:iCs/>
              </w:rPr>
            </w:pPr>
            <w:r w:rsidRPr="00816536">
              <w:rPr>
                <w:b/>
                <w:bCs/>
                <w:i/>
                <w:iCs/>
                <w:sz w:val="22"/>
                <w:szCs w:val="22"/>
              </w:rPr>
              <w:t>9,41</w:t>
            </w:r>
          </w:p>
        </w:tc>
        <w:tc>
          <w:tcPr>
            <w:tcW w:w="1200" w:type="dxa"/>
            <w:tcBorders>
              <w:top w:val="nil"/>
              <w:left w:val="single" w:sz="4" w:space="0" w:color="auto"/>
              <w:bottom w:val="nil"/>
              <w:right w:val="single" w:sz="8" w:space="0" w:color="auto"/>
            </w:tcBorders>
            <w:noWrap/>
            <w:vAlign w:val="bottom"/>
          </w:tcPr>
          <w:p w:rsidR="00165B94" w:rsidRPr="00816536" w:rsidRDefault="00165B94">
            <w:pPr>
              <w:jc w:val="right"/>
              <w:rPr>
                <w:b/>
                <w:bCs/>
                <w:i/>
                <w:iCs/>
              </w:rPr>
            </w:pPr>
            <w:r w:rsidRPr="00816536">
              <w:rPr>
                <w:b/>
                <w:bCs/>
                <w:i/>
                <w:iCs/>
                <w:sz w:val="22"/>
                <w:szCs w:val="22"/>
              </w:rPr>
              <w:t>131,01</w:t>
            </w:r>
          </w:p>
        </w:tc>
      </w:tr>
      <w:tr w:rsidR="00165B94" w:rsidRPr="00816536">
        <w:trPr>
          <w:trHeight w:val="300"/>
        </w:trPr>
        <w:tc>
          <w:tcPr>
            <w:tcW w:w="3984" w:type="dxa"/>
            <w:tcBorders>
              <w:top w:val="nil"/>
              <w:left w:val="single" w:sz="8" w:space="0" w:color="auto"/>
              <w:bottom w:val="nil"/>
              <w:right w:val="single" w:sz="4" w:space="0" w:color="000000"/>
            </w:tcBorders>
            <w:noWrap/>
            <w:vAlign w:val="bottom"/>
          </w:tcPr>
          <w:p w:rsidR="00165B94" w:rsidRPr="00816536" w:rsidRDefault="00165B94">
            <w:r w:rsidRPr="00816536">
              <w:rPr>
                <w:sz w:val="22"/>
                <w:szCs w:val="22"/>
              </w:rPr>
              <w:t>Lekötött tartalék</w:t>
            </w:r>
          </w:p>
        </w:tc>
        <w:tc>
          <w:tcPr>
            <w:tcW w:w="1100" w:type="dxa"/>
            <w:tcBorders>
              <w:top w:val="nil"/>
              <w:left w:val="nil"/>
              <w:bottom w:val="nil"/>
              <w:right w:val="single" w:sz="4" w:space="0" w:color="auto"/>
            </w:tcBorders>
            <w:noWrap/>
            <w:vAlign w:val="bottom"/>
          </w:tcPr>
          <w:p w:rsidR="00165B94" w:rsidRPr="00816536" w:rsidRDefault="00165B94">
            <w:r w:rsidRPr="00816536">
              <w:rPr>
                <w:sz w:val="22"/>
                <w:szCs w:val="22"/>
              </w:rPr>
              <w:t> </w:t>
            </w:r>
          </w:p>
        </w:tc>
        <w:tc>
          <w:tcPr>
            <w:tcW w:w="1057" w:type="dxa"/>
            <w:tcBorders>
              <w:top w:val="nil"/>
              <w:left w:val="nil"/>
              <w:bottom w:val="nil"/>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nil"/>
              <w:left w:val="nil"/>
              <w:bottom w:val="nil"/>
              <w:right w:val="single" w:sz="4" w:space="0" w:color="auto"/>
            </w:tcBorders>
            <w:shd w:val="clear" w:color="auto" w:fill="FBE4D5"/>
            <w:noWrap/>
            <w:vAlign w:val="bottom"/>
          </w:tcPr>
          <w:p w:rsidR="00165B94" w:rsidRPr="00816536" w:rsidRDefault="00165B94">
            <w:pPr>
              <w:rPr>
                <w:b/>
                <w:bCs/>
                <w:i/>
                <w:iCs/>
              </w:rPr>
            </w:pPr>
            <w:r w:rsidRPr="00816536">
              <w:rPr>
                <w:b/>
                <w:bCs/>
                <w:i/>
                <w:iCs/>
                <w:sz w:val="22"/>
                <w:szCs w:val="22"/>
              </w:rPr>
              <w:t> </w:t>
            </w:r>
          </w:p>
        </w:tc>
        <w:tc>
          <w:tcPr>
            <w:tcW w:w="1200" w:type="dxa"/>
            <w:tcBorders>
              <w:top w:val="nil"/>
              <w:left w:val="nil"/>
              <w:bottom w:val="nil"/>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Értékelési tartalék</w:t>
            </w:r>
          </w:p>
        </w:tc>
        <w:tc>
          <w:tcPr>
            <w:tcW w:w="1100" w:type="dxa"/>
            <w:tcBorders>
              <w:top w:val="nil"/>
              <w:left w:val="single" w:sz="4" w:space="0" w:color="auto"/>
              <w:bottom w:val="nil"/>
              <w:right w:val="single" w:sz="4" w:space="0" w:color="auto"/>
            </w:tcBorders>
            <w:noWrap/>
            <w:vAlign w:val="bottom"/>
          </w:tcPr>
          <w:p w:rsidR="00165B94" w:rsidRPr="00816536" w:rsidRDefault="00165B94">
            <w:r w:rsidRPr="00816536">
              <w:rPr>
                <w:sz w:val="22"/>
                <w:szCs w:val="22"/>
              </w:rPr>
              <w:t> </w:t>
            </w:r>
          </w:p>
        </w:tc>
        <w:tc>
          <w:tcPr>
            <w:tcW w:w="1057" w:type="dxa"/>
            <w:tcBorders>
              <w:top w:val="nil"/>
              <w:left w:val="nil"/>
              <w:bottom w:val="nil"/>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nil"/>
              <w:left w:val="nil"/>
              <w:bottom w:val="nil"/>
              <w:right w:val="nil"/>
            </w:tcBorders>
            <w:shd w:val="clear" w:color="auto" w:fill="FBE4D5"/>
            <w:noWrap/>
            <w:vAlign w:val="bottom"/>
          </w:tcPr>
          <w:p w:rsidR="00165B94" w:rsidRPr="00816536" w:rsidRDefault="00165B94">
            <w:pPr>
              <w:rPr>
                <w:b/>
                <w:bCs/>
                <w:i/>
                <w:iCs/>
              </w:rPr>
            </w:pPr>
          </w:p>
        </w:tc>
        <w:tc>
          <w:tcPr>
            <w:tcW w:w="1200" w:type="dxa"/>
            <w:tcBorders>
              <w:top w:val="nil"/>
              <w:left w:val="single" w:sz="4" w:space="0" w:color="auto"/>
              <w:bottom w:val="nil"/>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Mérleg szerinti eredmény</w:t>
            </w:r>
          </w:p>
        </w:tc>
        <w:tc>
          <w:tcPr>
            <w:tcW w:w="1100" w:type="dxa"/>
            <w:tcBorders>
              <w:top w:val="nil"/>
              <w:left w:val="single" w:sz="4" w:space="0" w:color="auto"/>
              <w:bottom w:val="nil"/>
              <w:right w:val="single" w:sz="4" w:space="0" w:color="auto"/>
            </w:tcBorders>
            <w:noWrap/>
            <w:vAlign w:val="bottom"/>
          </w:tcPr>
          <w:p w:rsidR="00165B94" w:rsidRPr="00816536" w:rsidRDefault="00165B94">
            <w:pPr>
              <w:jc w:val="right"/>
            </w:pPr>
            <w:r w:rsidRPr="00816536">
              <w:rPr>
                <w:sz w:val="22"/>
                <w:szCs w:val="22"/>
              </w:rPr>
              <w:t>6 295</w:t>
            </w:r>
          </w:p>
        </w:tc>
        <w:tc>
          <w:tcPr>
            <w:tcW w:w="1057" w:type="dxa"/>
            <w:tcBorders>
              <w:top w:val="nil"/>
              <w:left w:val="nil"/>
              <w:bottom w:val="nil"/>
              <w:right w:val="single" w:sz="4" w:space="0" w:color="auto"/>
            </w:tcBorders>
            <w:noWrap/>
            <w:vAlign w:val="bottom"/>
          </w:tcPr>
          <w:p w:rsidR="00165B94" w:rsidRPr="00816536" w:rsidRDefault="00165B94">
            <w:pPr>
              <w:jc w:val="right"/>
              <w:rPr>
                <w:b/>
                <w:bCs/>
                <w:i/>
                <w:iCs/>
              </w:rPr>
            </w:pPr>
            <w:r w:rsidRPr="00816536">
              <w:rPr>
                <w:b/>
                <w:bCs/>
                <w:i/>
                <w:iCs/>
                <w:sz w:val="22"/>
                <w:szCs w:val="22"/>
              </w:rPr>
              <w:t>2,00</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pPr>
              <w:jc w:val="right"/>
            </w:pPr>
            <w:r w:rsidRPr="00816536">
              <w:rPr>
                <w:sz w:val="22"/>
                <w:szCs w:val="22"/>
              </w:rPr>
              <w:t>4 834</w:t>
            </w:r>
          </w:p>
        </w:tc>
        <w:tc>
          <w:tcPr>
            <w:tcW w:w="1118" w:type="dxa"/>
            <w:tcBorders>
              <w:top w:val="nil"/>
              <w:left w:val="nil"/>
              <w:bottom w:val="nil"/>
              <w:right w:val="nil"/>
            </w:tcBorders>
            <w:shd w:val="clear" w:color="auto" w:fill="FBE4D5"/>
            <w:noWrap/>
            <w:vAlign w:val="bottom"/>
          </w:tcPr>
          <w:p w:rsidR="00165B94" w:rsidRPr="00816536" w:rsidRDefault="00165B94">
            <w:pPr>
              <w:jc w:val="right"/>
              <w:rPr>
                <w:b/>
                <w:bCs/>
                <w:i/>
                <w:iCs/>
              </w:rPr>
            </w:pPr>
            <w:r w:rsidRPr="00816536">
              <w:rPr>
                <w:b/>
                <w:bCs/>
                <w:i/>
                <w:iCs/>
                <w:sz w:val="22"/>
                <w:szCs w:val="22"/>
              </w:rPr>
              <w:t>1,71</w:t>
            </w:r>
          </w:p>
        </w:tc>
        <w:tc>
          <w:tcPr>
            <w:tcW w:w="1200" w:type="dxa"/>
            <w:tcBorders>
              <w:top w:val="nil"/>
              <w:left w:val="single" w:sz="4" w:space="0" w:color="auto"/>
              <w:bottom w:val="nil"/>
              <w:right w:val="single" w:sz="8" w:space="0" w:color="auto"/>
            </w:tcBorders>
            <w:noWrap/>
            <w:vAlign w:val="bottom"/>
          </w:tcPr>
          <w:p w:rsidR="00165B94" w:rsidRPr="00816536" w:rsidRDefault="00165B94">
            <w:pPr>
              <w:jc w:val="right"/>
              <w:rPr>
                <w:b/>
                <w:bCs/>
                <w:i/>
                <w:iCs/>
              </w:rPr>
            </w:pPr>
            <w:r w:rsidRPr="00816536">
              <w:rPr>
                <w:b/>
                <w:bCs/>
                <w:i/>
                <w:iCs/>
                <w:sz w:val="22"/>
                <w:szCs w:val="22"/>
              </w:rPr>
              <w:t>76,79</w:t>
            </w:r>
          </w:p>
        </w:tc>
      </w:tr>
      <w:tr w:rsidR="00165B94" w:rsidRPr="00816536">
        <w:trPr>
          <w:trHeight w:val="315"/>
        </w:trPr>
        <w:tc>
          <w:tcPr>
            <w:tcW w:w="3984" w:type="dxa"/>
            <w:tcBorders>
              <w:top w:val="single" w:sz="4" w:space="0" w:color="auto"/>
              <w:left w:val="single" w:sz="8" w:space="0" w:color="auto"/>
              <w:bottom w:val="single" w:sz="4" w:space="0" w:color="auto"/>
              <w:right w:val="single" w:sz="4" w:space="0" w:color="auto"/>
            </w:tcBorders>
            <w:noWrap/>
            <w:vAlign w:val="bottom"/>
          </w:tcPr>
          <w:p w:rsidR="00165B94" w:rsidRPr="00816536" w:rsidRDefault="00165B94">
            <w:pPr>
              <w:rPr>
                <w:b/>
                <w:bCs/>
              </w:rPr>
            </w:pPr>
            <w:r w:rsidRPr="00816536">
              <w:rPr>
                <w:b/>
                <w:bCs/>
                <w:sz w:val="22"/>
                <w:szCs w:val="22"/>
              </w:rPr>
              <w:t>Céltartalékok</w:t>
            </w:r>
          </w:p>
        </w:tc>
        <w:tc>
          <w:tcPr>
            <w:tcW w:w="1100" w:type="dxa"/>
            <w:tcBorders>
              <w:top w:val="single" w:sz="4" w:space="0" w:color="auto"/>
              <w:left w:val="single" w:sz="4" w:space="0" w:color="auto"/>
              <w:bottom w:val="single" w:sz="4" w:space="0" w:color="auto"/>
              <w:right w:val="single" w:sz="4" w:space="0" w:color="auto"/>
            </w:tcBorders>
            <w:noWrap/>
            <w:vAlign w:val="bottom"/>
          </w:tcPr>
          <w:p w:rsidR="00165B94" w:rsidRPr="00816536" w:rsidRDefault="00165B94">
            <w:r w:rsidRPr="00816536">
              <w:rPr>
                <w:sz w:val="22"/>
                <w:szCs w:val="22"/>
              </w:rPr>
              <w:t> </w:t>
            </w:r>
          </w:p>
        </w:tc>
        <w:tc>
          <w:tcPr>
            <w:tcW w:w="1057" w:type="dxa"/>
            <w:tcBorders>
              <w:top w:val="single" w:sz="4" w:space="0" w:color="auto"/>
              <w:left w:val="nil"/>
              <w:bottom w:val="single" w:sz="4" w:space="0" w:color="auto"/>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single" w:sz="4" w:space="0" w:color="auto"/>
              <w:left w:val="nil"/>
              <w:bottom w:val="single" w:sz="4" w:space="0" w:color="auto"/>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single" w:sz="4" w:space="0" w:color="auto"/>
              <w:left w:val="nil"/>
              <w:bottom w:val="single" w:sz="4" w:space="0" w:color="auto"/>
              <w:right w:val="nil"/>
            </w:tcBorders>
            <w:shd w:val="clear" w:color="auto" w:fill="FBE4D5"/>
            <w:noWrap/>
            <w:vAlign w:val="bottom"/>
          </w:tcPr>
          <w:p w:rsidR="00165B94" w:rsidRPr="00816536" w:rsidRDefault="00165B94">
            <w:pPr>
              <w:rPr>
                <w:b/>
                <w:bCs/>
                <w:i/>
                <w:iCs/>
              </w:rPr>
            </w:pPr>
            <w:r w:rsidRPr="00816536">
              <w:rPr>
                <w:b/>
                <w:bCs/>
                <w:i/>
                <w:iCs/>
                <w:sz w:val="22"/>
                <w:szCs w:val="22"/>
              </w:rPr>
              <w:t> </w:t>
            </w:r>
          </w:p>
        </w:tc>
        <w:tc>
          <w:tcPr>
            <w:tcW w:w="1200" w:type="dxa"/>
            <w:tcBorders>
              <w:top w:val="single" w:sz="4" w:space="0" w:color="auto"/>
              <w:left w:val="single" w:sz="4" w:space="0" w:color="auto"/>
              <w:bottom w:val="single" w:sz="4" w:space="0" w:color="auto"/>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15"/>
        </w:trPr>
        <w:tc>
          <w:tcPr>
            <w:tcW w:w="3984" w:type="dxa"/>
            <w:tcBorders>
              <w:top w:val="single" w:sz="4" w:space="0" w:color="auto"/>
              <w:left w:val="single" w:sz="8" w:space="0" w:color="auto"/>
              <w:bottom w:val="single" w:sz="4" w:space="0" w:color="auto"/>
              <w:right w:val="single" w:sz="4" w:space="0" w:color="auto"/>
            </w:tcBorders>
            <w:noWrap/>
            <w:vAlign w:val="bottom"/>
          </w:tcPr>
          <w:p w:rsidR="00165B94" w:rsidRPr="00816536" w:rsidRDefault="00165B94">
            <w:pPr>
              <w:rPr>
                <w:b/>
                <w:bCs/>
              </w:rPr>
            </w:pPr>
            <w:r w:rsidRPr="00816536">
              <w:rPr>
                <w:b/>
                <w:bCs/>
                <w:sz w:val="22"/>
                <w:szCs w:val="22"/>
              </w:rPr>
              <w:t>Kötelezettségek</w:t>
            </w:r>
          </w:p>
        </w:tc>
        <w:tc>
          <w:tcPr>
            <w:tcW w:w="1100" w:type="dxa"/>
            <w:tcBorders>
              <w:top w:val="nil"/>
              <w:left w:val="single" w:sz="4" w:space="0" w:color="auto"/>
              <w:bottom w:val="single" w:sz="4" w:space="0" w:color="auto"/>
              <w:right w:val="single" w:sz="4" w:space="0" w:color="auto"/>
            </w:tcBorders>
            <w:noWrap/>
            <w:vAlign w:val="bottom"/>
          </w:tcPr>
          <w:p w:rsidR="00165B94" w:rsidRPr="00816536" w:rsidRDefault="00165B94">
            <w:pPr>
              <w:jc w:val="right"/>
            </w:pPr>
            <w:r w:rsidRPr="00816536">
              <w:rPr>
                <w:sz w:val="22"/>
                <w:szCs w:val="22"/>
              </w:rPr>
              <w:t>18 345</w:t>
            </w:r>
          </w:p>
        </w:tc>
        <w:tc>
          <w:tcPr>
            <w:tcW w:w="1057" w:type="dxa"/>
            <w:tcBorders>
              <w:top w:val="nil"/>
              <w:left w:val="nil"/>
              <w:bottom w:val="single" w:sz="4" w:space="0" w:color="auto"/>
              <w:right w:val="single" w:sz="4" w:space="0" w:color="auto"/>
            </w:tcBorders>
            <w:noWrap/>
            <w:vAlign w:val="bottom"/>
          </w:tcPr>
          <w:p w:rsidR="00165B94" w:rsidRPr="00816536" w:rsidRDefault="00165B94">
            <w:pPr>
              <w:jc w:val="right"/>
              <w:rPr>
                <w:b/>
                <w:bCs/>
                <w:i/>
                <w:iCs/>
              </w:rPr>
            </w:pPr>
            <w:r w:rsidRPr="00816536">
              <w:rPr>
                <w:b/>
                <w:bCs/>
                <w:i/>
                <w:iCs/>
                <w:sz w:val="22"/>
                <w:szCs w:val="22"/>
              </w:rPr>
              <w:t>5,84</w:t>
            </w:r>
          </w:p>
        </w:tc>
        <w:tc>
          <w:tcPr>
            <w:tcW w:w="1120" w:type="dxa"/>
            <w:tcBorders>
              <w:top w:val="nil"/>
              <w:left w:val="nil"/>
              <w:bottom w:val="single" w:sz="4" w:space="0" w:color="auto"/>
              <w:right w:val="single" w:sz="4" w:space="0" w:color="auto"/>
            </w:tcBorders>
            <w:shd w:val="clear" w:color="auto" w:fill="FBE4D5"/>
            <w:noWrap/>
            <w:vAlign w:val="bottom"/>
          </w:tcPr>
          <w:p w:rsidR="00165B94" w:rsidRPr="00816536" w:rsidRDefault="00165B94">
            <w:pPr>
              <w:jc w:val="right"/>
            </w:pPr>
            <w:r w:rsidRPr="00816536">
              <w:rPr>
                <w:sz w:val="22"/>
                <w:szCs w:val="22"/>
              </w:rPr>
              <w:t>9 403</w:t>
            </w:r>
          </w:p>
        </w:tc>
        <w:tc>
          <w:tcPr>
            <w:tcW w:w="1118" w:type="dxa"/>
            <w:tcBorders>
              <w:top w:val="nil"/>
              <w:left w:val="nil"/>
              <w:bottom w:val="single" w:sz="4" w:space="0" w:color="auto"/>
              <w:right w:val="nil"/>
            </w:tcBorders>
            <w:shd w:val="clear" w:color="auto" w:fill="FBE4D5"/>
            <w:noWrap/>
            <w:vAlign w:val="bottom"/>
          </w:tcPr>
          <w:p w:rsidR="00165B94" w:rsidRPr="00816536" w:rsidRDefault="00165B94">
            <w:pPr>
              <w:jc w:val="right"/>
              <w:rPr>
                <w:b/>
                <w:bCs/>
                <w:i/>
                <w:iCs/>
              </w:rPr>
            </w:pPr>
            <w:r w:rsidRPr="00816536">
              <w:rPr>
                <w:b/>
                <w:bCs/>
                <w:i/>
                <w:iCs/>
                <w:sz w:val="22"/>
                <w:szCs w:val="22"/>
              </w:rPr>
              <w:t>3,33</w:t>
            </w:r>
          </w:p>
        </w:tc>
        <w:tc>
          <w:tcPr>
            <w:tcW w:w="1200" w:type="dxa"/>
            <w:tcBorders>
              <w:top w:val="nil"/>
              <w:left w:val="single" w:sz="4" w:space="0" w:color="auto"/>
              <w:bottom w:val="single" w:sz="4" w:space="0" w:color="auto"/>
              <w:right w:val="single" w:sz="8" w:space="0" w:color="auto"/>
            </w:tcBorders>
            <w:noWrap/>
            <w:vAlign w:val="bottom"/>
          </w:tcPr>
          <w:p w:rsidR="00165B94" w:rsidRPr="00816536" w:rsidRDefault="00165B94">
            <w:pPr>
              <w:jc w:val="right"/>
              <w:rPr>
                <w:b/>
                <w:bCs/>
                <w:i/>
                <w:iCs/>
              </w:rPr>
            </w:pPr>
            <w:r w:rsidRPr="00816536">
              <w:rPr>
                <w:b/>
                <w:bCs/>
                <w:i/>
                <w:iCs/>
                <w:sz w:val="22"/>
                <w:szCs w:val="22"/>
              </w:rPr>
              <w:t>51,26</w:t>
            </w:r>
          </w:p>
        </w:tc>
      </w:tr>
      <w:tr w:rsidR="00165B94" w:rsidRPr="00816536">
        <w:trPr>
          <w:trHeight w:val="300"/>
        </w:trPr>
        <w:tc>
          <w:tcPr>
            <w:tcW w:w="3984" w:type="dxa"/>
            <w:tcBorders>
              <w:top w:val="single" w:sz="4" w:space="0" w:color="auto"/>
              <w:left w:val="single" w:sz="8" w:space="0" w:color="auto"/>
              <w:bottom w:val="nil"/>
              <w:right w:val="single" w:sz="4" w:space="0" w:color="000000"/>
            </w:tcBorders>
            <w:noWrap/>
            <w:vAlign w:val="bottom"/>
          </w:tcPr>
          <w:p w:rsidR="00165B94" w:rsidRPr="00816536" w:rsidRDefault="00165B94">
            <w:r w:rsidRPr="00816536">
              <w:rPr>
                <w:sz w:val="22"/>
                <w:szCs w:val="22"/>
              </w:rPr>
              <w:t>Hátrasorolt kötelezettség</w:t>
            </w:r>
          </w:p>
        </w:tc>
        <w:tc>
          <w:tcPr>
            <w:tcW w:w="1100" w:type="dxa"/>
            <w:tcBorders>
              <w:top w:val="nil"/>
              <w:left w:val="nil"/>
              <w:bottom w:val="nil"/>
              <w:right w:val="single" w:sz="4" w:space="0" w:color="auto"/>
            </w:tcBorders>
            <w:noWrap/>
            <w:vAlign w:val="bottom"/>
          </w:tcPr>
          <w:p w:rsidR="00165B94" w:rsidRPr="00816536" w:rsidRDefault="00165B94">
            <w:r w:rsidRPr="00816536">
              <w:rPr>
                <w:sz w:val="22"/>
                <w:szCs w:val="22"/>
              </w:rPr>
              <w:t> </w:t>
            </w:r>
          </w:p>
        </w:tc>
        <w:tc>
          <w:tcPr>
            <w:tcW w:w="1057" w:type="dxa"/>
            <w:tcBorders>
              <w:top w:val="nil"/>
              <w:left w:val="nil"/>
              <w:bottom w:val="nil"/>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nil"/>
              <w:left w:val="nil"/>
              <w:bottom w:val="nil"/>
              <w:right w:val="single" w:sz="4" w:space="0" w:color="auto"/>
            </w:tcBorders>
            <w:shd w:val="clear" w:color="auto" w:fill="FBE4D5"/>
            <w:noWrap/>
            <w:vAlign w:val="bottom"/>
          </w:tcPr>
          <w:p w:rsidR="00165B94" w:rsidRPr="00816536" w:rsidRDefault="00165B94">
            <w:pPr>
              <w:rPr>
                <w:b/>
                <w:bCs/>
                <w:i/>
                <w:iCs/>
              </w:rPr>
            </w:pPr>
            <w:r w:rsidRPr="00816536">
              <w:rPr>
                <w:b/>
                <w:bCs/>
                <w:i/>
                <w:iCs/>
                <w:sz w:val="22"/>
                <w:szCs w:val="22"/>
              </w:rPr>
              <w:t> </w:t>
            </w:r>
          </w:p>
        </w:tc>
        <w:tc>
          <w:tcPr>
            <w:tcW w:w="1200" w:type="dxa"/>
            <w:tcBorders>
              <w:top w:val="nil"/>
              <w:left w:val="nil"/>
              <w:bottom w:val="nil"/>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Hosszú lejáratú kötelezettségek</w:t>
            </w:r>
          </w:p>
        </w:tc>
        <w:tc>
          <w:tcPr>
            <w:tcW w:w="1100" w:type="dxa"/>
            <w:tcBorders>
              <w:top w:val="nil"/>
              <w:left w:val="single" w:sz="4" w:space="0" w:color="auto"/>
              <w:bottom w:val="nil"/>
              <w:right w:val="single" w:sz="4" w:space="0" w:color="auto"/>
            </w:tcBorders>
            <w:noWrap/>
            <w:vAlign w:val="bottom"/>
          </w:tcPr>
          <w:p w:rsidR="00165B94" w:rsidRPr="00816536" w:rsidRDefault="00165B94">
            <w:r w:rsidRPr="00816536">
              <w:rPr>
                <w:sz w:val="22"/>
                <w:szCs w:val="22"/>
              </w:rPr>
              <w:t> </w:t>
            </w:r>
          </w:p>
        </w:tc>
        <w:tc>
          <w:tcPr>
            <w:tcW w:w="1057" w:type="dxa"/>
            <w:tcBorders>
              <w:top w:val="nil"/>
              <w:left w:val="nil"/>
              <w:bottom w:val="nil"/>
              <w:right w:val="single" w:sz="4" w:space="0" w:color="auto"/>
            </w:tcBorders>
            <w:noWrap/>
            <w:vAlign w:val="bottom"/>
          </w:tcPr>
          <w:p w:rsidR="00165B94" w:rsidRPr="00816536" w:rsidRDefault="00165B94">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r w:rsidRPr="00816536">
              <w:rPr>
                <w:sz w:val="22"/>
                <w:szCs w:val="22"/>
              </w:rPr>
              <w:t> </w:t>
            </w:r>
          </w:p>
        </w:tc>
        <w:tc>
          <w:tcPr>
            <w:tcW w:w="1118" w:type="dxa"/>
            <w:tcBorders>
              <w:top w:val="nil"/>
              <w:left w:val="nil"/>
              <w:bottom w:val="nil"/>
              <w:right w:val="nil"/>
            </w:tcBorders>
            <w:shd w:val="clear" w:color="auto" w:fill="FBE4D5"/>
            <w:noWrap/>
            <w:vAlign w:val="bottom"/>
          </w:tcPr>
          <w:p w:rsidR="00165B94" w:rsidRPr="00816536" w:rsidRDefault="00165B94">
            <w:pPr>
              <w:rPr>
                <w:b/>
                <w:bCs/>
                <w:i/>
                <w:iCs/>
              </w:rPr>
            </w:pPr>
          </w:p>
        </w:tc>
        <w:tc>
          <w:tcPr>
            <w:tcW w:w="1200" w:type="dxa"/>
            <w:tcBorders>
              <w:top w:val="nil"/>
              <w:left w:val="single" w:sz="4" w:space="0" w:color="auto"/>
              <w:bottom w:val="nil"/>
              <w:right w:val="single" w:sz="8" w:space="0" w:color="auto"/>
            </w:tcBorders>
            <w:noWrap/>
            <w:vAlign w:val="bottom"/>
          </w:tcPr>
          <w:p w:rsidR="00165B94" w:rsidRPr="00816536" w:rsidRDefault="00165B94">
            <w:pPr>
              <w:rPr>
                <w:b/>
                <w:bCs/>
                <w:i/>
                <w:iCs/>
              </w:rPr>
            </w:pPr>
            <w:r w:rsidRPr="00816536">
              <w:rPr>
                <w:b/>
                <w:bCs/>
                <w:i/>
                <w:iCs/>
                <w:sz w:val="22"/>
                <w:szCs w:val="22"/>
              </w:rPr>
              <w:t> </w:t>
            </w:r>
          </w:p>
        </w:tc>
      </w:tr>
      <w:tr w:rsidR="00165B94" w:rsidRPr="00816536">
        <w:trPr>
          <w:trHeight w:val="300"/>
        </w:trPr>
        <w:tc>
          <w:tcPr>
            <w:tcW w:w="3984" w:type="dxa"/>
            <w:tcBorders>
              <w:top w:val="nil"/>
              <w:left w:val="single" w:sz="8" w:space="0" w:color="auto"/>
              <w:bottom w:val="nil"/>
              <w:right w:val="nil"/>
            </w:tcBorders>
            <w:noWrap/>
            <w:vAlign w:val="bottom"/>
          </w:tcPr>
          <w:p w:rsidR="00165B94" w:rsidRPr="00816536" w:rsidRDefault="00165B94">
            <w:r w:rsidRPr="00816536">
              <w:rPr>
                <w:sz w:val="22"/>
                <w:szCs w:val="22"/>
              </w:rPr>
              <w:t>Rövid lejáratú kötelezettségek</w:t>
            </w:r>
          </w:p>
        </w:tc>
        <w:tc>
          <w:tcPr>
            <w:tcW w:w="1100" w:type="dxa"/>
            <w:tcBorders>
              <w:top w:val="nil"/>
              <w:left w:val="single" w:sz="4" w:space="0" w:color="auto"/>
              <w:bottom w:val="nil"/>
              <w:right w:val="single" w:sz="4" w:space="0" w:color="auto"/>
            </w:tcBorders>
            <w:noWrap/>
            <w:vAlign w:val="bottom"/>
          </w:tcPr>
          <w:p w:rsidR="00165B94" w:rsidRPr="00816536" w:rsidRDefault="00165B94">
            <w:pPr>
              <w:jc w:val="right"/>
            </w:pPr>
            <w:r w:rsidRPr="00816536">
              <w:rPr>
                <w:sz w:val="22"/>
                <w:szCs w:val="22"/>
              </w:rPr>
              <w:t>18 345</w:t>
            </w:r>
          </w:p>
        </w:tc>
        <w:tc>
          <w:tcPr>
            <w:tcW w:w="1057" w:type="dxa"/>
            <w:tcBorders>
              <w:top w:val="nil"/>
              <w:left w:val="nil"/>
              <w:bottom w:val="nil"/>
              <w:right w:val="single" w:sz="4" w:space="0" w:color="auto"/>
            </w:tcBorders>
            <w:noWrap/>
            <w:vAlign w:val="bottom"/>
          </w:tcPr>
          <w:p w:rsidR="00165B94" w:rsidRPr="00816536" w:rsidRDefault="00165B94">
            <w:pPr>
              <w:jc w:val="right"/>
              <w:rPr>
                <w:b/>
                <w:bCs/>
                <w:i/>
                <w:iCs/>
              </w:rPr>
            </w:pPr>
            <w:r w:rsidRPr="00816536">
              <w:rPr>
                <w:b/>
                <w:bCs/>
                <w:i/>
                <w:iCs/>
                <w:sz w:val="22"/>
                <w:szCs w:val="22"/>
              </w:rPr>
              <w:t>5,84</w:t>
            </w:r>
          </w:p>
        </w:tc>
        <w:tc>
          <w:tcPr>
            <w:tcW w:w="1120" w:type="dxa"/>
            <w:tcBorders>
              <w:top w:val="nil"/>
              <w:left w:val="nil"/>
              <w:bottom w:val="nil"/>
              <w:right w:val="single" w:sz="4" w:space="0" w:color="auto"/>
            </w:tcBorders>
            <w:shd w:val="clear" w:color="auto" w:fill="FBE4D5"/>
            <w:noWrap/>
            <w:vAlign w:val="bottom"/>
          </w:tcPr>
          <w:p w:rsidR="00165B94" w:rsidRPr="00816536" w:rsidRDefault="00165B94">
            <w:pPr>
              <w:jc w:val="right"/>
            </w:pPr>
            <w:r w:rsidRPr="00816536">
              <w:rPr>
                <w:sz w:val="22"/>
                <w:szCs w:val="22"/>
              </w:rPr>
              <w:t>9 403</w:t>
            </w:r>
          </w:p>
        </w:tc>
        <w:tc>
          <w:tcPr>
            <w:tcW w:w="1118" w:type="dxa"/>
            <w:tcBorders>
              <w:top w:val="nil"/>
              <w:left w:val="nil"/>
              <w:bottom w:val="nil"/>
              <w:right w:val="nil"/>
            </w:tcBorders>
            <w:shd w:val="clear" w:color="auto" w:fill="FBE4D5"/>
            <w:noWrap/>
            <w:vAlign w:val="bottom"/>
          </w:tcPr>
          <w:p w:rsidR="00165B94" w:rsidRPr="00816536" w:rsidRDefault="00165B94">
            <w:pPr>
              <w:jc w:val="right"/>
              <w:rPr>
                <w:b/>
                <w:bCs/>
                <w:i/>
                <w:iCs/>
              </w:rPr>
            </w:pPr>
            <w:r w:rsidRPr="00816536">
              <w:rPr>
                <w:b/>
                <w:bCs/>
                <w:i/>
                <w:iCs/>
                <w:sz w:val="22"/>
                <w:szCs w:val="22"/>
              </w:rPr>
              <w:t>3,33</w:t>
            </w:r>
          </w:p>
        </w:tc>
        <w:tc>
          <w:tcPr>
            <w:tcW w:w="1200" w:type="dxa"/>
            <w:tcBorders>
              <w:top w:val="nil"/>
              <w:left w:val="single" w:sz="4" w:space="0" w:color="auto"/>
              <w:bottom w:val="nil"/>
              <w:right w:val="single" w:sz="8" w:space="0" w:color="auto"/>
            </w:tcBorders>
            <w:noWrap/>
            <w:vAlign w:val="bottom"/>
          </w:tcPr>
          <w:p w:rsidR="00165B94" w:rsidRPr="00816536" w:rsidRDefault="00165B94">
            <w:pPr>
              <w:jc w:val="right"/>
              <w:rPr>
                <w:b/>
                <w:bCs/>
                <w:i/>
                <w:iCs/>
              </w:rPr>
            </w:pPr>
            <w:r w:rsidRPr="00816536">
              <w:rPr>
                <w:b/>
                <w:bCs/>
                <w:i/>
                <w:iCs/>
                <w:sz w:val="22"/>
                <w:szCs w:val="22"/>
              </w:rPr>
              <w:t>51,26</w:t>
            </w:r>
          </w:p>
        </w:tc>
      </w:tr>
      <w:tr w:rsidR="00165B94" w:rsidRPr="00816536">
        <w:trPr>
          <w:trHeight w:val="315"/>
        </w:trPr>
        <w:tc>
          <w:tcPr>
            <w:tcW w:w="3984" w:type="dxa"/>
            <w:tcBorders>
              <w:top w:val="single" w:sz="4" w:space="0" w:color="auto"/>
              <w:left w:val="single" w:sz="8" w:space="0" w:color="auto"/>
              <w:bottom w:val="single" w:sz="4" w:space="0" w:color="auto"/>
              <w:right w:val="single" w:sz="4" w:space="0" w:color="auto"/>
            </w:tcBorders>
            <w:noWrap/>
            <w:vAlign w:val="bottom"/>
          </w:tcPr>
          <w:p w:rsidR="00165B94" w:rsidRPr="00816536" w:rsidRDefault="00165B94">
            <w:pPr>
              <w:rPr>
                <w:b/>
                <w:bCs/>
              </w:rPr>
            </w:pPr>
            <w:r w:rsidRPr="00816536">
              <w:rPr>
                <w:b/>
                <w:bCs/>
                <w:sz w:val="22"/>
                <w:szCs w:val="22"/>
              </w:rPr>
              <w:t>Passzív időbeli elhatárolások</w:t>
            </w:r>
          </w:p>
        </w:tc>
        <w:tc>
          <w:tcPr>
            <w:tcW w:w="1100" w:type="dxa"/>
            <w:tcBorders>
              <w:top w:val="single" w:sz="4" w:space="0" w:color="auto"/>
              <w:left w:val="single" w:sz="4" w:space="0" w:color="auto"/>
              <w:bottom w:val="single" w:sz="4" w:space="0" w:color="auto"/>
              <w:right w:val="single" w:sz="4" w:space="0" w:color="auto"/>
            </w:tcBorders>
            <w:noWrap/>
            <w:vAlign w:val="bottom"/>
          </w:tcPr>
          <w:p w:rsidR="00165B94" w:rsidRPr="00816536" w:rsidRDefault="00165B94">
            <w:pPr>
              <w:jc w:val="right"/>
            </w:pPr>
            <w:r w:rsidRPr="00816536">
              <w:rPr>
                <w:sz w:val="22"/>
                <w:szCs w:val="22"/>
              </w:rPr>
              <w:t>266 212</w:t>
            </w:r>
          </w:p>
        </w:tc>
        <w:tc>
          <w:tcPr>
            <w:tcW w:w="1057" w:type="dxa"/>
            <w:tcBorders>
              <w:top w:val="single" w:sz="4" w:space="0" w:color="auto"/>
              <w:left w:val="nil"/>
              <w:bottom w:val="single" w:sz="4" w:space="0" w:color="auto"/>
              <w:right w:val="single" w:sz="4" w:space="0" w:color="auto"/>
            </w:tcBorders>
            <w:noWrap/>
            <w:vAlign w:val="bottom"/>
          </w:tcPr>
          <w:p w:rsidR="00165B94" w:rsidRPr="00816536" w:rsidRDefault="00165B94">
            <w:pPr>
              <w:jc w:val="right"/>
              <w:rPr>
                <w:b/>
                <w:bCs/>
                <w:i/>
                <w:iCs/>
              </w:rPr>
            </w:pPr>
            <w:r w:rsidRPr="00816536">
              <w:rPr>
                <w:b/>
                <w:bCs/>
                <w:i/>
                <w:iCs/>
                <w:sz w:val="22"/>
                <w:szCs w:val="22"/>
              </w:rPr>
              <w:t>84,74</w:t>
            </w:r>
          </w:p>
        </w:tc>
        <w:tc>
          <w:tcPr>
            <w:tcW w:w="1120" w:type="dxa"/>
            <w:tcBorders>
              <w:top w:val="single" w:sz="4" w:space="0" w:color="auto"/>
              <w:left w:val="nil"/>
              <w:bottom w:val="single" w:sz="4" w:space="0" w:color="auto"/>
              <w:right w:val="single" w:sz="4" w:space="0" w:color="auto"/>
            </w:tcBorders>
            <w:shd w:val="clear" w:color="auto" w:fill="FBE4D5"/>
            <w:noWrap/>
            <w:vAlign w:val="bottom"/>
          </w:tcPr>
          <w:p w:rsidR="00165B94" w:rsidRPr="00816536" w:rsidRDefault="00165B94">
            <w:pPr>
              <w:jc w:val="right"/>
            </w:pPr>
            <w:r w:rsidRPr="00816536">
              <w:rPr>
                <w:sz w:val="22"/>
                <w:szCs w:val="22"/>
              </w:rPr>
              <w:t>238 709</w:t>
            </w:r>
          </w:p>
        </w:tc>
        <w:tc>
          <w:tcPr>
            <w:tcW w:w="1118" w:type="dxa"/>
            <w:tcBorders>
              <w:top w:val="single" w:sz="4" w:space="0" w:color="auto"/>
              <w:left w:val="nil"/>
              <w:bottom w:val="single" w:sz="4" w:space="0" w:color="auto"/>
              <w:right w:val="nil"/>
            </w:tcBorders>
            <w:shd w:val="clear" w:color="auto" w:fill="FBE4D5"/>
            <w:noWrap/>
            <w:vAlign w:val="bottom"/>
          </w:tcPr>
          <w:p w:rsidR="00165B94" w:rsidRPr="00816536" w:rsidRDefault="00165B94">
            <w:pPr>
              <w:jc w:val="right"/>
              <w:rPr>
                <w:b/>
                <w:bCs/>
                <w:i/>
                <w:iCs/>
              </w:rPr>
            </w:pPr>
            <w:r w:rsidRPr="00816536">
              <w:rPr>
                <w:b/>
                <w:bCs/>
                <w:i/>
                <w:iCs/>
                <w:sz w:val="22"/>
                <w:szCs w:val="22"/>
              </w:rPr>
              <w:t>84,49</w:t>
            </w:r>
          </w:p>
        </w:tc>
        <w:tc>
          <w:tcPr>
            <w:tcW w:w="1200" w:type="dxa"/>
            <w:tcBorders>
              <w:top w:val="single" w:sz="4" w:space="0" w:color="auto"/>
              <w:left w:val="single" w:sz="4" w:space="0" w:color="auto"/>
              <w:bottom w:val="single" w:sz="4" w:space="0" w:color="auto"/>
              <w:right w:val="single" w:sz="8" w:space="0" w:color="auto"/>
            </w:tcBorders>
            <w:noWrap/>
            <w:vAlign w:val="bottom"/>
          </w:tcPr>
          <w:p w:rsidR="00165B94" w:rsidRPr="00816536" w:rsidRDefault="00165B94">
            <w:pPr>
              <w:jc w:val="right"/>
              <w:rPr>
                <w:b/>
                <w:bCs/>
                <w:i/>
                <w:iCs/>
              </w:rPr>
            </w:pPr>
            <w:r w:rsidRPr="00816536">
              <w:rPr>
                <w:b/>
                <w:bCs/>
                <w:i/>
                <w:iCs/>
                <w:sz w:val="22"/>
                <w:szCs w:val="22"/>
              </w:rPr>
              <w:t>89,67</w:t>
            </w:r>
          </w:p>
        </w:tc>
      </w:tr>
      <w:tr w:rsidR="00165B94" w:rsidRPr="00816536">
        <w:trPr>
          <w:trHeight w:val="330"/>
        </w:trPr>
        <w:tc>
          <w:tcPr>
            <w:tcW w:w="3984" w:type="dxa"/>
            <w:tcBorders>
              <w:top w:val="single" w:sz="4" w:space="0" w:color="auto"/>
              <w:left w:val="single" w:sz="8" w:space="0" w:color="auto"/>
              <w:bottom w:val="single" w:sz="8" w:space="0" w:color="auto"/>
              <w:right w:val="single" w:sz="4" w:space="0" w:color="auto"/>
            </w:tcBorders>
            <w:noWrap/>
            <w:vAlign w:val="bottom"/>
          </w:tcPr>
          <w:p w:rsidR="00165B94" w:rsidRPr="00816536" w:rsidRDefault="00165B94" w:rsidP="00816536">
            <w:pPr>
              <w:rPr>
                <w:b/>
                <w:bCs/>
              </w:rPr>
            </w:pPr>
            <w:r w:rsidRPr="00816536">
              <w:rPr>
                <w:b/>
                <w:bCs/>
                <w:sz w:val="22"/>
                <w:szCs w:val="22"/>
              </w:rPr>
              <w:t>FORRÁSOK</w:t>
            </w:r>
            <w:r>
              <w:rPr>
                <w:b/>
                <w:bCs/>
                <w:sz w:val="22"/>
                <w:szCs w:val="22"/>
              </w:rPr>
              <w:t xml:space="preserve"> Ö</w:t>
            </w:r>
            <w:r w:rsidRPr="00816536">
              <w:rPr>
                <w:b/>
                <w:bCs/>
                <w:sz w:val="22"/>
                <w:szCs w:val="22"/>
              </w:rPr>
              <w:t>SSZESEN</w:t>
            </w:r>
          </w:p>
        </w:tc>
        <w:tc>
          <w:tcPr>
            <w:tcW w:w="1100" w:type="dxa"/>
            <w:tcBorders>
              <w:top w:val="nil"/>
              <w:left w:val="single" w:sz="4" w:space="0" w:color="auto"/>
              <w:bottom w:val="single" w:sz="8" w:space="0" w:color="auto"/>
              <w:right w:val="single" w:sz="4" w:space="0" w:color="auto"/>
            </w:tcBorders>
            <w:noWrap/>
            <w:vAlign w:val="bottom"/>
          </w:tcPr>
          <w:p w:rsidR="00165B94" w:rsidRPr="00816536" w:rsidRDefault="00165B94">
            <w:pPr>
              <w:jc w:val="right"/>
            </w:pPr>
            <w:r w:rsidRPr="00816536">
              <w:rPr>
                <w:sz w:val="22"/>
                <w:szCs w:val="22"/>
              </w:rPr>
              <w:t>314 151</w:t>
            </w:r>
          </w:p>
        </w:tc>
        <w:tc>
          <w:tcPr>
            <w:tcW w:w="1057" w:type="dxa"/>
            <w:tcBorders>
              <w:top w:val="nil"/>
              <w:left w:val="nil"/>
              <w:bottom w:val="single" w:sz="8" w:space="0" w:color="auto"/>
              <w:right w:val="single" w:sz="4" w:space="0" w:color="auto"/>
            </w:tcBorders>
            <w:noWrap/>
            <w:vAlign w:val="bottom"/>
          </w:tcPr>
          <w:p w:rsidR="00165B94" w:rsidRPr="00816536" w:rsidRDefault="00165B94">
            <w:pPr>
              <w:jc w:val="right"/>
              <w:rPr>
                <w:b/>
                <w:bCs/>
                <w:i/>
                <w:iCs/>
              </w:rPr>
            </w:pPr>
            <w:r w:rsidRPr="00816536">
              <w:rPr>
                <w:b/>
                <w:bCs/>
                <w:i/>
                <w:iCs/>
                <w:sz w:val="22"/>
                <w:szCs w:val="22"/>
              </w:rPr>
              <w:t>100,00</w:t>
            </w:r>
          </w:p>
        </w:tc>
        <w:tc>
          <w:tcPr>
            <w:tcW w:w="1120" w:type="dxa"/>
            <w:tcBorders>
              <w:top w:val="nil"/>
              <w:left w:val="nil"/>
              <w:bottom w:val="single" w:sz="8" w:space="0" w:color="auto"/>
              <w:right w:val="single" w:sz="4" w:space="0" w:color="auto"/>
            </w:tcBorders>
            <w:shd w:val="clear" w:color="auto" w:fill="FBE4D5"/>
            <w:noWrap/>
            <w:vAlign w:val="bottom"/>
          </w:tcPr>
          <w:p w:rsidR="00165B94" w:rsidRPr="00816536" w:rsidRDefault="00165B94">
            <w:pPr>
              <w:jc w:val="right"/>
            </w:pPr>
            <w:r w:rsidRPr="00816536">
              <w:rPr>
                <w:sz w:val="22"/>
                <w:szCs w:val="22"/>
              </w:rPr>
              <w:t>282 540</w:t>
            </w:r>
          </w:p>
        </w:tc>
        <w:tc>
          <w:tcPr>
            <w:tcW w:w="1118" w:type="dxa"/>
            <w:tcBorders>
              <w:top w:val="nil"/>
              <w:left w:val="nil"/>
              <w:bottom w:val="single" w:sz="8" w:space="0" w:color="auto"/>
              <w:right w:val="nil"/>
            </w:tcBorders>
            <w:shd w:val="clear" w:color="auto" w:fill="FBE4D5"/>
            <w:noWrap/>
            <w:vAlign w:val="bottom"/>
          </w:tcPr>
          <w:p w:rsidR="00165B94" w:rsidRPr="00816536" w:rsidRDefault="00165B94">
            <w:pPr>
              <w:jc w:val="right"/>
              <w:rPr>
                <w:b/>
                <w:bCs/>
                <w:i/>
                <w:iCs/>
              </w:rPr>
            </w:pPr>
            <w:r w:rsidRPr="00816536">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165B94" w:rsidRPr="00816536" w:rsidRDefault="00165B94">
            <w:pPr>
              <w:jc w:val="right"/>
              <w:rPr>
                <w:b/>
                <w:bCs/>
                <w:i/>
                <w:iCs/>
              </w:rPr>
            </w:pPr>
            <w:r w:rsidRPr="00816536">
              <w:rPr>
                <w:b/>
                <w:bCs/>
                <w:i/>
                <w:iCs/>
                <w:sz w:val="22"/>
                <w:szCs w:val="22"/>
              </w:rPr>
              <w:t>89,94</w:t>
            </w:r>
          </w:p>
        </w:tc>
      </w:tr>
    </w:tbl>
    <w:p w:rsidR="00165B94" w:rsidRDefault="00165B94" w:rsidP="00443A19">
      <w:pPr>
        <w:overflowPunct w:val="0"/>
        <w:autoSpaceDE w:val="0"/>
        <w:autoSpaceDN w:val="0"/>
        <w:adjustRightInd w:val="0"/>
        <w:jc w:val="both"/>
        <w:textAlignment w:val="baseline"/>
      </w:pPr>
      <w:r w:rsidRPr="00FA1180">
        <w:t xml:space="preserve">A vagyoni helyzet tekintetében nem történt lényeges változás az előző évekhez képest, a tendenciák változatlanok maradtak: a mérlegfőösszeg lassuló ütemű csökkenése folytatódott, ugyanúgy ahogyan a tárgyi eszközök állománya és a passzív időbeli elhatárolásoké is. A forgóeszközök nagysága </w:t>
      </w:r>
      <w:r>
        <w:t>tovább</w:t>
      </w:r>
      <w:r w:rsidRPr="00FA1180">
        <w:t xml:space="preserve"> nőtt, azon belül nőtt a</w:t>
      </w:r>
      <w:r>
        <w:t xml:space="preserve"> p</w:t>
      </w:r>
      <w:r w:rsidRPr="00FA1180">
        <w:t>énzeszközök nagysága</w:t>
      </w:r>
      <w:r>
        <w:t xml:space="preserve">. A követelések nagysága szinten maradt, de nőtt a vevőkövetelések részaránya. </w:t>
      </w:r>
      <w:r w:rsidRPr="00FA1180">
        <w:t xml:space="preserve">A forrásoldalt tekintve a kedvező folyamatok folytatódtak: a saját tőke tovább nőtt, köszönhetően az eredménytartalék növekedésének és a pozitív mérleg szerinti eredménynek. A kötelezettségek szintje </w:t>
      </w:r>
      <w:r>
        <w:t xml:space="preserve">csökkent, és a kötelezettségek nagysága a </w:t>
      </w:r>
      <w:r w:rsidRPr="00FA1180">
        <w:t xml:space="preserve">követelések </w:t>
      </w:r>
      <w:r>
        <w:t>összegének harmadát sem teszik ki</w:t>
      </w:r>
      <w:r w:rsidRPr="00FA1180">
        <w:t>, és nem</w:t>
      </w:r>
      <w:r>
        <w:t xml:space="preserve"> érik el a pénzeszközök nagyságát sem, vagyis nem</w:t>
      </w:r>
      <w:r w:rsidRPr="00FA1180">
        <w:t xml:space="preserve"> jelent(ett) gondot a </w:t>
      </w:r>
      <w:r>
        <w:t xml:space="preserve">kötelezettségeink </w:t>
      </w:r>
      <w:r w:rsidRPr="00FA1180">
        <w:t>finanszírozás</w:t>
      </w:r>
      <w:r>
        <w:t>a</w:t>
      </w:r>
      <w:r w:rsidRPr="00FA1180">
        <w:t xml:space="preserve">. </w:t>
      </w:r>
    </w:p>
    <w:p w:rsidR="00165B94" w:rsidRDefault="00165B94" w:rsidP="00443A19">
      <w:pPr>
        <w:overflowPunct w:val="0"/>
        <w:autoSpaceDE w:val="0"/>
        <w:autoSpaceDN w:val="0"/>
        <w:adjustRightInd w:val="0"/>
        <w:jc w:val="both"/>
        <w:textAlignment w:val="baseline"/>
      </w:pPr>
    </w:p>
    <w:tbl>
      <w:tblPr>
        <w:tblW w:w="9901" w:type="dxa"/>
        <w:tblInd w:w="2" w:type="dxa"/>
        <w:tblCellMar>
          <w:left w:w="70" w:type="dxa"/>
          <w:right w:w="70" w:type="dxa"/>
        </w:tblCellMar>
        <w:tblLook w:val="00A0"/>
      </w:tblPr>
      <w:tblGrid>
        <w:gridCol w:w="4268"/>
        <w:gridCol w:w="42"/>
        <w:gridCol w:w="1058"/>
        <w:gridCol w:w="42"/>
        <w:gridCol w:w="1057"/>
        <w:gridCol w:w="1011"/>
        <w:gridCol w:w="109"/>
        <w:gridCol w:w="948"/>
        <w:gridCol w:w="166"/>
        <w:gridCol w:w="928"/>
        <w:gridCol w:w="272"/>
      </w:tblGrid>
      <w:tr w:rsidR="00165B94" w:rsidRPr="00C65703">
        <w:trPr>
          <w:gridAfter w:val="1"/>
          <w:wAfter w:w="272" w:type="dxa"/>
          <w:trHeight w:val="300"/>
        </w:trPr>
        <w:tc>
          <w:tcPr>
            <w:tcW w:w="4268" w:type="dxa"/>
            <w:tcBorders>
              <w:top w:val="nil"/>
              <w:left w:val="nil"/>
              <w:bottom w:val="single" w:sz="8" w:space="0" w:color="auto"/>
              <w:right w:val="nil"/>
            </w:tcBorders>
            <w:noWrap/>
            <w:vAlign w:val="bottom"/>
          </w:tcPr>
          <w:p w:rsidR="00165B94" w:rsidRPr="00C65703" w:rsidRDefault="00165B94">
            <w:r w:rsidRPr="00C65703">
              <w:rPr>
                <w:b/>
                <w:bCs/>
              </w:rPr>
              <w:t>Befektetett eszközök összetétele</w:t>
            </w:r>
          </w:p>
        </w:tc>
        <w:tc>
          <w:tcPr>
            <w:tcW w:w="1100" w:type="dxa"/>
            <w:gridSpan w:val="2"/>
            <w:tcBorders>
              <w:top w:val="nil"/>
              <w:left w:val="nil"/>
              <w:bottom w:val="nil"/>
              <w:right w:val="nil"/>
            </w:tcBorders>
            <w:noWrap/>
            <w:vAlign w:val="bottom"/>
          </w:tcPr>
          <w:p w:rsidR="00165B94" w:rsidRPr="00C65703" w:rsidRDefault="00165B94"/>
        </w:tc>
        <w:tc>
          <w:tcPr>
            <w:tcW w:w="1099" w:type="dxa"/>
            <w:gridSpan w:val="2"/>
            <w:tcBorders>
              <w:top w:val="nil"/>
              <w:left w:val="nil"/>
              <w:bottom w:val="nil"/>
              <w:right w:val="nil"/>
            </w:tcBorders>
            <w:noWrap/>
            <w:vAlign w:val="bottom"/>
          </w:tcPr>
          <w:p w:rsidR="00165B94" w:rsidRPr="00C65703" w:rsidRDefault="00165B94"/>
        </w:tc>
        <w:tc>
          <w:tcPr>
            <w:tcW w:w="1011" w:type="dxa"/>
            <w:tcBorders>
              <w:top w:val="nil"/>
              <w:left w:val="nil"/>
              <w:bottom w:val="nil"/>
              <w:right w:val="nil"/>
            </w:tcBorders>
            <w:noWrap/>
            <w:vAlign w:val="bottom"/>
          </w:tcPr>
          <w:p w:rsidR="00165B94" w:rsidRPr="00C65703" w:rsidRDefault="00165B94"/>
        </w:tc>
        <w:tc>
          <w:tcPr>
            <w:tcW w:w="2151" w:type="dxa"/>
            <w:gridSpan w:val="4"/>
            <w:tcBorders>
              <w:top w:val="nil"/>
              <w:left w:val="nil"/>
              <w:bottom w:val="nil"/>
              <w:right w:val="nil"/>
            </w:tcBorders>
            <w:noWrap/>
            <w:vAlign w:val="bottom"/>
          </w:tcPr>
          <w:p w:rsidR="00165B94" w:rsidRPr="00C65703" w:rsidRDefault="00165B94">
            <w:pPr>
              <w:jc w:val="right"/>
            </w:pPr>
            <w:r w:rsidRPr="00C65703">
              <w:rPr>
                <w:sz w:val="22"/>
                <w:szCs w:val="22"/>
              </w:rPr>
              <w:t>adatok E Ft-ban</w:t>
            </w:r>
          </w:p>
        </w:tc>
      </w:tr>
      <w:tr w:rsidR="00165B94" w:rsidRPr="00C65703">
        <w:trPr>
          <w:gridAfter w:val="1"/>
          <w:wAfter w:w="272" w:type="dxa"/>
          <w:trHeight w:val="300"/>
        </w:trPr>
        <w:tc>
          <w:tcPr>
            <w:tcW w:w="4268" w:type="dxa"/>
            <w:vMerge w:val="restart"/>
            <w:tcBorders>
              <w:top w:val="single" w:sz="8" w:space="0" w:color="auto"/>
              <w:left w:val="single" w:sz="8" w:space="0" w:color="auto"/>
              <w:bottom w:val="single" w:sz="8" w:space="0" w:color="000000"/>
              <w:right w:val="single" w:sz="4" w:space="0" w:color="auto"/>
            </w:tcBorders>
            <w:noWrap/>
            <w:vAlign w:val="center"/>
          </w:tcPr>
          <w:p w:rsidR="00165B94" w:rsidRPr="00C65703" w:rsidRDefault="00165B94">
            <w:pPr>
              <w:jc w:val="center"/>
            </w:pPr>
            <w:r w:rsidRPr="00C65703">
              <w:rPr>
                <w:sz w:val="22"/>
                <w:szCs w:val="22"/>
              </w:rPr>
              <w:t>Megnevezés</w:t>
            </w:r>
          </w:p>
        </w:tc>
        <w:tc>
          <w:tcPr>
            <w:tcW w:w="2199" w:type="dxa"/>
            <w:gridSpan w:val="4"/>
            <w:tcBorders>
              <w:top w:val="single" w:sz="8" w:space="0" w:color="auto"/>
              <w:left w:val="nil"/>
              <w:bottom w:val="single" w:sz="4" w:space="0" w:color="auto"/>
              <w:right w:val="single" w:sz="4" w:space="0" w:color="auto"/>
            </w:tcBorders>
            <w:noWrap/>
            <w:vAlign w:val="bottom"/>
          </w:tcPr>
          <w:p w:rsidR="00165B94" w:rsidRPr="00C65703" w:rsidRDefault="00165B94">
            <w:pPr>
              <w:jc w:val="center"/>
            </w:pPr>
            <w:r w:rsidRPr="00C65703">
              <w:rPr>
                <w:sz w:val="22"/>
                <w:szCs w:val="22"/>
              </w:rPr>
              <w:t>Előző év</w:t>
            </w:r>
          </w:p>
        </w:tc>
        <w:tc>
          <w:tcPr>
            <w:tcW w:w="2068" w:type="dxa"/>
            <w:gridSpan w:val="3"/>
            <w:tcBorders>
              <w:top w:val="single" w:sz="8" w:space="0" w:color="auto"/>
              <w:left w:val="nil"/>
              <w:bottom w:val="single" w:sz="4" w:space="0" w:color="auto"/>
              <w:right w:val="single" w:sz="4" w:space="0" w:color="auto"/>
            </w:tcBorders>
            <w:shd w:val="clear" w:color="auto" w:fill="FBE4D5"/>
            <w:noWrap/>
            <w:vAlign w:val="bottom"/>
          </w:tcPr>
          <w:p w:rsidR="00165B94" w:rsidRPr="00C65703" w:rsidRDefault="00165B94">
            <w:pPr>
              <w:jc w:val="center"/>
            </w:pPr>
            <w:r w:rsidRPr="00C65703">
              <w:rPr>
                <w:sz w:val="22"/>
                <w:szCs w:val="22"/>
              </w:rPr>
              <w:t>Tárgyév</w:t>
            </w:r>
          </w:p>
        </w:tc>
        <w:tc>
          <w:tcPr>
            <w:tcW w:w="1094" w:type="dxa"/>
            <w:gridSpan w:val="2"/>
            <w:vMerge w:val="restart"/>
            <w:tcBorders>
              <w:top w:val="single" w:sz="8" w:space="0" w:color="auto"/>
              <w:left w:val="single" w:sz="4" w:space="0" w:color="auto"/>
              <w:bottom w:val="single" w:sz="8" w:space="0" w:color="000000"/>
              <w:right w:val="single" w:sz="8" w:space="0" w:color="auto"/>
            </w:tcBorders>
            <w:vAlign w:val="center"/>
          </w:tcPr>
          <w:p w:rsidR="00165B94" w:rsidRPr="00C65703" w:rsidRDefault="00165B94">
            <w:pPr>
              <w:jc w:val="center"/>
            </w:pPr>
            <w:r w:rsidRPr="00C65703">
              <w:rPr>
                <w:sz w:val="22"/>
                <w:szCs w:val="22"/>
              </w:rPr>
              <w:t>Változás (%)</w:t>
            </w:r>
          </w:p>
        </w:tc>
      </w:tr>
      <w:tr w:rsidR="00165B94" w:rsidRPr="00C65703">
        <w:trPr>
          <w:gridAfter w:val="1"/>
          <w:wAfter w:w="272" w:type="dxa"/>
          <w:trHeight w:val="300"/>
        </w:trPr>
        <w:tc>
          <w:tcPr>
            <w:tcW w:w="4268" w:type="dxa"/>
            <w:vMerge/>
            <w:tcBorders>
              <w:top w:val="single" w:sz="8" w:space="0" w:color="auto"/>
              <w:left w:val="single" w:sz="8" w:space="0" w:color="auto"/>
              <w:bottom w:val="single" w:sz="8" w:space="0" w:color="000000"/>
              <w:right w:val="single" w:sz="4" w:space="0" w:color="auto"/>
            </w:tcBorders>
            <w:vAlign w:val="center"/>
          </w:tcPr>
          <w:p w:rsidR="00165B94" w:rsidRPr="00C65703" w:rsidRDefault="00165B94"/>
        </w:tc>
        <w:tc>
          <w:tcPr>
            <w:tcW w:w="1100" w:type="dxa"/>
            <w:gridSpan w:val="2"/>
            <w:vMerge w:val="restart"/>
            <w:tcBorders>
              <w:top w:val="nil"/>
              <w:left w:val="single" w:sz="4" w:space="0" w:color="auto"/>
              <w:bottom w:val="single" w:sz="8" w:space="0" w:color="000000"/>
              <w:right w:val="single" w:sz="4" w:space="0" w:color="auto"/>
            </w:tcBorders>
            <w:vAlign w:val="bottom"/>
          </w:tcPr>
          <w:p w:rsidR="00165B94" w:rsidRPr="00C65703" w:rsidRDefault="00165B94">
            <w:pPr>
              <w:jc w:val="center"/>
            </w:pPr>
            <w:r w:rsidRPr="00C65703">
              <w:rPr>
                <w:sz w:val="22"/>
                <w:szCs w:val="22"/>
              </w:rPr>
              <w:t>Összeg    (E Ft)</w:t>
            </w:r>
          </w:p>
        </w:tc>
        <w:tc>
          <w:tcPr>
            <w:tcW w:w="1099" w:type="dxa"/>
            <w:gridSpan w:val="2"/>
            <w:vMerge w:val="restart"/>
            <w:tcBorders>
              <w:top w:val="nil"/>
              <w:left w:val="single" w:sz="4" w:space="0" w:color="auto"/>
              <w:bottom w:val="single" w:sz="8" w:space="0" w:color="000000"/>
              <w:right w:val="single" w:sz="4" w:space="0" w:color="auto"/>
            </w:tcBorders>
            <w:vAlign w:val="bottom"/>
          </w:tcPr>
          <w:p w:rsidR="00165B94" w:rsidRPr="00C65703" w:rsidRDefault="00165B94">
            <w:pPr>
              <w:jc w:val="center"/>
            </w:pPr>
            <w:r w:rsidRPr="00C65703">
              <w:rPr>
                <w:sz w:val="22"/>
                <w:szCs w:val="22"/>
              </w:rPr>
              <w:t>Részarány (%)</w:t>
            </w:r>
          </w:p>
        </w:tc>
        <w:tc>
          <w:tcPr>
            <w:tcW w:w="1011" w:type="dxa"/>
            <w:vMerge w:val="restart"/>
            <w:tcBorders>
              <w:top w:val="nil"/>
              <w:left w:val="single" w:sz="4" w:space="0" w:color="auto"/>
              <w:bottom w:val="single" w:sz="8" w:space="0" w:color="000000"/>
              <w:right w:val="single" w:sz="4" w:space="0" w:color="auto"/>
            </w:tcBorders>
            <w:shd w:val="clear" w:color="auto" w:fill="FBE4D5"/>
            <w:vAlign w:val="bottom"/>
          </w:tcPr>
          <w:p w:rsidR="00165B94" w:rsidRPr="00C65703" w:rsidRDefault="00165B94">
            <w:pPr>
              <w:jc w:val="center"/>
            </w:pPr>
            <w:r w:rsidRPr="00C65703">
              <w:rPr>
                <w:sz w:val="22"/>
                <w:szCs w:val="22"/>
              </w:rPr>
              <w:t>Összeg     (E Ft)</w:t>
            </w:r>
          </w:p>
        </w:tc>
        <w:tc>
          <w:tcPr>
            <w:tcW w:w="1057" w:type="dxa"/>
            <w:gridSpan w:val="2"/>
            <w:vMerge w:val="restart"/>
            <w:tcBorders>
              <w:top w:val="nil"/>
              <w:left w:val="single" w:sz="4" w:space="0" w:color="auto"/>
              <w:bottom w:val="single" w:sz="8" w:space="0" w:color="000000"/>
              <w:right w:val="single" w:sz="4" w:space="0" w:color="auto"/>
            </w:tcBorders>
            <w:shd w:val="clear" w:color="auto" w:fill="FBE4D5"/>
            <w:vAlign w:val="bottom"/>
          </w:tcPr>
          <w:p w:rsidR="00165B94" w:rsidRPr="00C65703" w:rsidRDefault="00165B94">
            <w:pPr>
              <w:jc w:val="center"/>
            </w:pPr>
            <w:r w:rsidRPr="00C65703">
              <w:rPr>
                <w:sz w:val="22"/>
                <w:szCs w:val="22"/>
              </w:rPr>
              <w:t>Részarány (%)</w:t>
            </w:r>
          </w:p>
        </w:tc>
        <w:tc>
          <w:tcPr>
            <w:tcW w:w="1094" w:type="dxa"/>
            <w:gridSpan w:val="2"/>
            <w:vMerge/>
            <w:tcBorders>
              <w:top w:val="single" w:sz="8" w:space="0" w:color="auto"/>
              <w:left w:val="single" w:sz="4" w:space="0" w:color="auto"/>
              <w:bottom w:val="single" w:sz="8" w:space="0" w:color="000000"/>
              <w:right w:val="single" w:sz="8" w:space="0" w:color="auto"/>
            </w:tcBorders>
            <w:vAlign w:val="center"/>
          </w:tcPr>
          <w:p w:rsidR="00165B94" w:rsidRPr="00C65703" w:rsidRDefault="00165B94"/>
        </w:tc>
      </w:tr>
      <w:tr w:rsidR="00165B94" w:rsidRPr="00C65703">
        <w:trPr>
          <w:gridAfter w:val="1"/>
          <w:wAfter w:w="272" w:type="dxa"/>
          <w:trHeight w:val="315"/>
        </w:trPr>
        <w:tc>
          <w:tcPr>
            <w:tcW w:w="4268" w:type="dxa"/>
            <w:vMerge/>
            <w:tcBorders>
              <w:top w:val="single" w:sz="8" w:space="0" w:color="auto"/>
              <w:left w:val="single" w:sz="8" w:space="0" w:color="auto"/>
              <w:bottom w:val="single" w:sz="8" w:space="0" w:color="000000"/>
              <w:right w:val="single" w:sz="4" w:space="0" w:color="auto"/>
            </w:tcBorders>
            <w:vAlign w:val="center"/>
          </w:tcPr>
          <w:p w:rsidR="00165B94" w:rsidRPr="00C65703" w:rsidRDefault="00165B94"/>
        </w:tc>
        <w:tc>
          <w:tcPr>
            <w:tcW w:w="1100" w:type="dxa"/>
            <w:gridSpan w:val="2"/>
            <w:vMerge/>
            <w:tcBorders>
              <w:top w:val="nil"/>
              <w:left w:val="single" w:sz="4" w:space="0" w:color="auto"/>
              <w:bottom w:val="single" w:sz="8" w:space="0" w:color="000000"/>
              <w:right w:val="single" w:sz="4" w:space="0" w:color="auto"/>
            </w:tcBorders>
            <w:vAlign w:val="center"/>
          </w:tcPr>
          <w:p w:rsidR="00165B94" w:rsidRPr="00C65703" w:rsidRDefault="00165B94"/>
        </w:tc>
        <w:tc>
          <w:tcPr>
            <w:tcW w:w="1099" w:type="dxa"/>
            <w:gridSpan w:val="2"/>
            <w:vMerge/>
            <w:tcBorders>
              <w:top w:val="nil"/>
              <w:left w:val="single" w:sz="4" w:space="0" w:color="auto"/>
              <w:bottom w:val="single" w:sz="8" w:space="0" w:color="000000"/>
              <w:right w:val="single" w:sz="4" w:space="0" w:color="auto"/>
            </w:tcBorders>
            <w:vAlign w:val="center"/>
          </w:tcPr>
          <w:p w:rsidR="00165B94" w:rsidRPr="00C65703" w:rsidRDefault="00165B94"/>
        </w:tc>
        <w:tc>
          <w:tcPr>
            <w:tcW w:w="1011" w:type="dxa"/>
            <w:vMerge/>
            <w:tcBorders>
              <w:top w:val="nil"/>
              <w:left w:val="single" w:sz="4" w:space="0" w:color="auto"/>
              <w:bottom w:val="single" w:sz="8" w:space="0" w:color="000000"/>
              <w:right w:val="single" w:sz="4" w:space="0" w:color="auto"/>
            </w:tcBorders>
            <w:shd w:val="clear" w:color="auto" w:fill="FBE4D5"/>
            <w:vAlign w:val="center"/>
          </w:tcPr>
          <w:p w:rsidR="00165B94" w:rsidRPr="00C65703" w:rsidRDefault="00165B94"/>
        </w:tc>
        <w:tc>
          <w:tcPr>
            <w:tcW w:w="1057" w:type="dxa"/>
            <w:gridSpan w:val="2"/>
            <w:vMerge/>
            <w:tcBorders>
              <w:top w:val="nil"/>
              <w:left w:val="single" w:sz="4" w:space="0" w:color="auto"/>
              <w:bottom w:val="single" w:sz="8" w:space="0" w:color="000000"/>
              <w:right w:val="single" w:sz="4" w:space="0" w:color="auto"/>
            </w:tcBorders>
            <w:shd w:val="clear" w:color="auto" w:fill="FBE4D5"/>
            <w:vAlign w:val="center"/>
          </w:tcPr>
          <w:p w:rsidR="00165B94" w:rsidRPr="00C65703" w:rsidRDefault="00165B94"/>
        </w:tc>
        <w:tc>
          <w:tcPr>
            <w:tcW w:w="1094" w:type="dxa"/>
            <w:gridSpan w:val="2"/>
            <w:vMerge/>
            <w:tcBorders>
              <w:top w:val="single" w:sz="8" w:space="0" w:color="auto"/>
              <w:left w:val="single" w:sz="4" w:space="0" w:color="auto"/>
              <w:bottom w:val="single" w:sz="8" w:space="0" w:color="000000"/>
              <w:right w:val="single" w:sz="8" w:space="0" w:color="auto"/>
            </w:tcBorders>
            <w:vAlign w:val="center"/>
          </w:tcPr>
          <w:p w:rsidR="00165B94" w:rsidRPr="00C65703" w:rsidRDefault="00165B94"/>
        </w:tc>
      </w:tr>
      <w:tr w:rsidR="00165B94" w:rsidRPr="00C65703">
        <w:trPr>
          <w:gridAfter w:val="1"/>
          <w:wAfter w:w="272" w:type="dxa"/>
          <w:trHeight w:val="315"/>
        </w:trPr>
        <w:tc>
          <w:tcPr>
            <w:tcW w:w="4268" w:type="dxa"/>
            <w:tcBorders>
              <w:top w:val="nil"/>
              <w:left w:val="single" w:sz="8" w:space="0" w:color="auto"/>
              <w:bottom w:val="single" w:sz="4" w:space="0" w:color="auto"/>
              <w:right w:val="nil"/>
            </w:tcBorders>
            <w:noWrap/>
            <w:vAlign w:val="bottom"/>
          </w:tcPr>
          <w:p w:rsidR="00165B94" w:rsidRPr="00C65703" w:rsidRDefault="00165B94">
            <w:pPr>
              <w:rPr>
                <w:b/>
                <w:bCs/>
              </w:rPr>
            </w:pPr>
            <w:r w:rsidRPr="00C65703">
              <w:rPr>
                <w:b/>
                <w:bCs/>
                <w:sz w:val="22"/>
                <w:szCs w:val="22"/>
              </w:rPr>
              <w:t>Immateriális javak</w:t>
            </w:r>
          </w:p>
        </w:tc>
        <w:tc>
          <w:tcPr>
            <w:tcW w:w="1100" w:type="dxa"/>
            <w:gridSpan w:val="2"/>
            <w:tcBorders>
              <w:top w:val="nil"/>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2 119</w:t>
            </w:r>
          </w:p>
        </w:tc>
        <w:tc>
          <w:tcPr>
            <w:tcW w:w="1099" w:type="dxa"/>
            <w:gridSpan w:val="2"/>
            <w:tcBorders>
              <w:top w:val="nil"/>
              <w:left w:val="single" w:sz="4" w:space="0" w:color="auto"/>
              <w:bottom w:val="single" w:sz="4" w:space="0" w:color="auto"/>
              <w:right w:val="single" w:sz="4" w:space="0" w:color="auto"/>
            </w:tcBorders>
            <w:noWrap/>
            <w:vAlign w:val="bottom"/>
          </w:tcPr>
          <w:p w:rsidR="00165B94" w:rsidRPr="00C65703" w:rsidRDefault="00165B94">
            <w:pPr>
              <w:jc w:val="right"/>
              <w:rPr>
                <w:b/>
                <w:bCs/>
                <w:i/>
                <w:iCs/>
              </w:rPr>
            </w:pPr>
            <w:r w:rsidRPr="00C65703">
              <w:rPr>
                <w:b/>
                <w:bCs/>
                <w:i/>
                <w:iCs/>
                <w:sz w:val="22"/>
                <w:szCs w:val="22"/>
              </w:rPr>
              <w:t>0,80</w:t>
            </w:r>
          </w:p>
        </w:tc>
        <w:tc>
          <w:tcPr>
            <w:tcW w:w="1011" w:type="dxa"/>
            <w:tcBorders>
              <w:top w:val="nil"/>
              <w:left w:val="nil"/>
              <w:bottom w:val="single" w:sz="4" w:space="0" w:color="auto"/>
              <w:right w:val="nil"/>
            </w:tcBorders>
            <w:shd w:val="clear" w:color="auto" w:fill="FBE4D5"/>
            <w:noWrap/>
            <w:vAlign w:val="bottom"/>
          </w:tcPr>
          <w:p w:rsidR="00165B94" w:rsidRPr="00C65703" w:rsidRDefault="00165B94">
            <w:pPr>
              <w:jc w:val="right"/>
            </w:pPr>
            <w:r w:rsidRPr="00C65703">
              <w:rPr>
                <w:sz w:val="22"/>
                <w:szCs w:val="22"/>
              </w:rPr>
              <w:t>2 098</w:t>
            </w:r>
          </w:p>
        </w:tc>
        <w:tc>
          <w:tcPr>
            <w:tcW w:w="1057" w:type="dxa"/>
            <w:gridSpan w:val="2"/>
            <w:tcBorders>
              <w:top w:val="nil"/>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0,88</w:t>
            </w:r>
          </w:p>
        </w:tc>
        <w:tc>
          <w:tcPr>
            <w:tcW w:w="1094" w:type="dxa"/>
            <w:gridSpan w:val="2"/>
            <w:tcBorders>
              <w:top w:val="nil"/>
              <w:left w:val="single" w:sz="4" w:space="0" w:color="auto"/>
              <w:bottom w:val="single" w:sz="4" w:space="0" w:color="auto"/>
              <w:right w:val="single" w:sz="8" w:space="0" w:color="auto"/>
            </w:tcBorders>
            <w:noWrap/>
            <w:vAlign w:val="bottom"/>
          </w:tcPr>
          <w:p w:rsidR="00165B94" w:rsidRPr="00C65703" w:rsidRDefault="00165B94">
            <w:pPr>
              <w:jc w:val="right"/>
              <w:rPr>
                <w:i/>
                <w:iCs/>
              </w:rPr>
            </w:pPr>
            <w:r w:rsidRPr="00C65703">
              <w:rPr>
                <w:i/>
                <w:iCs/>
                <w:sz w:val="22"/>
                <w:szCs w:val="22"/>
              </w:rPr>
              <w:t>99,01</w:t>
            </w:r>
          </w:p>
        </w:tc>
      </w:tr>
      <w:tr w:rsidR="00165B94" w:rsidRPr="00C65703">
        <w:trPr>
          <w:gridAfter w:val="1"/>
          <w:wAfter w:w="272" w:type="dxa"/>
          <w:trHeight w:val="300"/>
        </w:trPr>
        <w:tc>
          <w:tcPr>
            <w:tcW w:w="4268" w:type="dxa"/>
            <w:tcBorders>
              <w:top w:val="nil"/>
              <w:left w:val="single" w:sz="8" w:space="0" w:color="auto"/>
              <w:bottom w:val="nil"/>
              <w:right w:val="nil"/>
            </w:tcBorders>
            <w:noWrap/>
            <w:vAlign w:val="bottom"/>
          </w:tcPr>
          <w:p w:rsidR="00165B94" w:rsidRPr="00C65703" w:rsidRDefault="00165B94" w:rsidP="00C65703">
            <w:r w:rsidRPr="00C65703">
              <w:rPr>
                <w:sz w:val="22"/>
                <w:szCs w:val="22"/>
              </w:rPr>
              <w:t>Vagyoni értékű jogok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2 119</w:t>
            </w:r>
          </w:p>
        </w:tc>
        <w:tc>
          <w:tcPr>
            <w:tcW w:w="1099" w:type="dxa"/>
            <w:gridSpan w:val="2"/>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0,80</w:t>
            </w:r>
          </w:p>
        </w:tc>
        <w:tc>
          <w:tcPr>
            <w:tcW w:w="1011" w:type="dxa"/>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2 098</w:t>
            </w:r>
          </w:p>
        </w:tc>
        <w:tc>
          <w:tcPr>
            <w:tcW w:w="1057"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0,88</w:t>
            </w:r>
          </w:p>
        </w:tc>
        <w:tc>
          <w:tcPr>
            <w:tcW w:w="1094" w:type="dxa"/>
            <w:gridSpan w:val="2"/>
            <w:tcBorders>
              <w:top w:val="nil"/>
              <w:left w:val="single" w:sz="4" w:space="0" w:color="auto"/>
              <w:bottom w:val="nil"/>
              <w:right w:val="single" w:sz="8" w:space="0" w:color="auto"/>
            </w:tcBorders>
            <w:noWrap/>
            <w:vAlign w:val="bottom"/>
          </w:tcPr>
          <w:p w:rsidR="00165B94" w:rsidRPr="00C65703" w:rsidRDefault="00165B94">
            <w:pPr>
              <w:jc w:val="right"/>
              <w:rPr>
                <w:i/>
                <w:iCs/>
              </w:rPr>
            </w:pPr>
            <w:r w:rsidRPr="00C65703">
              <w:rPr>
                <w:i/>
                <w:iCs/>
                <w:sz w:val="22"/>
                <w:szCs w:val="22"/>
              </w:rPr>
              <w:t>99,01</w:t>
            </w:r>
          </w:p>
        </w:tc>
      </w:tr>
      <w:tr w:rsidR="00165B94" w:rsidRPr="00C65703">
        <w:trPr>
          <w:gridAfter w:val="1"/>
          <w:wAfter w:w="272" w:type="dxa"/>
          <w:trHeight w:val="315"/>
        </w:trPr>
        <w:tc>
          <w:tcPr>
            <w:tcW w:w="4268" w:type="dxa"/>
            <w:tcBorders>
              <w:top w:val="single" w:sz="4" w:space="0" w:color="auto"/>
              <w:left w:val="single" w:sz="8" w:space="0" w:color="auto"/>
              <w:bottom w:val="single" w:sz="4" w:space="0" w:color="auto"/>
              <w:right w:val="nil"/>
            </w:tcBorders>
            <w:shd w:val="clear" w:color="000000" w:fill="FFFFFF"/>
            <w:noWrap/>
            <w:vAlign w:val="bottom"/>
          </w:tcPr>
          <w:p w:rsidR="00165B94" w:rsidRPr="00C65703" w:rsidRDefault="00165B94">
            <w:pPr>
              <w:rPr>
                <w:b/>
                <w:bCs/>
              </w:rPr>
            </w:pPr>
            <w:r w:rsidRPr="00C65703">
              <w:rPr>
                <w:b/>
                <w:bCs/>
                <w:sz w:val="22"/>
                <w:szCs w:val="22"/>
              </w:rPr>
              <w:t>Tárgyi eszközök</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262 383</w:t>
            </w:r>
          </w:p>
        </w:tc>
        <w:tc>
          <w:tcPr>
            <w:tcW w:w="1099" w:type="dxa"/>
            <w:gridSpan w:val="2"/>
            <w:tcBorders>
              <w:top w:val="single" w:sz="4" w:space="0" w:color="auto"/>
              <w:left w:val="single" w:sz="4" w:space="0" w:color="auto"/>
              <w:bottom w:val="single" w:sz="4" w:space="0" w:color="auto"/>
              <w:right w:val="single" w:sz="4" w:space="0" w:color="auto"/>
            </w:tcBorders>
            <w:noWrap/>
            <w:vAlign w:val="bottom"/>
          </w:tcPr>
          <w:p w:rsidR="00165B94" w:rsidRPr="00C65703" w:rsidRDefault="00165B94">
            <w:pPr>
              <w:jc w:val="right"/>
              <w:rPr>
                <w:b/>
                <w:bCs/>
                <w:i/>
                <w:iCs/>
              </w:rPr>
            </w:pPr>
            <w:r w:rsidRPr="00C65703">
              <w:rPr>
                <w:b/>
                <w:bCs/>
                <w:i/>
                <w:iCs/>
                <w:sz w:val="22"/>
                <w:szCs w:val="22"/>
              </w:rPr>
              <w:t>98,83</w:t>
            </w:r>
          </w:p>
        </w:tc>
        <w:tc>
          <w:tcPr>
            <w:tcW w:w="1011" w:type="dxa"/>
            <w:tcBorders>
              <w:top w:val="single" w:sz="4" w:space="0" w:color="auto"/>
              <w:left w:val="nil"/>
              <w:bottom w:val="single" w:sz="4" w:space="0" w:color="auto"/>
              <w:right w:val="nil"/>
            </w:tcBorders>
            <w:shd w:val="clear" w:color="auto" w:fill="FBE4D5"/>
            <w:noWrap/>
            <w:vAlign w:val="bottom"/>
          </w:tcPr>
          <w:p w:rsidR="00165B94" w:rsidRPr="00C65703" w:rsidRDefault="00165B94">
            <w:pPr>
              <w:jc w:val="right"/>
            </w:pPr>
            <w:r w:rsidRPr="00C65703">
              <w:rPr>
                <w:sz w:val="22"/>
                <w:szCs w:val="22"/>
              </w:rPr>
              <w:t>236 019</w:t>
            </w:r>
          </w:p>
        </w:tc>
        <w:tc>
          <w:tcPr>
            <w:tcW w:w="1057"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98,71</w:t>
            </w:r>
          </w:p>
        </w:tc>
        <w:tc>
          <w:tcPr>
            <w:tcW w:w="1094" w:type="dxa"/>
            <w:gridSpan w:val="2"/>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jc w:val="right"/>
              <w:rPr>
                <w:i/>
                <w:iCs/>
              </w:rPr>
            </w:pPr>
            <w:r w:rsidRPr="00C65703">
              <w:rPr>
                <w:i/>
                <w:iCs/>
                <w:sz w:val="22"/>
                <w:szCs w:val="22"/>
              </w:rPr>
              <w:t>89,95</w:t>
            </w:r>
          </w:p>
        </w:tc>
      </w:tr>
      <w:tr w:rsidR="00165B94" w:rsidRPr="00C65703">
        <w:trPr>
          <w:gridAfter w:val="1"/>
          <w:wAfter w:w="272" w:type="dxa"/>
          <w:trHeight w:val="300"/>
        </w:trPr>
        <w:tc>
          <w:tcPr>
            <w:tcW w:w="4268" w:type="dxa"/>
            <w:tcBorders>
              <w:top w:val="nil"/>
              <w:left w:val="single" w:sz="8" w:space="0" w:color="auto"/>
              <w:bottom w:val="nil"/>
              <w:right w:val="nil"/>
            </w:tcBorders>
            <w:noWrap/>
            <w:vAlign w:val="bottom"/>
          </w:tcPr>
          <w:p w:rsidR="00165B94" w:rsidRPr="00C65703" w:rsidRDefault="00165B94">
            <w:r w:rsidRPr="00C65703">
              <w:rPr>
                <w:sz w:val="22"/>
                <w:szCs w:val="22"/>
              </w:rPr>
              <w:t>Ingatlanok és a kapcs. vagyoni értékű jogok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234 808</w:t>
            </w:r>
          </w:p>
        </w:tc>
        <w:tc>
          <w:tcPr>
            <w:tcW w:w="1099" w:type="dxa"/>
            <w:gridSpan w:val="2"/>
            <w:tcBorders>
              <w:top w:val="nil"/>
              <w:left w:val="single" w:sz="4" w:space="0" w:color="auto"/>
              <w:bottom w:val="nil"/>
              <w:right w:val="nil"/>
            </w:tcBorders>
            <w:noWrap/>
            <w:vAlign w:val="bottom"/>
          </w:tcPr>
          <w:p w:rsidR="00165B94" w:rsidRPr="00C65703" w:rsidRDefault="00165B94">
            <w:pPr>
              <w:rPr>
                <w:b/>
                <w:bCs/>
                <w:i/>
                <w:iCs/>
              </w:rPr>
            </w:pPr>
            <w:r w:rsidRPr="00C65703">
              <w:rPr>
                <w:b/>
                <w:bCs/>
                <w:i/>
                <w:iCs/>
                <w:sz w:val="22"/>
                <w:szCs w:val="22"/>
              </w:rPr>
              <w:t> </w:t>
            </w:r>
          </w:p>
        </w:tc>
        <w:tc>
          <w:tcPr>
            <w:tcW w:w="1011" w:type="dxa"/>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214 832</w:t>
            </w:r>
          </w:p>
        </w:tc>
        <w:tc>
          <w:tcPr>
            <w:tcW w:w="1057"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89,85</w:t>
            </w:r>
          </w:p>
        </w:tc>
        <w:tc>
          <w:tcPr>
            <w:tcW w:w="1094" w:type="dxa"/>
            <w:gridSpan w:val="2"/>
            <w:tcBorders>
              <w:top w:val="nil"/>
              <w:left w:val="single" w:sz="4" w:space="0" w:color="auto"/>
              <w:bottom w:val="nil"/>
              <w:right w:val="single" w:sz="8" w:space="0" w:color="auto"/>
            </w:tcBorders>
            <w:noWrap/>
            <w:vAlign w:val="bottom"/>
          </w:tcPr>
          <w:p w:rsidR="00165B94" w:rsidRPr="00C65703" w:rsidRDefault="00165B94">
            <w:pPr>
              <w:jc w:val="right"/>
              <w:rPr>
                <w:i/>
                <w:iCs/>
              </w:rPr>
            </w:pPr>
            <w:r w:rsidRPr="00C65703">
              <w:rPr>
                <w:i/>
                <w:iCs/>
                <w:sz w:val="22"/>
                <w:szCs w:val="22"/>
              </w:rPr>
              <w:t>91,49</w:t>
            </w:r>
          </w:p>
        </w:tc>
      </w:tr>
      <w:tr w:rsidR="00165B94" w:rsidRPr="00C65703">
        <w:trPr>
          <w:gridAfter w:val="1"/>
          <w:wAfter w:w="272" w:type="dxa"/>
          <w:trHeight w:val="300"/>
        </w:trPr>
        <w:tc>
          <w:tcPr>
            <w:tcW w:w="4268" w:type="dxa"/>
            <w:tcBorders>
              <w:top w:val="nil"/>
              <w:left w:val="single" w:sz="8" w:space="0" w:color="auto"/>
              <w:bottom w:val="nil"/>
              <w:right w:val="nil"/>
            </w:tcBorders>
            <w:noWrap/>
            <w:vAlign w:val="bottom"/>
          </w:tcPr>
          <w:p w:rsidR="00165B94" w:rsidRPr="00C65703" w:rsidRDefault="00165B94">
            <w:r w:rsidRPr="00C65703">
              <w:rPr>
                <w:sz w:val="22"/>
                <w:szCs w:val="22"/>
              </w:rPr>
              <w:t>Műszaki berendezések, gépek, járművek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24 323</w:t>
            </w:r>
          </w:p>
        </w:tc>
        <w:tc>
          <w:tcPr>
            <w:tcW w:w="1099" w:type="dxa"/>
            <w:gridSpan w:val="2"/>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9,16</w:t>
            </w:r>
          </w:p>
        </w:tc>
        <w:tc>
          <w:tcPr>
            <w:tcW w:w="1011" w:type="dxa"/>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16 836</w:t>
            </w:r>
          </w:p>
        </w:tc>
        <w:tc>
          <w:tcPr>
            <w:tcW w:w="1057"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7,04</w:t>
            </w:r>
          </w:p>
        </w:tc>
        <w:tc>
          <w:tcPr>
            <w:tcW w:w="1094" w:type="dxa"/>
            <w:gridSpan w:val="2"/>
            <w:tcBorders>
              <w:top w:val="nil"/>
              <w:left w:val="single" w:sz="4" w:space="0" w:color="auto"/>
              <w:bottom w:val="nil"/>
              <w:right w:val="single" w:sz="8" w:space="0" w:color="auto"/>
            </w:tcBorders>
            <w:noWrap/>
            <w:vAlign w:val="bottom"/>
          </w:tcPr>
          <w:p w:rsidR="00165B94" w:rsidRPr="00C65703" w:rsidRDefault="00165B94">
            <w:pPr>
              <w:jc w:val="right"/>
              <w:rPr>
                <w:i/>
                <w:iCs/>
              </w:rPr>
            </w:pPr>
            <w:r w:rsidRPr="00C65703">
              <w:rPr>
                <w:i/>
                <w:iCs/>
                <w:sz w:val="22"/>
                <w:szCs w:val="22"/>
              </w:rPr>
              <w:t>69,22</w:t>
            </w:r>
          </w:p>
        </w:tc>
      </w:tr>
      <w:tr w:rsidR="00165B94" w:rsidRPr="00C65703">
        <w:trPr>
          <w:gridAfter w:val="1"/>
          <w:wAfter w:w="272" w:type="dxa"/>
          <w:trHeight w:val="300"/>
        </w:trPr>
        <w:tc>
          <w:tcPr>
            <w:tcW w:w="4268" w:type="dxa"/>
            <w:tcBorders>
              <w:top w:val="nil"/>
              <w:left w:val="single" w:sz="8" w:space="0" w:color="auto"/>
              <w:bottom w:val="nil"/>
              <w:right w:val="nil"/>
            </w:tcBorders>
            <w:noWrap/>
            <w:vAlign w:val="bottom"/>
          </w:tcPr>
          <w:p w:rsidR="00165B94" w:rsidRPr="00C65703" w:rsidRDefault="00165B94">
            <w:r w:rsidRPr="00C65703">
              <w:rPr>
                <w:sz w:val="22"/>
                <w:szCs w:val="22"/>
              </w:rPr>
              <w:t>Egyéb berendezések, felszerelések, járművek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3 252</w:t>
            </w:r>
          </w:p>
        </w:tc>
        <w:tc>
          <w:tcPr>
            <w:tcW w:w="1099" w:type="dxa"/>
            <w:gridSpan w:val="2"/>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1,22</w:t>
            </w:r>
          </w:p>
        </w:tc>
        <w:tc>
          <w:tcPr>
            <w:tcW w:w="1011" w:type="dxa"/>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4 351</w:t>
            </w:r>
          </w:p>
        </w:tc>
        <w:tc>
          <w:tcPr>
            <w:tcW w:w="1057"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1,82</w:t>
            </w:r>
          </w:p>
        </w:tc>
        <w:tc>
          <w:tcPr>
            <w:tcW w:w="1094" w:type="dxa"/>
            <w:gridSpan w:val="2"/>
            <w:tcBorders>
              <w:top w:val="nil"/>
              <w:left w:val="single" w:sz="4" w:space="0" w:color="auto"/>
              <w:bottom w:val="nil"/>
              <w:right w:val="single" w:sz="8" w:space="0" w:color="auto"/>
            </w:tcBorders>
            <w:noWrap/>
            <w:vAlign w:val="bottom"/>
          </w:tcPr>
          <w:p w:rsidR="00165B94" w:rsidRPr="00C65703" w:rsidRDefault="00165B94">
            <w:pPr>
              <w:jc w:val="right"/>
              <w:rPr>
                <w:i/>
                <w:iCs/>
              </w:rPr>
            </w:pPr>
            <w:r w:rsidRPr="00C65703">
              <w:rPr>
                <w:i/>
                <w:iCs/>
                <w:sz w:val="22"/>
                <w:szCs w:val="22"/>
              </w:rPr>
              <w:t>133,79</w:t>
            </w:r>
          </w:p>
        </w:tc>
      </w:tr>
      <w:tr w:rsidR="00165B94" w:rsidRPr="00C65703">
        <w:trPr>
          <w:gridAfter w:val="1"/>
          <w:wAfter w:w="272" w:type="dxa"/>
          <w:trHeight w:val="300"/>
        </w:trPr>
        <w:tc>
          <w:tcPr>
            <w:tcW w:w="4268" w:type="dxa"/>
            <w:tcBorders>
              <w:top w:val="nil"/>
              <w:left w:val="single" w:sz="8" w:space="0" w:color="auto"/>
              <w:bottom w:val="nil"/>
              <w:right w:val="single" w:sz="4" w:space="0" w:color="000000"/>
            </w:tcBorders>
            <w:noWrap/>
            <w:vAlign w:val="bottom"/>
          </w:tcPr>
          <w:p w:rsidR="00165B94" w:rsidRPr="00C65703" w:rsidRDefault="00165B94">
            <w:r w:rsidRPr="00C65703">
              <w:rPr>
                <w:sz w:val="22"/>
                <w:szCs w:val="22"/>
              </w:rPr>
              <w:t>Beruházások, felújítások</w:t>
            </w:r>
          </w:p>
        </w:tc>
        <w:tc>
          <w:tcPr>
            <w:tcW w:w="1100" w:type="dxa"/>
            <w:gridSpan w:val="2"/>
            <w:tcBorders>
              <w:top w:val="nil"/>
              <w:left w:val="nil"/>
              <w:bottom w:val="nil"/>
              <w:right w:val="nil"/>
            </w:tcBorders>
            <w:noWrap/>
            <w:vAlign w:val="bottom"/>
          </w:tcPr>
          <w:p w:rsidR="00165B94" w:rsidRPr="00C65703" w:rsidRDefault="00165B94">
            <w:r w:rsidRPr="00C65703">
              <w:rPr>
                <w:sz w:val="22"/>
                <w:szCs w:val="22"/>
              </w:rPr>
              <w:t> </w:t>
            </w:r>
          </w:p>
        </w:tc>
        <w:tc>
          <w:tcPr>
            <w:tcW w:w="1099" w:type="dxa"/>
            <w:gridSpan w:val="2"/>
            <w:tcBorders>
              <w:top w:val="nil"/>
              <w:left w:val="single" w:sz="4" w:space="0" w:color="auto"/>
              <w:bottom w:val="nil"/>
              <w:right w:val="nil"/>
            </w:tcBorders>
            <w:noWrap/>
            <w:vAlign w:val="bottom"/>
          </w:tcPr>
          <w:p w:rsidR="00165B94" w:rsidRPr="00C65703" w:rsidRDefault="00165B94">
            <w:pPr>
              <w:rPr>
                <w:b/>
                <w:bCs/>
                <w:i/>
                <w:iCs/>
              </w:rPr>
            </w:pPr>
            <w:r w:rsidRPr="00C65703">
              <w:rPr>
                <w:b/>
                <w:bCs/>
                <w:i/>
                <w:iCs/>
                <w:sz w:val="22"/>
                <w:szCs w:val="22"/>
              </w:rPr>
              <w:t> </w:t>
            </w:r>
          </w:p>
        </w:tc>
        <w:tc>
          <w:tcPr>
            <w:tcW w:w="1011" w:type="dxa"/>
            <w:tcBorders>
              <w:top w:val="nil"/>
              <w:left w:val="single" w:sz="4" w:space="0" w:color="auto"/>
              <w:bottom w:val="nil"/>
              <w:right w:val="nil"/>
            </w:tcBorders>
            <w:shd w:val="clear" w:color="auto" w:fill="FBE4D5"/>
            <w:noWrap/>
            <w:vAlign w:val="bottom"/>
          </w:tcPr>
          <w:p w:rsidR="00165B94" w:rsidRPr="00C65703" w:rsidRDefault="00165B94">
            <w:r w:rsidRPr="00C65703">
              <w:rPr>
                <w:sz w:val="22"/>
                <w:szCs w:val="22"/>
              </w:rPr>
              <w:t> </w:t>
            </w:r>
          </w:p>
        </w:tc>
        <w:tc>
          <w:tcPr>
            <w:tcW w:w="1057" w:type="dxa"/>
            <w:gridSpan w:val="2"/>
            <w:tcBorders>
              <w:top w:val="nil"/>
              <w:left w:val="single" w:sz="4" w:space="0" w:color="auto"/>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094" w:type="dxa"/>
            <w:gridSpan w:val="2"/>
            <w:tcBorders>
              <w:top w:val="nil"/>
              <w:left w:val="single" w:sz="4" w:space="0" w:color="auto"/>
              <w:bottom w:val="nil"/>
              <w:right w:val="single" w:sz="8" w:space="0" w:color="auto"/>
            </w:tcBorders>
            <w:noWrap/>
            <w:vAlign w:val="bottom"/>
          </w:tcPr>
          <w:p w:rsidR="00165B94" w:rsidRPr="00C65703" w:rsidRDefault="00165B94">
            <w:pPr>
              <w:rPr>
                <w:i/>
                <w:iCs/>
              </w:rPr>
            </w:pPr>
            <w:r w:rsidRPr="00C65703">
              <w:rPr>
                <w:i/>
                <w:iCs/>
                <w:sz w:val="22"/>
                <w:szCs w:val="22"/>
              </w:rPr>
              <w:t> </w:t>
            </w:r>
          </w:p>
        </w:tc>
      </w:tr>
      <w:tr w:rsidR="00165B94" w:rsidRPr="00C65703">
        <w:trPr>
          <w:gridAfter w:val="1"/>
          <w:wAfter w:w="272" w:type="dxa"/>
          <w:trHeight w:val="315"/>
        </w:trPr>
        <w:tc>
          <w:tcPr>
            <w:tcW w:w="4268" w:type="dxa"/>
            <w:tcBorders>
              <w:top w:val="single" w:sz="4" w:space="0" w:color="auto"/>
              <w:left w:val="single" w:sz="8" w:space="0" w:color="auto"/>
              <w:bottom w:val="single" w:sz="4" w:space="0" w:color="auto"/>
              <w:right w:val="nil"/>
            </w:tcBorders>
            <w:noWrap/>
            <w:vAlign w:val="bottom"/>
          </w:tcPr>
          <w:p w:rsidR="00165B94" w:rsidRPr="00C65703" w:rsidRDefault="00165B94">
            <w:pPr>
              <w:rPr>
                <w:b/>
                <w:bCs/>
              </w:rPr>
            </w:pPr>
            <w:r w:rsidRPr="00C65703">
              <w:rPr>
                <w:b/>
                <w:bCs/>
                <w:sz w:val="22"/>
                <w:szCs w:val="22"/>
              </w:rPr>
              <w:t>Befektetett pénzügyi eszközök</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990</w:t>
            </w:r>
          </w:p>
        </w:tc>
        <w:tc>
          <w:tcPr>
            <w:tcW w:w="1099"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rPr>
                <w:b/>
                <w:bCs/>
                <w:i/>
                <w:iCs/>
              </w:rPr>
            </w:pPr>
            <w:r w:rsidRPr="00C65703">
              <w:rPr>
                <w:b/>
                <w:bCs/>
                <w:i/>
                <w:iCs/>
                <w:sz w:val="22"/>
                <w:szCs w:val="22"/>
              </w:rPr>
              <w:t>0,37</w:t>
            </w:r>
          </w:p>
        </w:tc>
        <w:tc>
          <w:tcPr>
            <w:tcW w:w="1011" w:type="dxa"/>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pPr>
            <w:r w:rsidRPr="00C65703">
              <w:rPr>
                <w:sz w:val="22"/>
                <w:szCs w:val="22"/>
              </w:rPr>
              <w:t>990</w:t>
            </w:r>
          </w:p>
        </w:tc>
        <w:tc>
          <w:tcPr>
            <w:tcW w:w="1057"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0,41</w:t>
            </w:r>
          </w:p>
        </w:tc>
        <w:tc>
          <w:tcPr>
            <w:tcW w:w="1094" w:type="dxa"/>
            <w:gridSpan w:val="2"/>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jc w:val="right"/>
              <w:rPr>
                <w:i/>
                <w:iCs/>
              </w:rPr>
            </w:pPr>
            <w:r w:rsidRPr="00C65703">
              <w:rPr>
                <w:i/>
                <w:iCs/>
                <w:sz w:val="22"/>
                <w:szCs w:val="22"/>
              </w:rPr>
              <w:t>100,00</w:t>
            </w:r>
          </w:p>
        </w:tc>
      </w:tr>
      <w:tr w:rsidR="00165B94" w:rsidRPr="00C65703">
        <w:trPr>
          <w:gridAfter w:val="1"/>
          <w:wAfter w:w="272" w:type="dxa"/>
          <w:trHeight w:val="300"/>
        </w:trPr>
        <w:tc>
          <w:tcPr>
            <w:tcW w:w="4268" w:type="dxa"/>
            <w:tcBorders>
              <w:top w:val="nil"/>
              <w:left w:val="single" w:sz="8" w:space="0" w:color="auto"/>
              <w:bottom w:val="nil"/>
              <w:right w:val="single" w:sz="4" w:space="0" w:color="auto"/>
            </w:tcBorders>
            <w:noWrap/>
            <w:vAlign w:val="bottom"/>
          </w:tcPr>
          <w:p w:rsidR="00165B94" w:rsidRPr="00C65703" w:rsidRDefault="00165B94">
            <w:r w:rsidRPr="00C65703">
              <w:rPr>
                <w:sz w:val="22"/>
                <w:szCs w:val="22"/>
              </w:rPr>
              <w:t>Egyéb tartós részesedés</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990</w:t>
            </w:r>
          </w:p>
        </w:tc>
        <w:tc>
          <w:tcPr>
            <w:tcW w:w="1099"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rPr>
                <w:b/>
                <w:bCs/>
                <w:i/>
                <w:iCs/>
              </w:rPr>
            </w:pPr>
            <w:r w:rsidRPr="00C65703">
              <w:rPr>
                <w:b/>
                <w:bCs/>
                <w:i/>
                <w:iCs/>
                <w:sz w:val="22"/>
                <w:szCs w:val="22"/>
              </w:rPr>
              <w:t>0,37</w:t>
            </w:r>
          </w:p>
        </w:tc>
        <w:tc>
          <w:tcPr>
            <w:tcW w:w="1011" w:type="dxa"/>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990</w:t>
            </w:r>
          </w:p>
        </w:tc>
        <w:tc>
          <w:tcPr>
            <w:tcW w:w="1057"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0,41</w:t>
            </w:r>
          </w:p>
        </w:tc>
        <w:tc>
          <w:tcPr>
            <w:tcW w:w="1094" w:type="dxa"/>
            <w:gridSpan w:val="2"/>
            <w:tcBorders>
              <w:top w:val="nil"/>
              <w:left w:val="single" w:sz="4" w:space="0" w:color="auto"/>
              <w:bottom w:val="nil"/>
              <w:right w:val="single" w:sz="8" w:space="0" w:color="auto"/>
            </w:tcBorders>
            <w:noWrap/>
            <w:vAlign w:val="bottom"/>
          </w:tcPr>
          <w:p w:rsidR="00165B94" w:rsidRPr="00C65703" w:rsidRDefault="00165B94">
            <w:pPr>
              <w:jc w:val="right"/>
              <w:rPr>
                <w:i/>
                <w:iCs/>
              </w:rPr>
            </w:pPr>
            <w:r w:rsidRPr="00C65703">
              <w:rPr>
                <w:i/>
                <w:iCs/>
                <w:sz w:val="22"/>
                <w:szCs w:val="22"/>
              </w:rPr>
              <w:t>100,00</w:t>
            </w:r>
          </w:p>
        </w:tc>
      </w:tr>
      <w:tr w:rsidR="00165B94" w:rsidRPr="00C65703">
        <w:trPr>
          <w:gridAfter w:val="1"/>
          <w:wAfter w:w="272" w:type="dxa"/>
          <w:trHeight w:val="330"/>
        </w:trPr>
        <w:tc>
          <w:tcPr>
            <w:tcW w:w="4268" w:type="dxa"/>
            <w:tcBorders>
              <w:top w:val="single" w:sz="8" w:space="0" w:color="auto"/>
              <w:left w:val="single" w:sz="8" w:space="0" w:color="auto"/>
              <w:bottom w:val="single" w:sz="8" w:space="0" w:color="auto"/>
              <w:right w:val="nil"/>
            </w:tcBorders>
            <w:shd w:val="clear" w:color="000000" w:fill="FFFFFF"/>
            <w:noWrap/>
            <w:vAlign w:val="bottom"/>
          </w:tcPr>
          <w:p w:rsidR="00165B94" w:rsidRPr="00C65703" w:rsidRDefault="00165B94">
            <w:pPr>
              <w:rPr>
                <w:b/>
                <w:bCs/>
              </w:rPr>
            </w:pPr>
            <w:r w:rsidRPr="00C65703">
              <w:rPr>
                <w:b/>
                <w:bCs/>
                <w:sz w:val="22"/>
                <w:szCs w:val="22"/>
              </w:rPr>
              <w:t>Befektetett eszközök összesen</w:t>
            </w:r>
          </w:p>
        </w:tc>
        <w:tc>
          <w:tcPr>
            <w:tcW w:w="1100" w:type="dxa"/>
            <w:gridSpan w:val="2"/>
            <w:tcBorders>
              <w:top w:val="single" w:sz="4" w:space="0" w:color="auto"/>
              <w:left w:val="single" w:sz="4" w:space="0" w:color="auto"/>
              <w:bottom w:val="single" w:sz="8" w:space="0" w:color="auto"/>
              <w:right w:val="nil"/>
            </w:tcBorders>
            <w:noWrap/>
            <w:vAlign w:val="bottom"/>
          </w:tcPr>
          <w:p w:rsidR="00165B94" w:rsidRPr="00C65703" w:rsidRDefault="00165B94">
            <w:pPr>
              <w:jc w:val="right"/>
            </w:pPr>
            <w:r w:rsidRPr="00C65703">
              <w:rPr>
                <w:sz w:val="22"/>
                <w:szCs w:val="22"/>
              </w:rPr>
              <w:t>265 492</w:t>
            </w:r>
          </w:p>
        </w:tc>
        <w:tc>
          <w:tcPr>
            <w:tcW w:w="1099" w:type="dxa"/>
            <w:gridSpan w:val="2"/>
            <w:tcBorders>
              <w:top w:val="single" w:sz="4" w:space="0" w:color="auto"/>
              <w:left w:val="single" w:sz="4" w:space="0" w:color="auto"/>
              <w:bottom w:val="single" w:sz="8" w:space="0" w:color="auto"/>
              <w:right w:val="single" w:sz="4" w:space="0" w:color="auto"/>
            </w:tcBorders>
            <w:noWrap/>
            <w:vAlign w:val="bottom"/>
          </w:tcPr>
          <w:p w:rsidR="00165B94" w:rsidRPr="00C65703" w:rsidRDefault="00165B94">
            <w:pPr>
              <w:jc w:val="right"/>
              <w:rPr>
                <w:b/>
                <w:bCs/>
                <w:i/>
                <w:iCs/>
              </w:rPr>
            </w:pPr>
            <w:r w:rsidRPr="00C65703">
              <w:rPr>
                <w:b/>
                <w:bCs/>
                <w:i/>
                <w:iCs/>
                <w:sz w:val="22"/>
                <w:szCs w:val="22"/>
              </w:rPr>
              <w:t>100,00</w:t>
            </w:r>
          </w:p>
        </w:tc>
        <w:tc>
          <w:tcPr>
            <w:tcW w:w="1011" w:type="dxa"/>
            <w:tcBorders>
              <w:top w:val="single" w:sz="8" w:space="0" w:color="auto"/>
              <w:left w:val="nil"/>
              <w:bottom w:val="single" w:sz="8" w:space="0" w:color="auto"/>
              <w:right w:val="nil"/>
            </w:tcBorders>
            <w:shd w:val="clear" w:color="auto" w:fill="FBE4D5"/>
            <w:noWrap/>
            <w:vAlign w:val="bottom"/>
          </w:tcPr>
          <w:p w:rsidR="00165B94" w:rsidRPr="00C65703" w:rsidRDefault="00165B94">
            <w:pPr>
              <w:jc w:val="right"/>
            </w:pPr>
            <w:r w:rsidRPr="00C65703">
              <w:rPr>
                <w:sz w:val="22"/>
                <w:szCs w:val="22"/>
              </w:rPr>
              <w:t>239 107</w:t>
            </w:r>
          </w:p>
        </w:tc>
        <w:tc>
          <w:tcPr>
            <w:tcW w:w="1057" w:type="dxa"/>
            <w:gridSpan w:val="2"/>
            <w:tcBorders>
              <w:top w:val="single" w:sz="8" w:space="0" w:color="auto"/>
              <w:left w:val="single" w:sz="4" w:space="0" w:color="auto"/>
              <w:bottom w:val="single" w:sz="8"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100,00</w:t>
            </w:r>
          </w:p>
        </w:tc>
        <w:tc>
          <w:tcPr>
            <w:tcW w:w="1094" w:type="dxa"/>
            <w:gridSpan w:val="2"/>
            <w:tcBorders>
              <w:top w:val="single" w:sz="8" w:space="0" w:color="auto"/>
              <w:left w:val="single" w:sz="4" w:space="0" w:color="auto"/>
              <w:bottom w:val="single" w:sz="8" w:space="0" w:color="auto"/>
              <w:right w:val="single" w:sz="8" w:space="0" w:color="auto"/>
            </w:tcBorders>
            <w:noWrap/>
            <w:vAlign w:val="bottom"/>
          </w:tcPr>
          <w:p w:rsidR="00165B94" w:rsidRPr="00C65703" w:rsidRDefault="00165B94">
            <w:pPr>
              <w:jc w:val="right"/>
              <w:rPr>
                <w:i/>
                <w:iCs/>
              </w:rPr>
            </w:pPr>
            <w:r w:rsidRPr="00C65703">
              <w:rPr>
                <w:i/>
                <w:iCs/>
                <w:sz w:val="22"/>
                <w:szCs w:val="22"/>
              </w:rPr>
              <w:t>90,06</w:t>
            </w:r>
          </w:p>
        </w:tc>
      </w:tr>
      <w:tr w:rsidR="00165B94" w:rsidRPr="00C65703">
        <w:trPr>
          <w:trHeight w:val="300"/>
        </w:trPr>
        <w:tc>
          <w:tcPr>
            <w:tcW w:w="4310" w:type="dxa"/>
            <w:gridSpan w:val="2"/>
            <w:tcBorders>
              <w:top w:val="nil"/>
              <w:left w:val="nil"/>
              <w:bottom w:val="single" w:sz="8" w:space="0" w:color="auto"/>
              <w:right w:val="nil"/>
            </w:tcBorders>
            <w:noWrap/>
            <w:vAlign w:val="bottom"/>
          </w:tcPr>
          <w:p w:rsidR="00165B94" w:rsidRPr="00C65703" w:rsidRDefault="00165B94">
            <w:pPr>
              <w:rPr>
                <w:b/>
                <w:bCs/>
              </w:rPr>
            </w:pPr>
            <w:r w:rsidRPr="00C65703">
              <w:rPr>
                <w:b/>
                <w:bCs/>
              </w:rPr>
              <w:t>Forgóeszközök összetétele</w:t>
            </w:r>
          </w:p>
        </w:tc>
        <w:tc>
          <w:tcPr>
            <w:tcW w:w="1100" w:type="dxa"/>
            <w:gridSpan w:val="2"/>
            <w:tcBorders>
              <w:top w:val="nil"/>
              <w:left w:val="nil"/>
              <w:bottom w:val="nil"/>
              <w:right w:val="nil"/>
            </w:tcBorders>
            <w:noWrap/>
            <w:vAlign w:val="bottom"/>
          </w:tcPr>
          <w:p w:rsidR="00165B94" w:rsidRPr="00C65703" w:rsidRDefault="00165B94"/>
        </w:tc>
        <w:tc>
          <w:tcPr>
            <w:tcW w:w="1057" w:type="dxa"/>
            <w:tcBorders>
              <w:top w:val="nil"/>
              <w:left w:val="nil"/>
              <w:bottom w:val="nil"/>
              <w:right w:val="nil"/>
            </w:tcBorders>
            <w:noWrap/>
            <w:vAlign w:val="bottom"/>
          </w:tcPr>
          <w:p w:rsidR="00165B94" w:rsidRPr="00C65703" w:rsidRDefault="00165B94"/>
        </w:tc>
        <w:tc>
          <w:tcPr>
            <w:tcW w:w="1120" w:type="dxa"/>
            <w:gridSpan w:val="2"/>
            <w:tcBorders>
              <w:top w:val="nil"/>
              <w:left w:val="nil"/>
              <w:bottom w:val="nil"/>
              <w:right w:val="nil"/>
            </w:tcBorders>
            <w:noWrap/>
            <w:vAlign w:val="bottom"/>
          </w:tcPr>
          <w:p w:rsidR="00165B94" w:rsidRPr="00C65703" w:rsidRDefault="00165B94"/>
        </w:tc>
        <w:tc>
          <w:tcPr>
            <w:tcW w:w="2314" w:type="dxa"/>
            <w:gridSpan w:val="4"/>
            <w:tcBorders>
              <w:top w:val="nil"/>
              <w:left w:val="nil"/>
              <w:bottom w:val="nil"/>
              <w:right w:val="nil"/>
            </w:tcBorders>
            <w:noWrap/>
            <w:vAlign w:val="bottom"/>
          </w:tcPr>
          <w:p w:rsidR="00165B94" w:rsidRPr="00C65703" w:rsidRDefault="00165B94">
            <w:pPr>
              <w:jc w:val="right"/>
            </w:pPr>
            <w:r w:rsidRPr="00C65703">
              <w:rPr>
                <w:sz w:val="22"/>
                <w:szCs w:val="22"/>
              </w:rPr>
              <w:t>adatok E Ft-ban</w:t>
            </w:r>
          </w:p>
        </w:tc>
      </w:tr>
      <w:tr w:rsidR="00165B94" w:rsidRPr="00C65703">
        <w:trPr>
          <w:trHeight w:val="61"/>
        </w:trPr>
        <w:tc>
          <w:tcPr>
            <w:tcW w:w="4310" w:type="dxa"/>
            <w:gridSpan w:val="2"/>
            <w:vMerge w:val="restart"/>
            <w:tcBorders>
              <w:top w:val="single" w:sz="8" w:space="0" w:color="auto"/>
              <w:left w:val="single" w:sz="8" w:space="0" w:color="auto"/>
              <w:bottom w:val="single" w:sz="4" w:space="0" w:color="auto"/>
              <w:right w:val="single" w:sz="4" w:space="0" w:color="auto"/>
            </w:tcBorders>
            <w:noWrap/>
            <w:vAlign w:val="center"/>
          </w:tcPr>
          <w:p w:rsidR="00165B94" w:rsidRPr="00C65703" w:rsidRDefault="00165B94">
            <w:pPr>
              <w:jc w:val="center"/>
            </w:pPr>
            <w:r w:rsidRPr="00C65703">
              <w:rPr>
                <w:sz w:val="22"/>
                <w:szCs w:val="22"/>
              </w:rPr>
              <w:t>Megnevezés</w:t>
            </w:r>
          </w:p>
        </w:tc>
        <w:tc>
          <w:tcPr>
            <w:tcW w:w="2157" w:type="dxa"/>
            <w:gridSpan w:val="3"/>
            <w:tcBorders>
              <w:top w:val="single" w:sz="8" w:space="0" w:color="auto"/>
              <w:left w:val="nil"/>
              <w:bottom w:val="single" w:sz="4" w:space="0" w:color="auto"/>
              <w:right w:val="single" w:sz="4" w:space="0" w:color="auto"/>
            </w:tcBorders>
            <w:noWrap/>
            <w:vAlign w:val="bottom"/>
          </w:tcPr>
          <w:p w:rsidR="00165B94" w:rsidRPr="00C65703" w:rsidRDefault="00165B94">
            <w:pPr>
              <w:jc w:val="center"/>
            </w:pPr>
            <w:r w:rsidRPr="00C65703">
              <w:rPr>
                <w:sz w:val="22"/>
                <w:szCs w:val="22"/>
              </w:rPr>
              <w:t>Előző év</w:t>
            </w:r>
          </w:p>
        </w:tc>
        <w:tc>
          <w:tcPr>
            <w:tcW w:w="2234" w:type="dxa"/>
            <w:gridSpan w:val="4"/>
            <w:tcBorders>
              <w:top w:val="single" w:sz="8" w:space="0" w:color="auto"/>
              <w:left w:val="nil"/>
              <w:bottom w:val="single" w:sz="4" w:space="0" w:color="auto"/>
              <w:right w:val="single" w:sz="4" w:space="0" w:color="auto"/>
            </w:tcBorders>
            <w:shd w:val="clear" w:color="auto" w:fill="FBE4D5"/>
            <w:noWrap/>
            <w:vAlign w:val="bottom"/>
          </w:tcPr>
          <w:p w:rsidR="00165B94" w:rsidRPr="00C65703" w:rsidRDefault="00165B94">
            <w:pPr>
              <w:jc w:val="center"/>
            </w:pPr>
            <w:r w:rsidRPr="00C65703">
              <w:rPr>
                <w:sz w:val="22"/>
                <w:szCs w:val="22"/>
              </w:rPr>
              <w:t>Tárgyév</w:t>
            </w:r>
          </w:p>
        </w:tc>
        <w:tc>
          <w:tcPr>
            <w:tcW w:w="1200" w:type="dxa"/>
            <w:gridSpan w:val="2"/>
            <w:vMerge w:val="restart"/>
            <w:tcBorders>
              <w:top w:val="single" w:sz="8" w:space="0" w:color="auto"/>
              <w:left w:val="single" w:sz="4" w:space="0" w:color="auto"/>
              <w:bottom w:val="single" w:sz="4" w:space="0" w:color="auto"/>
              <w:right w:val="single" w:sz="8" w:space="0" w:color="auto"/>
            </w:tcBorders>
            <w:vAlign w:val="center"/>
          </w:tcPr>
          <w:p w:rsidR="00165B94" w:rsidRPr="00C65703" w:rsidRDefault="00165B94">
            <w:pPr>
              <w:jc w:val="center"/>
            </w:pPr>
            <w:r w:rsidRPr="00C65703">
              <w:rPr>
                <w:sz w:val="22"/>
                <w:szCs w:val="22"/>
              </w:rPr>
              <w:t>Változás (%)</w:t>
            </w:r>
          </w:p>
        </w:tc>
      </w:tr>
      <w:tr w:rsidR="00165B94" w:rsidRPr="00C65703">
        <w:trPr>
          <w:trHeight w:val="300"/>
        </w:trPr>
        <w:tc>
          <w:tcPr>
            <w:tcW w:w="4310" w:type="dxa"/>
            <w:gridSpan w:val="2"/>
            <w:vMerge/>
            <w:tcBorders>
              <w:top w:val="single" w:sz="8" w:space="0" w:color="auto"/>
              <w:left w:val="single" w:sz="8" w:space="0" w:color="auto"/>
              <w:bottom w:val="single" w:sz="4" w:space="0" w:color="auto"/>
              <w:right w:val="single" w:sz="4" w:space="0" w:color="auto"/>
            </w:tcBorders>
            <w:vAlign w:val="center"/>
          </w:tcPr>
          <w:p w:rsidR="00165B94" w:rsidRPr="00C65703" w:rsidRDefault="00165B94"/>
        </w:tc>
        <w:tc>
          <w:tcPr>
            <w:tcW w:w="1100" w:type="dxa"/>
            <w:gridSpan w:val="2"/>
            <w:vMerge w:val="restart"/>
            <w:tcBorders>
              <w:top w:val="nil"/>
              <w:left w:val="single" w:sz="4" w:space="0" w:color="auto"/>
              <w:bottom w:val="single" w:sz="4" w:space="0" w:color="auto"/>
              <w:right w:val="single" w:sz="4" w:space="0" w:color="auto"/>
            </w:tcBorders>
            <w:vAlign w:val="bottom"/>
          </w:tcPr>
          <w:p w:rsidR="00165B94" w:rsidRPr="00C65703" w:rsidRDefault="00165B94">
            <w:pPr>
              <w:jc w:val="center"/>
            </w:pPr>
            <w:r w:rsidRPr="00C65703">
              <w:rPr>
                <w:sz w:val="22"/>
                <w:szCs w:val="22"/>
              </w:rPr>
              <w:t>Összeg    (E Ft)</w:t>
            </w:r>
          </w:p>
        </w:tc>
        <w:tc>
          <w:tcPr>
            <w:tcW w:w="1057" w:type="dxa"/>
            <w:vMerge w:val="restart"/>
            <w:tcBorders>
              <w:top w:val="nil"/>
              <w:left w:val="single" w:sz="4" w:space="0" w:color="auto"/>
              <w:bottom w:val="single" w:sz="4" w:space="0" w:color="auto"/>
              <w:right w:val="single" w:sz="4" w:space="0" w:color="auto"/>
            </w:tcBorders>
            <w:vAlign w:val="bottom"/>
          </w:tcPr>
          <w:p w:rsidR="00165B94" w:rsidRPr="00C65703" w:rsidRDefault="00165B94">
            <w:pPr>
              <w:jc w:val="center"/>
            </w:pPr>
            <w:r w:rsidRPr="00C65703">
              <w:rPr>
                <w:sz w:val="22"/>
                <w:szCs w:val="22"/>
              </w:rPr>
              <w:t>Részarány (%)</w:t>
            </w:r>
          </w:p>
        </w:tc>
        <w:tc>
          <w:tcPr>
            <w:tcW w:w="1120" w:type="dxa"/>
            <w:gridSpan w:val="2"/>
            <w:vMerge w:val="restart"/>
            <w:tcBorders>
              <w:top w:val="nil"/>
              <w:left w:val="single" w:sz="4" w:space="0" w:color="auto"/>
              <w:bottom w:val="single" w:sz="4" w:space="0" w:color="auto"/>
              <w:right w:val="single" w:sz="4" w:space="0" w:color="auto"/>
            </w:tcBorders>
            <w:shd w:val="clear" w:color="auto" w:fill="FBE4D5"/>
            <w:vAlign w:val="bottom"/>
          </w:tcPr>
          <w:p w:rsidR="00165B94" w:rsidRPr="00C65703" w:rsidRDefault="00165B94">
            <w:pPr>
              <w:jc w:val="center"/>
            </w:pPr>
            <w:r w:rsidRPr="00C65703">
              <w:rPr>
                <w:sz w:val="22"/>
                <w:szCs w:val="22"/>
              </w:rPr>
              <w:t>Összeg     (E Ft)</w:t>
            </w:r>
          </w:p>
        </w:tc>
        <w:tc>
          <w:tcPr>
            <w:tcW w:w="1114" w:type="dxa"/>
            <w:gridSpan w:val="2"/>
            <w:vMerge w:val="restart"/>
            <w:tcBorders>
              <w:top w:val="nil"/>
              <w:left w:val="single" w:sz="4" w:space="0" w:color="auto"/>
              <w:bottom w:val="single" w:sz="4" w:space="0" w:color="auto"/>
              <w:right w:val="single" w:sz="4" w:space="0" w:color="auto"/>
            </w:tcBorders>
            <w:shd w:val="clear" w:color="auto" w:fill="FBE4D5"/>
            <w:vAlign w:val="bottom"/>
          </w:tcPr>
          <w:p w:rsidR="00165B94" w:rsidRPr="00C65703" w:rsidRDefault="00165B94">
            <w:pPr>
              <w:jc w:val="center"/>
            </w:pPr>
            <w:r w:rsidRPr="00C65703">
              <w:rPr>
                <w:sz w:val="22"/>
                <w:szCs w:val="22"/>
              </w:rPr>
              <w:t>Részarány (%)</w:t>
            </w:r>
          </w:p>
        </w:tc>
        <w:tc>
          <w:tcPr>
            <w:tcW w:w="1200" w:type="dxa"/>
            <w:gridSpan w:val="2"/>
            <w:vMerge/>
            <w:tcBorders>
              <w:top w:val="single" w:sz="8" w:space="0" w:color="auto"/>
              <w:left w:val="single" w:sz="4" w:space="0" w:color="auto"/>
              <w:bottom w:val="single" w:sz="4" w:space="0" w:color="auto"/>
              <w:right w:val="single" w:sz="8" w:space="0" w:color="auto"/>
            </w:tcBorders>
            <w:vAlign w:val="center"/>
          </w:tcPr>
          <w:p w:rsidR="00165B94" w:rsidRPr="00C65703" w:rsidRDefault="00165B94"/>
        </w:tc>
      </w:tr>
      <w:tr w:rsidR="00165B94" w:rsidRPr="00C65703">
        <w:trPr>
          <w:trHeight w:val="300"/>
        </w:trPr>
        <w:tc>
          <w:tcPr>
            <w:tcW w:w="4310" w:type="dxa"/>
            <w:gridSpan w:val="2"/>
            <w:vMerge/>
            <w:tcBorders>
              <w:top w:val="single" w:sz="8" w:space="0" w:color="auto"/>
              <w:left w:val="single" w:sz="8" w:space="0" w:color="auto"/>
              <w:bottom w:val="single" w:sz="4" w:space="0" w:color="auto"/>
              <w:right w:val="single" w:sz="4" w:space="0" w:color="auto"/>
            </w:tcBorders>
            <w:vAlign w:val="center"/>
          </w:tcPr>
          <w:p w:rsidR="00165B94" w:rsidRPr="00C65703" w:rsidRDefault="00165B94"/>
        </w:tc>
        <w:tc>
          <w:tcPr>
            <w:tcW w:w="1100" w:type="dxa"/>
            <w:gridSpan w:val="2"/>
            <w:vMerge/>
            <w:tcBorders>
              <w:top w:val="nil"/>
              <w:left w:val="single" w:sz="4" w:space="0" w:color="auto"/>
              <w:bottom w:val="single" w:sz="4" w:space="0" w:color="auto"/>
              <w:right w:val="single" w:sz="4" w:space="0" w:color="auto"/>
            </w:tcBorders>
            <w:vAlign w:val="center"/>
          </w:tcPr>
          <w:p w:rsidR="00165B94" w:rsidRPr="00C65703" w:rsidRDefault="00165B94"/>
        </w:tc>
        <w:tc>
          <w:tcPr>
            <w:tcW w:w="1057" w:type="dxa"/>
            <w:vMerge/>
            <w:tcBorders>
              <w:top w:val="nil"/>
              <w:left w:val="single" w:sz="4" w:space="0" w:color="auto"/>
              <w:bottom w:val="single" w:sz="4" w:space="0" w:color="auto"/>
              <w:right w:val="single" w:sz="4" w:space="0" w:color="auto"/>
            </w:tcBorders>
            <w:vAlign w:val="center"/>
          </w:tcPr>
          <w:p w:rsidR="00165B94" w:rsidRPr="00C65703" w:rsidRDefault="00165B94"/>
        </w:tc>
        <w:tc>
          <w:tcPr>
            <w:tcW w:w="1120" w:type="dxa"/>
            <w:gridSpan w:val="2"/>
            <w:vMerge/>
            <w:tcBorders>
              <w:top w:val="nil"/>
              <w:left w:val="single" w:sz="4" w:space="0" w:color="auto"/>
              <w:bottom w:val="single" w:sz="4" w:space="0" w:color="auto"/>
              <w:right w:val="single" w:sz="4" w:space="0" w:color="auto"/>
            </w:tcBorders>
            <w:shd w:val="clear" w:color="auto" w:fill="FBE4D5"/>
            <w:vAlign w:val="center"/>
          </w:tcPr>
          <w:p w:rsidR="00165B94" w:rsidRPr="00C65703" w:rsidRDefault="00165B94"/>
        </w:tc>
        <w:tc>
          <w:tcPr>
            <w:tcW w:w="1114" w:type="dxa"/>
            <w:gridSpan w:val="2"/>
            <w:vMerge/>
            <w:tcBorders>
              <w:top w:val="nil"/>
              <w:left w:val="single" w:sz="4" w:space="0" w:color="auto"/>
              <w:bottom w:val="single" w:sz="4" w:space="0" w:color="auto"/>
              <w:right w:val="single" w:sz="4" w:space="0" w:color="auto"/>
            </w:tcBorders>
            <w:shd w:val="clear" w:color="auto" w:fill="FBE4D5"/>
            <w:vAlign w:val="center"/>
          </w:tcPr>
          <w:p w:rsidR="00165B94" w:rsidRPr="00C65703" w:rsidRDefault="00165B94"/>
        </w:tc>
        <w:tc>
          <w:tcPr>
            <w:tcW w:w="1200" w:type="dxa"/>
            <w:gridSpan w:val="2"/>
            <w:vMerge/>
            <w:tcBorders>
              <w:top w:val="single" w:sz="8" w:space="0" w:color="auto"/>
              <w:left w:val="single" w:sz="4" w:space="0" w:color="auto"/>
              <w:bottom w:val="single" w:sz="4" w:space="0" w:color="auto"/>
              <w:right w:val="single" w:sz="8" w:space="0" w:color="auto"/>
            </w:tcBorders>
            <w:vAlign w:val="center"/>
          </w:tcPr>
          <w:p w:rsidR="00165B94" w:rsidRPr="00C65703" w:rsidRDefault="00165B94"/>
        </w:tc>
      </w:tr>
      <w:tr w:rsidR="00165B94" w:rsidRPr="00C65703">
        <w:trPr>
          <w:trHeight w:val="315"/>
        </w:trPr>
        <w:tc>
          <w:tcPr>
            <w:tcW w:w="4310" w:type="dxa"/>
            <w:gridSpan w:val="2"/>
            <w:tcBorders>
              <w:top w:val="single" w:sz="4" w:space="0" w:color="auto"/>
              <w:left w:val="single" w:sz="8" w:space="0" w:color="auto"/>
              <w:bottom w:val="single" w:sz="4" w:space="0" w:color="auto"/>
              <w:right w:val="nil"/>
            </w:tcBorders>
            <w:noWrap/>
            <w:vAlign w:val="bottom"/>
          </w:tcPr>
          <w:p w:rsidR="00165B94" w:rsidRPr="00C65703" w:rsidRDefault="00165B94">
            <w:pPr>
              <w:rPr>
                <w:b/>
                <w:bCs/>
              </w:rPr>
            </w:pPr>
            <w:r w:rsidRPr="00C65703">
              <w:rPr>
                <w:b/>
                <w:bCs/>
                <w:sz w:val="22"/>
                <w:szCs w:val="22"/>
              </w:rPr>
              <w:t>I. Készletek</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181</w:t>
            </w:r>
          </w:p>
        </w:tc>
        <w:tc>
          <w:tcPr>
            <w:tcW w:w="1057" w:type="dxa"/>
            <w:tcBorders>
              <w:top w:val="single" w:sz="4" w:space="0" w:color="auto"/>
              <w:left w:val="single" w:sz="4" w:space="0" w:color="auto"/>
              <w:bottom w:val="single" w:sz="4" w:space="0" w:color="auto"/>
              <w:right w:val="nil"/>
            </w:tcBorders>
            <w:noWrap/>
            <w:vAlign w:val="bottom"/>
          </w:tcPr>
          <w:p w:rsidR="00165B94" w:rsidRPr="00C65703" w:rsidRDefault="00165B94">
            <w:pPr>
              <w:jc w:val="right"/>
              <w:rPr>
                <w:b/>
                <w:bCs/>
                <w:i/>
                <w:iCs/>
              </w:rPr>
            </w:pPr>
            <w:r w:rsidRPr="00C65703">
              <w:rPr>
                <w:b/>
                <w:bCs/>
                <w:i/>
                <w:iCs/>
                <w:sz w:val="22"/>
                <w:szCs w:val="22"/>
              </w:rPr>
              <w:t>0,44</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pPr>
            <w:r w:rsidRPr="00C65703">
              <w:rPr>
                <w:sz w:val="22"/>
                <w:szCs w:val="22"/>
              </w:rPr>
              <w:t>103</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0,24</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56,91</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Anyagok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174</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0,42</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96</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0,22</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55,17</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Áruk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7</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0,02</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7</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0,02</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100,00</w:t>
            </w:r>
          </w:p>
        </w:tc>
      </w:tr>
      <w:tr w:rsidR="00165B94" w:rsidRPr="00C65703">
        <w:trPr>
          <w:trHeight w:val="315"/>
        </w:trPr>
        <w:tc>
          <w:tcPr>
            <w:tcW w:w="4310" w:type="dxa"/>
            <w:gridSpan w:val="2"/>
            <w:tcBorders>
              <w:top w:val="single" w:sz="4" w:space="0" w:color="auto"/>
              <w:left w:val="single" w:sz="8" w:space="0" w:color="auto"/>
              <w:bottom w:val="single" w:sz="4" w:space="0" w:color="auto"/>
              <w:right w:val="nil"/>
            </w:tcBorders>
            <w:shd w:val="clear" w:color="000000" w:fill="FFFFFF"/>
            <w:noWrap/>
            <w:vAlign w:val="bottom"/>
          </w:tcPr>
          <w:p w:rsidR="00165B94" w:rsidRPr="00C65703" w:rsidRDefault="00165B94">
            <w:pPr>
              <w:rPr>
                <w:b/>
                <w:bCs/>
              </w:rPr>
            </w:pPr>
            <w:r w:rsidRPr="00C65703">
              <w:rPr>
                <w:b/>
                <w:bCs/>
                <w:sz w:val="22"/>
                <w:szCs w:val="22"/>
              </w:rPr>
              <w:t>II. Követelések</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31 196</w:t>
            </w:r>
          </w:p>
        </w:tc>
        <w:tc>
          <w:tcPr>
            <w:tcW w:w="1057" w:type="dxa"/>
            <w:tcBorders>
              <w:top w:val="single" w:sz="4" w:space="0" w:color="auto"/>
              <w:left w:val="single" w:sz="4" w:space="0" w:color="auto"/>
              <w:bottom w:val="single" w:sz="4" w:space="0" w:color="auto"/>
              <w:right w:val="nil"/>
            </w:tcBorders>
            <w:noWrap/>
            <w:vAlign w:val="bottom"/>
          </w:tcPr>
          <w:p w:rsidR="00165B94" w:rsidRPr="00C65703" w:rsidRDefault="00165B94">
            <w:pPr>
              <w:jc w:val="right"/>
              <w:rPr>
                <w:b/>
                <w:bCs/>
                <w:i/>
                <w:iCs/>
              </w:rPr>
            </w:pPr>
            <w:r w:rsidRPr="00C65703">
              <w:rPr>
                <w:b/>
                <w:bCs/>
                <w:i/>
                <w:iCs/>
                <w:sz w:val="22"/>
                <w:szCs w:val="22"/>
              </w:rPr>
              <w:t>75,25</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rsidP="00F058AF">
            <w:pPr>
              <w:jc w:val="right"/>
            </w:pPr>
            <w:r w:rsidRPr="00C65703">
              <w:rPr>
                <w:sz w:val="22"/>
                <w:szCs w:val="22"/>
              </w:rPr>
              <w:t>28 43</w:t>
            </w:r>
            <w:r>
              <w:rPr>
                <w:sz w:val="22"/>
                <w:szCs w:val="22"/>
              </w:rPr>
              <w:t>2</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65,82</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91,14</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Követelések áruszállításból és szolgáltatásokból</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1 008</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2,43</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16 995</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39,34</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1 686,01</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Követelések kapcsolt vállalkozással szemben</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496</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1,20</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r w:rsidRPr="00C65703">
              <w:rPr>
                <w:sz w:val="22"/>
                <w:szCs w:val="22"/>
              </w:rPr>
              <w:t> </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Egyéb követelések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29 692</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71,62</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rsidP="00F058AF">
            <w:pPr>
              <w:jc w:val="right"/>
            </w:pPr>
            <w:r w:rsidRPr="00C65703">
              <w:rPr>
                <w:sz w:val="22"/>
                <w:szCs w:val="22"/>
              </w:rPr>
              <w:t>11 43</w:t>
            </w:r>
            <w:r>
              <w:rPr>
                <w:sz w:val="22"/>
                <w:szCs w:val="22"/>
              </w:rPr>
              <w:t>7</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26,48</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38,52</w:t>
            </w:r>
          </w:p>
        </w:tc>
      </w:tr>
      <w:tr w:rsidR="00165B94" w:rsidRPr="00C65703">
        <w:trPr>
          <w:trHeight w:val="315"/>
        </w:trPr>
        <w:tc>
          <w:tcPr>
            <w:tcW w:w="4310" w:type="dxa"/>
            <w:gridSpan w:val="2"/>
            <w:tcBorders>
              <w:top w:val="single" w:sz="4" w:space="0" w:color="auto"/>
              <w:left w:val="single" w:sz="8" w:space="0" w:color="auto"/>
              <w:bottom w:val="single" w:sz="4" w:space="0" w:color="auto"/>
              <w:right w:val="nil"/>
            </w:tcBorders>
            <w:noWrap/>
            <w:vAlign w:val="bottom"/>
          </w:tcPr>
          <w:p w:rsidR="00165B94" w:rsidRPr="00C65703" w:rsidRDefault="00165B94">
            <w:pPr>
              <w:rPr>
                <w:b/>
                <w:bCs/>
              </w:rPr>
            </w:pPr>
            <w:r w:rsidRPr="00C65703">
              <w:rPr>
                <w:b/>
                <w:bCs/>
                <w:sz w:val="22"/>
                <w:szCs w:val="22"/>
              </w:rPr>
              <w:t>III. Értékpapírok</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r w:rsidRPr="00C65703">
              <w:rPr>
                <w:sz w:val="22"/>
                <w:szCs w:val="22"/>
              </w:rPr>
              <w:t> </w:t>
            </w:r>
          </w:p>
        </w:tc>
        <w:tc>
          <w:tcPr>
            <w:tcW w:w="1057" w:type="dxa"/>
            <w:tcBorders>
              <w:top w:val="single" w:sz="4" w:space="0" w:color="auto"/>
              <w:left w:val="single" w:sz="4" w:space="0" w:color="auto"/>
              <w:bottom w:val="single" w:sz="4" w:space="0" w:color="auto"/>
              <w:right w:val="nil"/>
            </w:tcBorders>
            <w:noWrap/>
            <w:vAlign w:val="bottom"/>
          </w:tcPr>
          <w:p w:rsidR="00165B94" w:rsidRPr="00C65703" w:rsidRDefault="00165B94">
            <w:pPr>
              <w:rPr>
                <w:b/>
                <w:bCs/>
                <w:i/>
                <w:iCs/>
              </w:rPr>
            </w:pPr>
            <w:r w:rsidRPr="00C65703">
              <w:rPr>
                <w:b/>
                <w:bCs/>
                <w:i/>
                <w:iCs/>
                <w:sz w:val="22"/>
                <w:szCs w:val="22"/>
              </w:rPr>
              <w:t> </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r w:rsidRPr="00C65703">
              <w:rPr>
                <w:sz w:val="22"/>
                <w:szCs w:val="22"/>
              </w:rPr>
              <w:t> </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15"/>
        </w:trPr>
        <w:tc>
          <w:tcPr>
            <w:tcW w:w="4310" w:type="dxa"/>
            <w:gridSpan w:val="2"/>
            <w:tcBorders>
              <w:top w:val="single" w:sz="4" w:space="0" w:color="auto"/>
              <w:left w:val="single" w:sz="8" w:space="0" w:color="auto"/>
              <w:bottom w:val="single" w:sz="4" w:space="0" w:color="auto"/>
              <w:right w:val="nil"/>
            </w:tcBorders>
            <w:noWrap/>
            <w:vAlign w:val="bottom"/>
          </w:tcPr>
          <w:p w:rsidR="00165B94" w:rsidRPr="00C65703" w:rsidRDefault="00165B94">
            <w:pPr>
              <w:rPr>
                <w:b/>
                <w:bCs/>
              </w:rPr>
            </w:pPr>
            <w:r w:rsidRPr="00C65703">
              <w:rPr>
                <w:b/>
                <w:bCs/>
                <w:sz w:val="22"/>
                <w:szCs w:val="22"/>
              </w:rPr>
              <w:t>V. Pénzeszközök</w:t>
            </w:r>
          </w:p>
        </w:tc>
        <w:tc>
          <w:tcPr>
            <w:tcW w:w="1100" w:type="dxa"/>
            <w:gridSpan w:val="2"/>
            <w:tcBorders>
              <w:top w:val="single" w:sz="4" w:space="0" w:color="auto"/>
              <w:left w:val="single" w:sz="4" w:space="0" w:color="auto"/>
              <w:bottom w:val="single" w:sz="4" w:space="0" w:color="auto"/>
              <w:right w:val="nil"/>
            </w:tcBorders>
            <w:noWrap/>
            <w:vAlign w:val="bottom"/>
          </w:tcPr>
          <w:p w:rsidR="00165B94" w:rsidRPr="00C65703" w:rsidRDefault="00165B94">
            <w:pPr>
              <w:jc w:val="right"/>
            </w:pPr>
            <w:r w:rsidRPr="00C65703">
              <w:rPr>
                <w:sz w:val="22"/>
                <w:szCs w:val="22"/>
              </w:rPr>
              <w:t>10 082</w:t>
            </w:r>
          </w:p>
        </w:tc>
        <w:tc>
          <w:tcPr>
            <w:tcW w:w="1057" w:type="dxa"/>
            <w:tcBorders>
              <w:top w:val="single" w:sz="4" w:space="0" w:color="auto"/>
              <w:left w:val="single" w:sz="4" w:space="0" w:color="auto"/>
              <w:bottom w:val="single" w:sz="4" w:space="0" w:color="auto"/>
              <w:right w:val="nil"/>
            </w:tcBorders>
            <w:noWrap/>
            <w:vAlign w:val="bottom"/>
          </w:tcPr>
          <w:p w:rsidR="00165B94" w:rsidRPr="00C65703" w:rsidRDefault="00165B94">
            <w:pPr>
              <w:jc w:val="right"/>
              <w:rPr>
                <w:b/>
                <w:bCs/>
                <w:i/>
                <w:iCs/>
              </w:rPr>
            </w:pPr>
            <w:r w:rsidRPr="00C65703">
              <w:rPr>
                <w:b/>
                <w:bCs/>
                <w:i/>
                <w:iCs/>
                <w:sz w:val="22"/>
                <w:szCs w:val="22"/>
              </w:rPr>
              <w:t>24,32</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pPr>
            <w:r w:rsidRPr="00C65703">
              <w:rPr>
                <w:sz w:val="22"/>
                <w:szCs w:val="22"/>
              </w:rPr>
              <w:t>14 665</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33,95</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145,46</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Pénztár, csekkek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179</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0,43</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226</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0,52</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126,26</w:t>
            </w:r>
          </w:p>
        </w:tc>
      </w:tr>
      <w:tr w:rsidR="00165B94" w:rsidRPr="00C65703">
        <w:trPr>
          <w:trHeight w:val="300"/>
        </w:trPr>
        <w:tc>
          <w:tcPr>
            <w:tcW w:w="4310" w:type="dxa"/>
            <w:gridSpan w:val="2"/>
            <w:tcBorders>
              <w:top w:val="nil"/>
              <w:left w:val="single" w:sz="8" w:space="0" w:color="auto"/>
              <w:bottom w:val="nil"/>
              <w:right w:val="nil"/>
            </w:tcBorders>
            <w:noWrap/>
            <w:vAlign w:val="bottom"/>
          </w:tcPr>
          <w:p w:rsidR="00165B94" w:rsidRPr="00C65703" w:rsidRDefault="00165B94">
            <w:r w:rsidRPr="00C65703">
              <w:rPr>
                <w:sz w:val="22"/>
                <w:szCs w:val="22"/>
              </w:rPr>
              <w:t>Bankbetétek</w:t>
            </w:r>
          </w:p>
        </w:tc>
        <w:tc>
          <w:tcPr>
            <w:tcW w:w="1100" w:type="dxa"/>
            <w:gridSpan w:val="2"/>
            <w:tcBorders>
              <w:top w:val="nil"/>
              <w:left w:val="single" w:sz="4" w:space="0" w:color="auto"/>
              <w:bottom w:val="nil"/>
              <w:right w:val="nil"/>
            </w:tcBorders>
            <w:noWrap/>
            <w:vAlign w:val="bottom"/>
          </w:tcPr>
          <w:p w:rsidR="00165B94" w:rsidRPr="00C65703" w:rsidRDefault="00165B94">
            <w:pPr>
              <w:jc w:val="right"/>
            </w:pPr>
            <w:r w:rsidRPr="00C65703">
              <w:rPr>
                <w:sz w:val="22"/>
                <w:szCs w:val="22"/>
              </w:rPr>
              <w:t>9 903</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23,89</w:t>
            </w:r>
          </w:p>
        </w:tc>
        <w:tc>
          <w:tcPr>
            <w:tcW w:w="1120"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pPr>
            <w:r w:rsidRPr="00C65703">
              <w:rPr>
                <w:sz w:val="22"/>
                <w:szCs w:val="22"/>
              </w:rPr>
              <w:t>14 439</w:t>
            </w:r>
          </w:p>
        </w:tc>
        <w:tc>
          <w:tcPr>
            <w:tcW w:w="1114" w:type="dxa"/>
            <w:gridSpan w:val="2"/>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33,42</w:t>
            </w:r>
          </w:p>
        </w:tc>
        <w:tc>
          <w:tcPr>
            <w:tcW w:w="1200" w:type="dxa"/>
            <w:gridSpan w:val="2"/>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145,80</w:t>
            </w:r>
          </w:p>
        </w:tc>
      </w:tr>
      <w:tr w:rsidR="00165B94" w:rsidRPr="00C65703">
        <w:trPr>
          <w:trHeight w:val="330"/>
        </w:trPr>
        <w:tc>
          <w:tcPr>
            <w:tcW w:w="4310" w:type="dxa"/>
            <w:gridSpan w:val="2"/>
            <w:tcBorders>
              <w:top w:val="single" w:sz="4" w:space="0" w:color="auto"/>
              <w:left w:val="single" w:sz="8" w:space="0" w:color="auto"/>
              <w:bottom w:val="single" w:sz="8" w:space="0" w:color="auto"/>
              <w:right w:val="nil"/>
            </w:tcBorders>
            <w:shd w:val="clear" w:color="000000" w:fill="FFFFFF"/>
            <w:noWrap/>
            <w:vAlign w:val="bottom"/>
          </w:tcPr>
          <w:p w:rsidR="00165B94" w:rsidRPr="00C65703" w:rsidRDefault="00165B94">
            <w:pPr>
              <w:rPr>
                <w:b/>
                <w:bCs/>
              </w:rPr>
            </w:pPr>
            <w:r w:rsidRPr="00C65703">
              <w:rPr>
                <w:b/>
                <w:bCs/>
                <w:sz w:val="22"/>
                <w:szCs w:val="22"/>
              </w:rPr>
              <w:t>Forgóeszközök összesen</w:t>
            </w:r>
          </w:p>
        </w:tc>
        <w:tc>
          <w:tcPr>
            <w:tcW w:w="1100" w:type="dxa"/>
            <w:gridSpan w:val="2"/>
            <w:tcBorders>
              <w:top w:val="single" w:sz="4" w:space="0" w:color="auto"/>
              <w:left w:val="single" w:sz="4" w:space="0" w:color="auto"/>
              <w:bottom w:val="single" w:sz="8" w:space="0" w:color="auto"/>
              <w:right w:val="nil"/>
            </w:tcBorders>
            <w:noWrap/>
            <w:vAlign w:val="bottom"/>
          </w:tcPr>
          <w:p w:rsidR="00165B94" w:rsidRPr="00C65703" w:rsidRDefault="00165B94">
            <w:pPr>
              <w:jc w:val="right"/>
            </w:pPr>
            <w:r w:rsidRPr="00C65703">
              <w:rPr>
                <w:sz w:val="22"/>
                <w:szCs w:val="22"/>
              </w:rPr>
              <w:t>41 459</w:t>
            </w:r>
          </w:p>
        </w:tc>
        <w:tc>
          <w:tcPr>
            <w:tcW w:w="1057" w:type="dxa"/>
            <w:tcBorders>
              <w:top w:val="single" w:sz="4" w:space="0" w:color="auto"/>
              <w:left w:val="single" w:sz="4" w:space="0" w:color="auto"/>
              <w:bottom w:val="single" w:sz="8" w:space="0" w:color="auto"/>
              <w:right w:val="nil"/>
            </w:tcBorders>
            <w:noWrap/>
            <w:vAlign w:val="bottom"/>
          </w:tcPr>
          <w:p w:rsidR="00165B94" w:rsidRPr="00C65703" w:rsidRDefault="00165B94">
            <w:pPr>
              <w:jc w:val="right"/>
              <w:rPr>
                <w:b/>
                <w:bCs/>
                <w:i/>
                <w:iCs/>
              </w:rPr>
            </w:pPr>
            <w:r w:rsidRPr="00C65703">
              <w:rPr>
                <w:b/>
                <w:bCs/>
                <w:i/>
                <w:iCs/>
                <w:sz w:val="22"/>
                <w:szCs w:val="22"/>
              </w:rPr>
              <w:t>100,00</w:t>
            </w:r>
          </w:p>
        </w:tc>
        <w:tc>
          <w:tcPr>
            <w:tcW w:w="1120" w:type="dxa"/>
            <w:gridSpan w:val="2"/>
            <w:tcBorders>
              <w:top w:val="single" w:sz="4" w:space="0" w:color="auto"/>
              <w:left w:val="single" w:sz="4" w:space="0" w:color="auto"/>
              <w:bottom w:val="single" w:sz="8" w:space="0" w:color="auto"/>
              <w:right w:val="nil"/>
            </w:tcBorders>
            <w:shd w:val="clear" w:color="auto" w:fill="FBE4D5"/>
            <w:noWrap/>
            <w:vAlign w:val="bottom"/>
          </w:tcPr>
          <w:p w:rsidR="00165B94" w:rsidRPr="00C65703" w:rsidRDefault="00165B94">
            <w:pPr>
              <w:jc w:val="right"/>
            </w:pPr>
            <w:r w:rsidRPr="00C65703">
              <w:rPr>
                <w:sz w:val="22"/>
                <w:szCs w:val="22"/>
              </w:rPr>
              <w:t>43 201</w:t>
            </w:r>
          </w:p>
        </w:tc>
        <w:tc>
          <w:tcPr>
            <w:tcW w:w="1114" w:type="dxa"/>
            <w:gridSpan w:val="2"/>
            <w:tcBorders>
              <w:top w:val="single" w:sz="4" w:space="0" w:color="auto"/>
              <w:left w:val="single" w:sz="4" w:space="0" w:color="auto"/>
              <w:bottom w:val="single" w:sz="8"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100,00</w:t>
            </w:r>
          </w:p>
        </w:tc>
        <w:tc>
          <w:tcPr>
            <w:tcW w:w="1200" w:type="dxa"/>
            <w:gridSpan w:val="2"/>
            <w:tcBorders>
              <w:top w:val="single" w:sz="4" w:space="0" w:color="auto"/>
              <w:left w:val="single" w:sz="4" w:space="0" w:color="auto"/>
              <w:bottom w:val="single" w:sz="8"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104,20</w:t>
            </w:r>
          </w:p>
        </w:tc>
      </w:tr>
    </w:tbl>
    <w:p w:rsidR="00165B94" w:rsidRDefault="00165B94" w:rsidP="00443A19">
      <w:pPr>
        <w:overflowPunct w:val="0"/>
        <w:autoSpaceDE w:val="0"/>
        <w:autoSpaceDN w:val="0"/>
        <w:adjustRightInd w:val="0"/>
        <w:jc w:val="both"/>
        <w:textAlignment w:val="baseline"/>
        <w:rPr>
          <w:sz w:val="22"/>
          <w:szCs w:val="22"/>
        </w:rPr>
      </w:pPr>
    </w:p>
    <w:tbl>
      <w:tblPr>
        <w:tblW w:w="10071" w:type="dxa"/>
        <w:tblInd w:w="2" w:type="dxa"/>
        <w:tblCellMar>
          <w:left w:w="70" w:type="dxa"/>
          <w:right w:w="70" w:type="dxa"/>
        </w:tblCellMar>
        <w:tblLook w:val="00A0"/>
      </w:tblPr>
      <w:tblGrid>
        <w:gridCol w:w="3361"/>
        <w:gridCol w:w="1176"/>
        <w:gridCol w:w="1100"/>
        <w:gridCol w:w="1057"/>
        <w:gridCol w:w="1120"/>
        <w:gridCol w:w="1057"/>
        <w:gridCol w:w="1200"/>
      </w:tblGrid>
      <w:tr w:rsidR="00165B94" w:rsidRPr="00C65703">
        <w:trPr>
          <w:trHeight w:val="315"/>
        </w:trPr>
        <w:tc>
          <w:tcPr>
            <w:tcW w:w="3361" w:type="dxa"/>
            <w:tcBorders>
              <w:top w:val="nil"/>
              <w:left w:val="nil"/>
              <w:bottom w:val="nil"/>
              <w:right w:val="nil"/>
            </w:tcBorders>
            <w:noWrap/>
            <w:vAlign w:val="bottom"/>
          </w:tcPr>
          <w:p w:rsidR="00165B94" w:rsidRPr="00C65703" w:rsidRDefault="00165B94">
            <w:r w:rsidRPr="00C65703">
              <w:rPr>
                <w:b/>
                <w:bCs/>
              </w:rPr>
              <w:t>Saját tőke összetétele</w:t>
            </w:r>
          </w:p>
        </w:tc>
        <w:tc>
          <w:tcPr>
            <w:tcW w:w="1176" w:type="dxa"/>
            <w:tcBorders>
              <w:top w:val="nil"/>
              <w:left w:val="nil"/>
              <w:bottom w:val="nil"/>
              <w:right w:val="nil"/>
            </w:tcBorders>
            <w:noWrap/>
            <w:vAlign w:val="bottom"/>
          </w:tcPr>
          <w:p w:rsidR="00165B94" w:rsidRPr="00C65703" w:rsidRDefault="00165B94"/>
        </w:tc>
        <w:tc>
          <w:tcPr>
            <w:tcW w:w="1100" w:type="dxa"/>
            <w:tcBorders>
              <w:top w:val="nil"/>
              <w:left w:val="nil"/>
              <w:bottom w:val="nil"/>
              <w:right w:val="nil"/>
            </w:tcBorders>
            <w:noWrap/>
            <w:vAlign w:val="bottom"/>
          </w:tcPr>
          <w:p w:rsidR="00165B94" w:rsidRPr="00C65703" w:rsidRDefault="00165B94"/>
        </w:tc>
        <w:tc>
          <w:tcPr>
            <w:tcW w:w="1057" w:type="dxa"/>
            <w:tcBorders>
              <w:top w:val="nil"/>
              <w:left w:val="nil"/>
              <w:bottom w:val="nil"/>
              <w:right w:val="nil"/>
            </w:tcBorders>
            <w:noWrap/>
            <w:vAlign w:val="bottom"/>
          </w:tcPr>
          <w:p w:rsidR="00165B94" w:rsidRPr="00C65703" w:rsidRDefault="00165B94"/>
        </w:tc>
        <w:tc>
          <w:tcPr>
            <w:tcW w:w="1120" w:type="dxa"/>
            <w:tcBorders>
              <w:top w:val="nil"/>
              <w:left w:val="nil"/>
              <w:bottom w:val="nil"/>
              <w:right w:val="nil"/>
            </w:tcBorders>
            <w:noWrap/>
            <w:vAlign w:val="bottom"/>
          </w:tcPr>
          <w:p w:rsidR="00165B94" w:rsidRPr="00C65703" w:rsidRDefault="00165B94"/>
        </w:tc>
        <w:tc>
          <w:tcPr>
            <w:tcW w:w="2257" w:type="dxa"/>
            <w:gridSpan w:val="2"/>
            <w:tcBorders>
              <w:top w:val="nil"/>
              <w:left w:val="nil"/>
              <w:bottom w:val="nil"/>
              <w:right w:val="nil"/>
            </w:tcBorders>
            <w:noWrap/>
            <w:vAlign w:val="bottom"/>
          </w:tcPr>
          <w:p w:rsidR="00165B94" w:rsidRPr="00C65703" w:rsidRDefault="00165B94">
            <w:pPr>
              <w:jc w:val="right"/>
            </w:pPr>
            <w:r w:rsidRPr="00C65703">
              <w:rPr>
                <w:sz w:val="22"/>
                <w:szCs w:val="22"/>
              </w:rPr>
              <w:t>adatok E Ft-ban</w:t>
            </w:r>
          </w:p>
        </w:tc>
      </w:tr>
      <w:tr w:rsidR="00165B94" w:rsidRPr="00C65703">
        <w:trPr>
          <w:trHeight w:val="300"/>
        </w:trPr>
        <w:tc>
          <w:tcPr>
            <w:tcW w:w="4537" w:type="dxa"/>
            <w:gridSpan w:val="2"/>
            <w:vMerge w:val="restart"/>
            <w:tcBorders>
              <w:top w:val="single" w:sz="8" w:space="0" w:color="auto"/>
              <w:left w:val="single" w:sz="8" w:space="0" w:color="auto"/>
              <w:bottom w:val="single" w:sz="8" w:space="0" w:color="000000"/>
              <w:right w:val="single" w:sz="4" w:space="0" w:color="auto"/>
            </w:tcBorders>
            <w:noWrap/>
            <w:vAlign w:val="center"/>
          </w:tcPr>
          <w:p w:rsidR="00165B94" w:rsidRPr="00C65703" w:rsidRDefault="00165B94">
            <w:pPr>
              <w:jc w:val="center"/>
            </w:pPr>
            <w:r w:rsidRPr="00C65703">
              <w:rPr>
                <w:sz w:val="22"/>
                <w:szCs w:val="22"/>
              </w:rPr>
              <w:t>Megnevezés</w:t>
            </w:r>
          </w:p>
        </w:tc>
        <w:tc>
          <w:tcPr>
            <w:tcW w:w="2157" w:type="dxa"/>
            <w:gridSpan w:val="2"/>
            <w:tcBorders>
              <w:top w:val="single" w:sz="8" w:space="0" w:color="auto"/>
              <w:left w:val="nil"/>
              <w:bottom w:val="single" w:sz="4" w:space="0" w:color="auto"/>
              <w:right w:val="single" w:sz="4" w:space="0" w:color="auto"/>
            </w:tcBorders>
            <w:noWrap/>
            <w:vAlign w:val="bottom"/>
          </w:tcPr>
          <w:p w:rsidR="00165B94" w:rsidRPr="00C65703" w:rsidRDefault="00165B94">
            <w:pPr>
              <w:jc w:val="center"/>
            </w:pPr>
            <w:r w:rsidRPr="00C65703">
              <w:rPr>
                <w:sz w:val="22"/>
                <w:szCs w:val="22"/>
              </w:rPr>
              <w:t>Előző év</w:t>
            </w:r>
          </w:p>
        </w:tc>
        <w:tc>
          <w:tcPr>
            <w:tcW w:w="2177" w:type="dxa"/>
            <w:gridSpan w:val="2"/>
            <w:tcBorders>
              <w:top w:val="single" w:sz="8" w:space="0" w:color="auto"/>
              <w:left w:val="nil"/>
              <w:bottom w:val="single" w:sz="4" w:space="0" w:color="auto"/>
              <w:right w:val="single" w:sz="4" w:space="0" w:color="auto"/>
            </w:tcBorders>
            <w:shd w:val="clear" w:color="auto" w:fill="FBE4D5"/>
            <w:noWrap/>
            <w:vAlign w:val="bottom"/>
          </w:tcPr>
          <w:p w:rsidR="00165B94" w:rsidRPr="00C65703" w:rsidRDefault="00165B94">
            <w:pPr>
              <w:jc w:val="center"/>
            </w:pPr>
            <w:r w:rsidRPr="00C65703">
              <w:rPr>
                <w:sz w:val="22"/>
                <w:szCs w:val="22"/>
              </w:rPr>
              <w:t>Tárgyév</w:t>
            </w:r>
          </w:p>
        </w:tc>
        <w:tc>
          <w:tcPr>
            <w:tcW w:w="1200" w:type="dxa"/>
            <w:vMerge w:val="restart"/>
            <w:tcBorders>
              <w:top w:val="single" w:sz="8" w:space="0" w:color="auto"/>
              <w:left w:val="single" w:sz="4" w:space="0" w:color="auto"/>
              <w:bottom w:val="single" w:sz="8" w:space="0" w:color="000000"/>
              <w:right w:val="single" w:sz="8" w:space="0" w:color="auto"/>
            </w:tcBorders>
            <w:vAlign w:val="center"/>
          </w:tcPr>
          <w:p w:rsidR="00165B94" w:rsidRPr="00C65703" w:rsidRDefault="00165B94">
            <w:pPr>
              <w:jc w:val="center"/>
            </w:pPr>
            <w:r w:rsidRPr="00C65703">
              <w:rPr>
                <w:sz w:val="22"/>
                <w:szCs w:val="22"/>
              </w:rPr>
              <w:t>Változás (%)</w:t>
            </w:r>
          </w:p>
        </w:tc>
      </w:tr>
      <w:tr w:rsidR="00165B94" w:rsidRPr="00C65703">
        <w:trPr>
          <w:trHeight w:val="300"/>
        </w:trPr>
        <w:tc>
          <w:tcPr>
            <w:tcW w:w="4537" w:type="dxa"/>
            <w:gridSpan w:val="2"/>
            <w:vMerge/>
            <w:tcBorders>
              <w:top w:val="single" w:sz="8" w:space="0" w:color="auto"/>
              <w:left w:val="single" w:sz="8" w:space="0" w:color="auto"/>
              <w:bottom w:val="single" w:sz="8" w:space="0" w:color="000000"/>
              <w:right w:val="single" w:sz="4" w:space="0" w:color="auto"/>
            </w:tcBorders>
            <w:vAlign w:val="center"/>
          </w:tcPr>
          <w:p w:rsidR="00165B94" w:rsidRPr="00C65703" w:rsidRDefault="00165B94"/>
        </w:tc>
        <w:tc>
          <w:tcPr>
            <w:tcW w:w="1100" w:type="dxa"/>
            <w:vMerge w:val="restart"/>
            <w:tcBorders>
              <w:top w:val="nil"/>
              <w:left w:val="single" w:sz="4" w:space="0" w:color="auto"/>
              <w:bottom w:val="single" w:sz="8" w:space="0" w:color="000000"/>
              <w:right w:val="single" w:sz="4" w:space="0" w:color="auto"/>
            </w:tcBorders>
            <w:vAlign w:val="bottom"/>
          </w:tcPr>
          <w:p w:rsidR="00165B94" w:rsidRPr="00C65703" w:rsidRDefault="00165B94">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vAlign w:val="bottom"/>
          </w:tcPr>
          <w:p w:rsidR="00165B94" w:rsidRPr="00C65703" w:rsidRDefault="00165B94">
            <w:pPr>
              <w:jc w:val="center"/>
            </w:pPr>
            <w:r w:rsidRPr="00C65703">
              <w:rPr>
                <w:sz w:val="22"/>
                <w:szCs w:val="22"/>
              </w:rPr>
              <w:t>Részarány (%)</w:t>
            </w:r>
          </w:p>
        </w:tc>
        <w:tc>
          <w:tcPr>
            <w:tcW w:w="1120" w:type="dxa"/>
            <w:vMerge w:val="restart"/>
            <w:tcBorders>
              <w:top w:val="nil"/>
              <w:left w:val="single" w:sz="4" w:space="0" w:color="auto"/>
              <w:bottom w:val="single" w:sz="8" w:space="0" w:color="000000"/>
              <w:right w:val="single" w:sz="4" w:space="0" w:color="auto"/>
            </w:tcBorders>
            <w:shd w:val="clear" w:color="auto" w:fill="FBE4D5"/>
            <w:vAlign w:val="bottom"/>
          </w:tcPr>
          <w:p w:rsidR="00165B94" w:rsidRPr="00C65703" w:rsidRDefault="00165B94">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shd w:val="clear" w:color="auto" w:fill="FBE4D5"/>
            <w:vAlign w:val="bottom"/>
          </w:tcPr>
          <w:p w:rsidR="00165B94" w:rsidRPr="00C65703" w:rsidRDefault="00165B94">
            <w:pPr>
              <w:jc w:val="center"/>
            </w:pPr>
            <w:r w:rsidRPr="00C65703">
              <w:rPr>
                <w:sz w:val="22"/>
                <w:szCs w:val="22"/>
              </w:rPr>
              <w:t>Részarány (%)</w:t>
            </w:r>
          </w:p>
        </w:tc>
        <w:tc>
          <w:tcPr>
            <w:tcW w:w="1200" w:type="dxa"/>
            <w:vMerge/>
            <w:tcBorders>
              <w:top w:val="single" w:sz="8" w:space="0" w:color="auto"/>
              <w:left w:val="single" w:sz="4" w:space="0" w:color="auto"/>
              <w:bottom w:val="single" w:sz="8" w:space="0" w:color="000000"/>
              <w:right w:val="single" w:sz="8" w:space="0" w:color="auto"/>
            </w:tcBorders>
            <w:vAlign w:val="center"/>
          </w:tcPr>
          <w:p w:rsidR="00165B94" w:rsidRPr="00C65703" w:rsidRDefault="00165B94"/>
        </w:tc>
      </w:tr>
      <w:tr w:rsidR="00165B94" w:rsidRPr="00C65703">
        <w:trPr>
          <w:trHeight w:val="315"/>
        </w:trPr>
        <w:tc>
          <w:tcPr>
            <w:tcW w:w="4537" w:type="dxa"/>
            <w:gridSpan w:val="2"/>
            <w:vMerge/>
            <w:tcBorders>
              <w:top w:val="single" w:sz="8" w:space="0" w:color="auto"/>
              <w:left w:val="single" w:sz="8" w:space="0" w:color="auto"/>
              <w:bottom w:val="single" w:sz="8" w:space="0" w:color="000000"/>
              <w:right w:val="single" w:sz="4" w:space="0" w:color="auto"/>
            </w:tcBorders>
            <w:vAlign w:val="center"/>
          </w:tcPr>
          <w:p w:rsidR="00165B94" w:rsidRPr="00C65703" w:rsidRDefault="00165B94"/>
        </w:tc>
        <w:tc>
          <w:tcPr>
            <w:tcW w:w="1100" w:type="dxa"/>
            <w:vMerge/>
            <w:tcBorders>
              <w:top w:val="nil"/>
              <w:left w:val="single" w:sz="4" w:space="0" w:color="auto"/>
              <w:bottom w:val="single" w:sz="8" w:space="0" w:color="000000"/>
              <w:right w:val="single" w:sz="4" w:space="0" w:color="auto"/>
            </w:tcBorders>
            <w:vAlign w:val="center"/>
          </w:tcPr>
          <w:p w:rsidR="00165B94" w:rsidRPr="00C65703" w:rsidRDefault="00165B94"/>
        </w:tc>
        <w:tc>
          <w:tcPr>
            <w:tcW w:w="1057" w:type="dxa"/>
            <w:vMerge/>
            <w:tcBorders>
              <w:top w:val="nil"/>
              <w:left w:val="single" w:sz="4" w:space="0" w:color="auto"/>
              <w:bottom w:val="single" w:sz="8" w:space="0" w:color="000000"/>
              <w:right w:val="single" w:sz="4" w:space="0" w:color="auto"/>
            </w:tcBorders>
            <w:vAlign w:val="center"/>
          </w:tcPr>
          <w:p w:rsidR="00165B94" w:rsidRPr="00C65703" w:rsidRDefault="00165B94"/>
        </w:tc>
        <w:tc>
          <w:tcPr>
            <w:tcW w:w="1120" w:type="dxa"/>
            <w:vMerge/>
            <w:tcBorders>
              <w:top w:val="nil"/>
              <w:left w:val="single" w:sz="4" w:space="0" w:color="auto"/>
              <w:bottom w:val="single" w:sz="8" w:space="0" w:color="000000"/>
              <w:right w:val="single" w:sz="4" w:space="0" w:color="auto"/>
            </w:tcBorders>
            <w:shd w:val="clear" w:color="auto" w:fill="FBE4D5"/>
            <w:vAlign w:val="center"/>
          </w:tcPr>
          <w:p w:rsidR="00165B94" w:rsidRPr="00C65703" w:rsidRDefault="00165B94"/>
        </w:tc>
        <w:tc>
          <w:tcPr>
            <w:tcW w:w="1057" w:type="dxa"/>
            <w:vMerge/>
            <w:tcBorders>
              <w:top w:val="nil"/>
              <w:left w:val="single" w:sz="4" w:space="0" w:color="auto"/>
              <w:bottom w:val="single" w:sz="8" w:space="0" w:color="000000"/>
              <w:right w:val="single" w:sz="4" w:space="0" w:color="auto"/>
            </w:tcBorders>
            <w:shd w:val="clear" w:color="auto" w:fill="FBE4D5"/>
            <w:vAlign w:val="center"/>
          </w:tcPr>
          <w:p w:rsidR="00165B94" w:rsidRPr="00C65703" w:rsidRDefault="00165B94"/>
        </w:tc>
        <w:tc>
          <w:tcPr>
            <w:tcW w:w="1200" w:type="dxa"/>
            <w:vMerge/>
            <w:tcBorders>
              <w:top w:val="single" w:sz="8" w:space="0" w:color="auto"/>
              <w:left w:val="single" w:sz="4" w:space="0" w:color="auto"/>
              <w:bottom w:val="single" w:sz="8" w:space="0" w:color="000000"/>
              <w:right w:val="single" w:sz="8" w:space="0" w:color="auto"/>
            </w:tcBorders>
            <w:vAlign w:val="center"/>
          </w:tcPr>
          <w:p w:rsidR="00165B94" w:rsidRPr="00C65703" w:rsidRDefault="00165B94"/>
        </w:tc>
      </w:tr>
      <w:tr w:rsidR="00165B94" w:rsidRPr="00C65703">
        <w:trPr>
          <w:trHeight w:val="300"/>
        </w:trPr>
        <w:tc>
          <w:tcPr>
            <w:tcW w:w="4537" w:type="dxa"/>
            <w:gridSpan w:val="2"/>
            <w:tcBorders>
              <w:top w:val="single" w:sz="8" w:space="0" w:color="auto"/>
              <w:left w:val="single" w:sz="8" w:space="0" w:color="auto"/>
              <w:bottom w:val="nil"/>
              <w:right w:val="single" w:sz="4" w:space="0" w:color="000000"/>
            </w:tcBorders>
            <w:noWrap/>
            <w:vAlign w:val="center"/>
          </w:tcPr>
          <w:p w:rsidR="00165B94" w:rsidRPr="00C65703" w:rsidRDefault="00165B94">
            <w:r w:rsidRPr="00C65703">
              <w:rPr>
                <w:sz w:val="22"/>
                <w:szCs w:val="22"/>
              </w:rPr>
              <w:t xml:space="preserve">Jegyzett tőke </w:t>
            </w:r>
          </w:p>
        </w:tc>
        <w:tc>
          <w:tcPr>
            <w:tcW w:w="1100" w:type="dxa"/>
            <w:tcBorders>
              <w:top w:val="nil"/>
              <w:left w:val="nil"/>
              <w:bottom w:val="nil"/>
              <w:right w:val="single" w:sz="4" w:space="0" w:color="auto"/>
            </w:tcBorders>
            <w:noWrap/>
            <w:vAlign w:val="bottom"/>
          </w:tcPr>
          <w:p w:rsidR="00165B94" w:rsidRPr="00C65703" w:rsidRDefault="00165B94">
            <w:pPr>
              <w:jc w:val="right"/>
            </w:pPr>
            <w:r w:rsidRPr="00C65703">
              <w:rPr>
                <w:sz w:val="22"/>
                <w:szCs w:val="22"/>
              </w:rPr>
              <w:t>3 000</w:t>
            </w:r>
          </w:p>
        </w:tc>
        <w:tc>
          <w:tcPr>
            <w:tcW w:w="1057" w:type="dxa"/>
            <w:tcBorders>
              <w:top w:val="nil"/>
              <w:left w:val="nil"/>
              <w:bottom w:val="nil"/>
              <w:right w:val="nil"/>
            </w:tcBorders>
            <w:noWrap/>
            <w:vAlign w:val="bottom"/>
          </w:tcPr>
          <w:p w:rsidR="00165B94" w:rsidRPr="00C65703" w:rsidRDefault="00165B94">
            <w:pPr>
              <w:jc w:val="right"/>
              <w:rPr>
                <w:b/>
                <w:bCs/>
                <w:i/>
                <w:iCs/>
              </w:rPr>
            </w:pPr>
            <w:r w:rsidRPr="00C65703">
              <w:rPr>
                <w:b/>
                <w:bCs/>
                <w:i/>
                <w:iCs/>
                <w:sz w:val="22"/>
                <w:szCs w:val="22"/>
              </w:rPr>
              <w:t>10,14</w:t>
            </w:r>
          </w:p>
        </w:tc>
        <w:tc>
          <w:tcPr>
            <w:tcW w:w="1120" w:type="dxa"/>
            <w:tcBorders>
              <w:top w:val="nil"/>
              <w:left w:val="single" w:sz="4" w:space="0" w:color="auto"/>
              <w:bottom w:val="nil"/>
              <w:right w:val="single" w:sz="4" w:space="0" w:color="auto"/>
            </w:tcBorders>
            <w:shd w:val="clear" w:color="auto" w:fill="FBE4D5"/>
            <w:noWrap/>
            <w:vAlign w:val="bottom"/>
          </w:tcPr>
          <w:p w:rsidR="00165B94" w:rsidRPr="00C65703" w:rsidRDefault="00165B94">
            <w:pPr>
              <w:jc w:val="right"/>
            </w:pPr>
            <w:r w:rsidRPr="00C65703">
              <w:rPr>
                <w:sz w:val="22"/>
                <w:szCs w:val="22"/>
              </w:rPr>
              <w:t>3 000</w:t>
            </w:r>
          </w:p>
        </w:tc>
        <w:tc>
          <w:tcPr>
            <w:tcW w:w="1057" w:type="dxa"/>
            <w:tcBorders>
              <w:top w:val="nil"/>
              <w:left w:val="nil"/>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8,71</w:t>
            </w:r>
          </w:p>
        </w:tc>
        <w:tc>
          <w:tcPr>
            <w:tcW w:w="1200" w:type="dxa"/>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100,00</w:t>
            </w:r>
          </w:p>
        </w:tc>
      </w:tr>
      <w:tr w:rsidR="00165B94" w:rsidRPr="00C65703">
        <w:trPr>
          <w:trHeight w:val="300"/>
        </w:trPr>
        <w:tc>
          <w:tcPr>
            <w:tcW w:w="4537" w:type="dxa"/>
            <w:gridSpan w:val="2"/>
            <w:tcBorders>
              <w:top w:val="nil"/>
              <w:left w:val="single" w:sz="8" w:space="0" w:color="auto"/>
              <w:bottom w:val="nil"/>
              <w:right w:val="single" w:sz="4" w:space="0" w:color="000000"/>
            </w:tcBorders>
            <w:noWrap/>
            <w:vAlign w:val="center"/>
          </w:tcPr>
          <w:p w:rsidR="00165B94" w:rsidRPr="00C65703" w:rsidRDefault="00165B94">
            <w:r w:rsidRPr="00C65703">
              <w:rPr>
                <w:sz w:val="22"/>
                <w:szCs w:val="22"/>
              </w:rPr>
              <w:t>Jegyzett, de még be nem fizetett tőke (-)</w:t>
            </w:r>
          </w:p>
        </w:tc>
        <w:tc>
          <w:tcPr>
            <w:tcW w:w="1100" w:type="dxa"/>
            <w:tcBorders>
              <w:top w:val="nil"/>
              <w:left w:val="nil"/>
              <w:bottom w:val="nil"/>
              <w:right w:val="single" w:sz="4" w:space="0" w:color="auto"/>
            </w:tcBorders>
            <w:noWrap/>
            <w:vAlign w:val="bottom"/>
          </w:tcPr>
          <w:p w:rsidR="00165B94" w:rsidRPr="00C65703" w:rsidRDefault="00165B94">
            <w:r w:rsidRPr="00C65703">
              <w:rPr>
                <w:sz w:val="22"/>
                <w:szCs w:val="22"/>
              </w:rPr>
              <w:t> </w:t>
            </w:r>
          </w:p>
        </w:tc>
        <w:tc>
          <w:tcPr>
            <w:tcW w:w="1057" w:type="dxa"/>
            <w:tcBorders>
              <w:top w:val="nil"/>
              <w:left w:val="nil"/>
              <w:bottom w:val="nil"/>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165B94" w:rsidRPr="00C65703" w:rsidRDefault="00165B94">
            <w:r w:rsidRPr="00C65703">
              <w:rPr>
                <w:sz w:val="22"/>
                <w:szCs w:val="22"/>
              </w:rPr>
              <w:t> </w:t>
            </w:r>
          </w:p>
        </w:tc>
        <w:tc>
          <w:tcPr>
            <w:tcW w:w="1057" w:type="dxa"/>
            <w:tcBorders>
              <w:top w:val="nil"/>
              <w:left w:val="nil"/>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537" w:type="dxa"/>
            <w:gridSpan w:val="2"/>
            <w:tcBorders>
              <w:top w:val="nil"/>
              <w:left w:val="single" w:sz="8" w:space="0" w:color="auto"/>
              <w:bottom w:val="nil"/>
              <w:right w:val="single" w:sz="4" w:space="0" w:color="000000"/>
            </w:tcBorders>
            <w:noWrap/>
            <w:vAlign w:val="center"/>
          </w:tcPr>
          <w:p w:rsidR="00165B94" w:rsidRPr="00C65703" w:rsidRDefault="00165B94">
            <w:r w:rsidRPr="00C65703">
              <w:rPr>
                <w:sz w:val="22"/>
                <w:szCs w:val="22"/>
              </w:rPr>
              <w:t>Tőketartalék</w:t>
            </w:r>
          </w:p>
        </w:tc>
        <w:tc>
          <w:tcPr>
            <w:tcW w:w="1100" w:type="dxa"/>
            <w:tcBorders>
              <w:top w:val="nil"/>
              <w:left w:val="nil"/>
              <w:bottom w:val="nil"/>
              <w:right w:val="single" w:sz="4" w:space="0" w:color="auto"/>
            </w:tcBorders>
            <w:noWrap/>
            <w:vAlign w:val="bottom"/>
          </w:tcPr>
          <w:p w:rsidR="00165B94" w:rsidRPr="00C65703" w:rsidRDefault="00165B94">
            <w:r w:rsidRPr="00C65703">
              <w:rPr>
                <w:sz w:val="22"/>
                <w:szCs w:val="22"/>
              </w:rPr>
              <w:t> </w:t>
            </w:r>
          </w:p>
        </w:tc>
        <w:tc>
          <w:tcPr>
            <w:tcW w:w="1057" w:type="dxa"/>
            <w:tcBorders>
              <w:top w:val="nil"/>
              <w:left w:val="nil"/>
              <w:bottom w:val="nil"/>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165B94" w:rsidRPr="00C65703" w:rsidRDefault="00165B94">
            <w:r w:rsidRPr="00C65703">
              <w:rPr>
                <w:sz w:val="22"/>
                <w:szCs w:val="22"/>
              </w:rPr>
              <w:t> </w:t>
            </w:r>
          </w:p>
        </w:tc>
        <w:tc>
          <w:tcPr>
            <w:tcW w:w="1057" w:type="dxa"/>
            <w:tcBorders>
              <w:top w:val="nil"/>
              <w:left w:val="nil"/>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537" w:type="dxa"/>
            <w:gridSpan w:val="2"/>
            <w:tcBorders>
              <w:top w:val="nil"/>
              <w:left w:val="single" w:sz="8" w:space="0" w:color="auto"/>
              <w:bottom w:val="nil"/>
              <w:right w:val="single" w:sz="4" w:space="0" w:color="000000"/>
            </w:tcBorders>
            <w:noWrap/>
            <w:vAlign w:val="center"/>
          </w:tcPr>
          <w:p w:rsidR="00165B94" w:rsidRPr="00C65703" w:rsidRDefault="00165B94">
            <w:r w:rsidRPr="00C65703">
              <w:rPr>
                <w:sz w:val="22"/>
                <w:szCs w:val="22"/>
              </w:rPr>
              <w:t>Eredménytartalék</w:t>
            </w:r>
          </w:p>
        </w:tc>
        <w:tc>
          <w:tcPr>
            <w:tcW w:w="1100" w:type="dxa"/>
            <w:tcBorders>
              <w:top w:val="nil"/>
              <w:left w:val="nil"/>
              <w:bottom w:val="nil"/>
              <w:right w:val="single" w:sz="4" w:space="0" w:color="auto"/>
            </w:tcBorders>
            <w:noWrap/>
            <w:vAlign w:val="bottom"/>
          </w:tcPr>
          <w:p w:rsidR="00165B94" w:rsidRPr="00C65703" w:rsidRDefault="00165B94">
            <w:pPr>
              <w:jc w:val="right"/>
            </w:pPr>
            <w:r w:rsidRPr="00C65703">
              <w:rPr>
                <w:sz w:val="22"/>
                <w:szCs w:val="22"/>
              </w:rPr>
              <w:t>20 299</w:t>
            </w:r>
          </w:p>
        </w:tc>
        <w:tc>
          <w:tcPr>
            <w:tcW w:w="1057" w:type="dxa"/>
            <w:tcBorders>
              <w:top w:val="nil"/>
              <w:left w:val="nil"/>
              <w:bottom w:val="nil"/>
              <w:right w:val="nil"/>
            </w:tcBorders>
            <w:noWrap/>
            <w:vAlign w:val="bottom"/>
          </w:tcPr>
          <w:p w:rsidR="00165B94" w:rsidRPr="00C65703" w:rsidRDefault="00165B94">
            <w:pPr>
              <w:jc w:val="right"/>
              <w:rPr>
                <w:b/>
                <w:bCs/>
                <w:i/>
                <w:iCs/>
              </w:rPr>
            </w:pPr>
            <w:r w:rsidRPr="00C65703">
              <w:rPr>
                <w:b/>
                <w:bCs/>
                <w:i/>
                <w:iCs/>
                <w:sz w:val="22"/>
                <w:szCs w:val="22"/>
              </w:rPr>
              <w:t>68,59</w:t>
            </w:r>
          </w:p>
        </w:tc>
        <w:tc>
          <w:tcPr>
            <w:tcW w:w="1120" w:type="dxa"/>
            <w:tcBorders>
              <w:top w:val="nil"/>
              <w:left w:val="single" w:sz="4" w:space="0" w:color="auto"/>
              <w:bottom w:val="nil"/>
              <w:right w:val="single" w:sz="4" w:space="0" w:color="auto"/>
            </w:tcBorders>
            <w:shd w:val="clear" w:color="auto" w:fill="FBE4D5"/>
            <w:noWrap/>
            <w:vAlign w:val="bottom"/>
          </w:tcPr>
          <w:p w:rsidR="00165B94" w:rsidRPr="00C65703" w:rsidRDefault="00165B94">
            <w:pPr>
              <w:jc w:val="right"/>
            </w:pPr>
            <w:r w:rsidRPr="00C65703">
              <w:rPr>
                <w:sz w:val="22"/>
                <w:szCs w:val="22"/>
              </w:rPr>
              <w:t>26 594</w:t>
            </w:r>
          </w:p>
        </w:tc>
        <w:tc>
          <w:tcPr>
            <w:tcW w:w="1057" w:type="dxa"/>
            <w:tcBorders>
              <w:top w:val="nil"/>
              <w:left w:val="nil"/>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77,25</w:t>
            </w:r>
          </w:p>
        </w:tc>
        <w:tc>
          <w:tcPr>
            <w:tcW w:w="1200" w:type="dxa"/>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131,01</w:t>
            </w:r>
          </w:p>
        </w:tc>
      </w:tr>
      <w:tr w:rsidR="00165B94" w:rsidRPr="00C65703">
        <w:trPr>
          <w:trHeight w:val="300"/>
        </w:trPr>
        <w:tc>
          <w:tcPr>
            <w:tcW w:w="4537" w:type="dxa"/>
            <w:gridSpan w:val="2"/>
            <w:tcBorders>
              <w:top w:val="nil"/>
              <w:left w:val="single" w:sz="8" w:space="0" w:color="auto"/>
              <w:bottom w:val="nil"/>
              <w:right w:val="single" w:sz="4" w:space="0" w:color="000000"/>
            </w:tcBorders>
            <w:noWrap/>
            <w:vAlign w:val="center"/>
          </w:tcPr>
          <w:p w:rsidR="00165B94" w:rsidRPr="00C65703" w:rsidRDefault="00165B94">
            <w:r w:rsidRPr="00C65703">
              <w:rPr>
                <w:sz w:val="22"/>
                <w:szCs w:val="22"/>
              </w:rPr>
              <w:t>Lekötött tartalék</w:t>
            </w:r>
          </w:p>
        </w:tc>
        <w:tc>
          <w:tcPr>
            <w:tcW w:w="1100" w:type="dxa"/>
            <w:tcBorders>
              <w:top w:val="nil"/>
              <w:left w:val="nil"/>
              <w:bottom w:val="nil"/>
              <w:right w:val="single" w:sz="4" w:space="0" w:color="auto"/>
            </w:tcBorders>
            <w:noWrap/>
            <w:vAlign w:val="bottom"/>
          </w:tcPr>
          <w:p w:rsidR="00165B94" w:rsidRPr="00C65703" w:rsidRDefault="00165B94">
            <w:r w:rsidRPr="00C65703">
              <w:rPr>
                <w:sz w:val="22"/>
                <w:szCs w:val="22"/>
              </w:rPr>
              <w:t> </w:t>
            </w:r>
          </w:p>
        </w:tc>
        <w:tc>
          <w:tcPr>
            <w:tcW w:w="1057" w:type="dxa"/>
            <w:tcBorders>
              <w:top w:val="nil"/>
              <w:left w:val="nil"/>
              <w:bottom w:val="nil"/>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165B94" w:rsidRPr="00C65703" w:rsidRDefault="00165B94">
            <w:r w:rsidRPr="00C65703">
              <w:rPr>
                <w:sz w:val="22"/>
                <w:szCs w:val="22"/>
              </w:rPr>
              <w:t> </w:t>
            </w:r>
          </w:p>
        </w:tc>
        <w:tc>
          <w:tcPr>
            <w:tcW w:w="1057" w:type="dxa"/>
            <w:tcBorders>
              <w:top w:val="nil"/>
              <w:left w:val="nil"/>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537" w:type="dxa"/>
            <w:gridSpan w:val="2"/>
            <w:tcBorders>
              <w:top w:val="nil"/>
              <w:left w:val="single" w:sz="8" w:space="0" w:color="auto"/>
              <w:bottom w:val="nil"/>
              <w:right w:val="single" w:sz="4" w:space="0" w:color="000000"/>
            </w:tcBorders>
            <w:noWrap/>
            <w:vAlign w:val="center"/>
          </w:tcPr>
          <w:p w:rsidR="00165B94" w:rsidRPr="00C65703" w:rsidRDefault="00165B94">
            <w:r w:rsidRPr="00C65703">
              <w:rPr>
                <w:sz w:val="22"/>
                <w:szCs w:val="22"/>
              </w:rPr>
              <w:t>Értékelési tartalék</w:t>
            </w:r>
          </w:p>
        </w:tc>
        <w:tc>
          <w:tcPr>
            <w:tcW w:w="1100" w:type="dxa"/>
            <w:tcBorders>
              <w:top w:val="nil"/>
              <w:left w:val="nil"/>
              <w:bottom w:val="nil"/>
              <w:right w:val="single" w:sz="4" w:space="0" w:color="auto"/>
            </w:tcBorders>
            <w:noWrap/>
            <w:vAlign w:val="bottom"/>
          </w:tcPr>
          <w:p w:rsidR="00165B94" w:rsidRPr="00C65703" w:rsidRDefault="00165B94">
            <w:r w:rsidRPr="00C65703">
              <w:rPr>
                <w:sz w:val="22"/>
                <w:szCs w:val="22"/>
              </w:rPr>
              <w:t> </w:t>
            </w:r>
          </w:p>
        </w:tc>
        <w:tc>
          <w:tcPr>
            <w:tcW w:w="1057" w:type="dxa"/>
            <w:tcBorders>
              <w:top w:val="nil"/>
              <w:left w:val="nil"/>
              <w:bottom w:val="nil"/>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165B94" w:rsidRPr="00C65703" w:rsidRDefault="00165B94">
            <w:r w:rsidRPr="00C65703">
              <w:rPr>
                <w:sz w:val="22"/>
                <w:szCs w:val="22"/>
              </w:rPr>
              <w:t> </w:t>
            </w:r>
          </w:p>
        </w:tc>
        <w:tc>
          <w:tcPr>
            <w:tcW w:w="1057" w:type="dxa"/>
            <w:tcBorders>
              <w:top w:val="nil"/>
              <w:left w:val="nil"/>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15"/>
        </w:trPr>
        <w:tc>
          <w:tcPr>
            <w:tcW w:w="4537" w:type="dxa"/>
            <w:gridSpan w:val="2"/>
            <w:tcBorders>
              <w:top w:val="nil"/>
              <w:left w:val="single" w:sz="8" w:space="0" w:color="auto"/>
              <w:bottom w:val="single" w:sz="8" w:space="0" w:color="auto"/>
              <w:right w:val="single" w:sz="4" w:space="0" w:color="000000"/>
            </w:tcBorders>
            <w:noWrap/>
            <w:vAlign w:val="center"/>
          </w:tcPr>
          <w:p w:rsidR="00165B94" w:rsidRPr="00C65703" w:rsidRDefault="00165B94">
            <w:r w:rsidRPr="00C65703">
              <w:rPr>
                <w:sz w:val="22"/>
                <w:szCs w:val="22"/>
              </w:rPr>
              <w:t>Mérleg szerinti eredmény</w:t>
            </w:r>
          </w:p>
        </w:tc>
        <w:tc>
          <w:tcPr>
            <w:tcW w:w="1100" w:type="dxa"/>
            <w:tcBorders>
              <w:top w:val="nil"/>
              <w:left w:val="nil"/>
              <w:bottom w:val="single" w:sz="8" w:space="0" w:color="auto"/>
              <w:right w:val="single" w:sz="4" w:space="0" w:color="auto"/>
            </w:tcBorders>
            <w:noWrap/>
            <w:vAlign w:val="bottom"/>
          </w:tcPr>
          <w:p w:rsidR="00165B94" w:rsidRPr="00C65703" w:rsidRDefault="00165B94">
            <w:pPr>
              <w:jc w:val="right"/>
            </w:pPr>
            <w:r w:rsidRPr="00C65703">
              <w:rPr>
                <w:sz w:val="22"/>
                <w:szCs w:val="22"/>
              </w:rPr>
              <w:t>6 295</w:t>
            </w:r>
          </w:p>
        </w:tc>
        <w:tc>
          <w:tcPr>
            <w:tcW w:w="1057" w:type="dxa"/>
            <w:tcBorders>
              <w:top w:val="nil"/>
              <w:left w:val="nil"/>
              <w:bottom w:val="single" w:sz="8" w:space="0" w:color="auto"/>
              <w:right w:val="nil"/>
            </w:tcBorders>
            <w:noWrap/>
            <w:vAlign w:val="bottom"/>
          </w:tcPr>
          <w:p w:rsidR="00165B94" w:rsidRPr="00C65703" w:rsidRDefault="00165B94">
            <w:pPr>
              <w:jc w:val="right"/>
              <w:rPr>
                <w:b/>
                <w:bCs/>
                <w:i/>
                <w:iCs/>
              </w:rPr>
            </w:pPr>
            <w:r w:rsidRPr="00C65703">
              <w:rPr>
                <w:b/>
                <w:bCs/>
                <w:i/>
                <w:iCs/>
                <w:sz w:val="22"/>
                <w:szCs w:val="22"/>
              </w:rPr>
              <w:t>21,27</w:t>
            </w:r>
          </w:p>
        </w:tc>
        <w:tc>
          <w:tcPr>
            <w:tcW w:w="1120" w:type="dxa"/>
            <w:tcBorders>
              <w:top w:val="nil"/>
              <w:left w:val="single" w:sz="4" w:space="0" w:color="auto"/>
              <w:bottom w:val="single" w:sz="8" w:space="0" w:color="auto"/>
              <w:right w:val="single" w:sz="4" w:space="0" w:color="auto"/>
            </w:tcBorders>
            <w:shd w:val="clear" w:color="auto" w:fill="FBE4D5"/>
            <w:noWrap/>
            <w:vAlign w:val="bottom"/>
          </w:tcPr>
          <w:p w:rsidR="00165B94" w:rsidRPr="00C65703" w:rsidRDefault="00165B94">
            <w:pPr>
              <w:jc w:val="right"/>
            </w:pPr>
            <w:r w:rsidRPr="00C65703">
              <w:rPr>
                <w:sz w:val="22"/>
                <w:szCs w:val="22"/>
              </w:rPr>
              <w:t>4 834</w:t>
            </w:r>
          </w:p>
        </w:tc>
        <w:tc>
          <w:tcPr>
            <w:tcW w:w="1057" w:type="dxa"/>
            <w:tcBorders>
              <w:top w:val="nil"/>
              <w:left w:val="nil"/>
              <w:bottom w:val="single" w:sz="8"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14,04</w:t>
            </w:r>
          </w:p>
        </w:tc>
        <w:tc>
          <w:tcPr>
            <w:tcW w:w="1200" w:type="dxa"/>
            <w:tcBorders>
              <w:top w:val="nil"/>
              <w:left w:val="single" w:sz="4" w:space="0" w:color="auto"/>
              <w:bottom w:val="single" w:sz="8"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76,79</w:t>
            </w:r>
          </w:p>
        </w:tc>
      </w:tr>
      <w:tr w:rsidR="00165B94" w:rsidRPr="00C65703">
        <w:trPr>
          <w:trHeight w:val="330"/>
        </w:trPr>
        <w:tc>
          <w:tcPr>
            <w:tcW w:w="4537" w:type="dxa"/>
            <w:gridSpan w:val="2"/>
            <w:tcBorders>
              <w:top w:val="single" w:sz="8" w:space="0" w:color="auto"/>
              <w:left w:val="single" w:sz="8" w:space="0" w:color="auto"/>
              <w:bottom w:val="single" w:sz="8" w:space="0" w:color="auto"/>
              <w:right w:val="single" w:sz="4" w:space="0" w:color="000000"/>
            </w:tcBorders>
            <w:noWrap/>
            <w:vAlign w:val="bottom"/>
          </w:tcPr>
          <w:p w:rsidR="00165B94" w:rsidRPr="00C65703" w:rsidRDefault="00165B94">
            <w:pPr>
              <w:rPr>
                <w:b/>
                <w:bCs/>
              </w:rPr>
            </w:pPr>
            <w:r w:rsidRPr="00C65703">
              <w:rPr>
                <w:b/>
                <w:bCs/>
                <w:sz w:val="22"/>
                <w:szCs w:val="22"/>
              </w:rPr>
              <w:t>Saját tőke összesen</w:t>
            </w:r>
          </w:p>
        </w:tc>
        <w:tc>
          <w:tcPr>
            <w:tcW w:w="1100" w:type="dxa"/>
            <w:tcBorders>
              <w:top w:val="nil"/>
              <w:left w:val="nil"/>
              <w:bottom w:val="single" w:sz="8" w:space="0" w:color="auto"/>
              <w:right w:val="single" w:sz="4" w:space="0" w:color="auto"/>
            </w:tcBorders>
            <w:noWrap/>
            <w:vAlign w:val="bottom"/>
          </w:tcPr>
          <w:p w:rsidR="00165B94" w:rsidRPr="00C65703" w:rsidRDefault="00165B94">
            <w:pPr>
              <w:jc w:val="right"/>
            </w:pPr>
            <w:r w:rsidRPr="00C65703">
              <w:rPr>
                <w:sz w:val="22"/>
                <w:szCs w:val="22"/>
              </w:rPr>
              <w:t>29 594</w:t>
            </w:r>
          </w:p>
        </w:tc>
        <w:tc>
          <w:tcPr>
            <w:tcW w:w="1057" w:type="dxa"/>
            <w:tcBorders>
              <w:top w:val="nil"/>
              <w:left w:val="nil"/>
              <w:bottom w:val="single" w:sz="8" w:space="0" w:color="auto"/>
              <w:right w:val="nil"/>
            </w:tcBorders>
            <w:noWrap/>
            <w:vAlign w:val="bottom"/>
          </w:tcPr>
          <w:p w:rsidR="00165B94" w:rsidRPr="00C65703" w:rsidRDefault="00165B94">
            <w:pPr>
              <w:jc w:val="right"/>
              <w:rPr>
                <w:b/>
                <w:bCs/>
                <w:i/>
                <w:iCs/>
              </w:rPr>
            </w:pPr>
            <w:r w:rsidRPr="00C65703">
              <w:rPr>
                <w:b/>
                <w:bCs/>
                <w:i/>
                <w:iCs/>
                <w:sz w:val="22"/>
                <w:szCs w:val="22"/>
              </w:rPr>
              <w:t>100,00</w:t>
            </w:r>
          </w:p>
        </w:tc>
        <w:tc>
          <w:tcPr>
            <w:tcW w:w="1120" w:type="dxa"/>
            <w:tcBorders>
              <w:top w:val="nil"/>
              <w:left w:val="single" w:sz="4" w:space="0" w:color="auto"/>
              <w:bottom w:val="single" w:sz="8" w:space="0" w:color="auto"/>
              <w:right w:val="single" w:sz="4" w:space="0" w:color="auto"/>
            </w:tcBorders>
            <w:shd w:val="clear" w:color="auto" w:fill="FBE4D5"/>
            <w:noWrap/>
            <w:vAlign w:val="bottom"/>
          </w:tcPr>
          <w:p w:rsidR="00165B94" w:rsidRPr="00C65703" w:rsidRDefault="00165B94">
            <w:pPr>
              <w:jc w:val="right"/>
            </w:pPr>
            <w:r w:rsidRPr="00C65703">
              <w:rPr>
                <w:sz w:val="22"/>
                <w:szCs w:val="22"/>
              </w:rPr>
              <w:t>34 428</w:t>
            </w:r>
          </w:p>
        </w:tc>
        <w:tc>
          <w:tcPr>
            <w:tcW w:w="1057" w:type="dxa"/>
            <w:tcBorders>
              <w:top w:val="nil"/>
              <w:left w:val="nil"/>
              <w:bottom w:val="single" w:sz="8"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116,33</w:t>
            </w:r>
          </w:p>
        </w:tc>
      </w:tr>
    </w:tbl>
    <w:p w:rsidR="00165B94" w:rsidRPr="00C65703" w:rsidRDefault="00165B94" w:rsidP="00443A19">
      <w:pPr>
        <w:overflowPunct w:val="0"/>
        <w:autoSpaceDE w:val="0"/>
        <w:autoSpaceDN w:val="0"/>
        <w:adjustRightInd w:val="0"/>
        <w:jc w:val="both"/>
        <w:textAlignment w:val="baseline"/>
        <w:rPr>
          <w:sz w:val="22"/>
          <w:szCs w:val="22"/>
        </w:rPr>
      </w:pPr>
    </w:p>
    <w:tbl>
      <w:tblPr>
        <w:tblW w:w="10112" w:type="dxa"/>
        <w:tblInd w:w="2" w:type="dxa"/>
        <w:tblCellMar>
          <w:left w:w="70" w:type="dxa"/>
          <w:right w:w="70" w:type="dxa"/>
        </w:tblCellMar>
        <w:tblLook w:val="00A0"/>
      </w:tblPr>
      <w:tblGrid>
        <w:gridCol w:w="4286"/>
        <w:gridCol w:w="160"/>
        <w:gridCol w:w="160"/>
        <w:gridCol w:w="1100"/>
        <w:gridCol w:w="1057"/>
        <w:gridCol w:w="1120"/>
        <w:gridCol w:w="1057"/>
        <w:gridCol w:w="1200"/>
      </w:tblGrid>
      <w:tr w:rsidR="00165B94" w:rsidRPr="00C65703">
        <w:trPr>
          <w:trHeight w:val="315"/>
        </w:trPr>
        <w:tc>
          <w:tcPr>
            <w:tcW w:w="4578" w:type="dxa"/>
            <w:gridSpan w:val="3"/>
            <w:tcBorders>
              <w:top w:val="nil"/>
              <w:left w:val="nil"/>
              <w:bottom w:val="single" w:sz="8" w:space="0" w:color="auto"/>
              <w:right w:val="nil"/>
            </w:tcBorders>
            <w:noWrap/>
            <w:vAlign w:val="bottom"/>
          </w:tcPr>
          <w:p w:rsidR="00165B94" w:rsidRPr="00C65703" w:rsidRDefault="00165B94">
            <w:pPr>
              <w:rPr>
                <w:b/>
                <w:bCs/>
              </w:rPr>
            </w:pPr>
            <w:r w:rsidRPr="00C65703">
              <w:rPr>
                <w:b/>
                <w:bCs/>
              </w:rPr>
              <w:t>Kötelezettségek összetétele</w:t>
            </w:r>
          </w:p>
        </w:tc>
        <w:tc>
          <w:tcPr>
            <w:tcW w:w="1100" w:type="dxa"/>
            <w:tcBorders>
              <w:top w:val="nil"/>
              <w:left w:val="nil"/>
              <w:bottom w:val="nil"/>
              <w:right w:val="nil"/>
            </w:tcBorders>
            <w:noWrap/>
            <w:vAlign w:val="bottom"/>
          </w:tcPr>
          <w:p w:rsidR="00165B94" w:rsidRPr="00C65703" w:rsidRDefault="00165B94"/>
        </w:tc>
        <w:tc>
          <w:tcPr>
            <w:tcW w:w="1057" w:type="dxa"/>
            <w:tcBorders>
              <w:top w:val="nil"/>
              <w:left w:val="nil"/>
              <w:bottom w:val="nil"/>
              <w:right w:val="nil"/>
            </w:tcBorders>
            <w:noWrap/>
            <w:vAlign w:val="bottom"/>
          </w:tcPr>
          <w:p w:rsidR="00165B94" w:rsidRPr="00C65703" w:rsidRDefault="00165B94"/>
        </w:tc>
        <w:tc>
          <w:tcPr>
            <w:tcW w:w="1120" w:type="dxa"/>
            <w:tcBorders>
              <w:top w:val="nil"/>
              <w:left w:val="nil"/>
              <w:bottom w:val="nil"/>
              <w:right w:val="nil"/>
            </w:tcBorders>
            <w:noWrap/>
            <w:vAlign w:val="bottom"/>
          </w:tcPr>
          <w:p w:rsidR="00165B94" w:rsidRPr="00C65703" w:rsidRDefault="00165B94"/>
        </w:tc>
        <w:tc>
          <w:tcPr>
            <w:tcW w:w="2257" w:type="dxa"/>
            <w:gridSpan w:val="2"/>
            <w:tcBorders>
              <w:top w:val="nil"/>
              <w:left w:val="nil"/>
              <w:bottom w:val="nil"/>
              <w:right w:val="nil"/>
            </w:tcBorders>
            <w:noWrap/>
            <w:vAlign w:val="bottom"/>
          </w:tcPr>
          <w:p w:rsidR="00165B94" w:rsidRPr="00C65703" w:rsidRDefault="00165B94">
            <w:pPr>
              <w:jc w:val="right"/>
            </w:pPr>
            <w:r w:rsidRPr="00C65703">
              <w:rPr>
                <w:sz w:val="22"/>
                <w:szCs w:val="22"/>
              </w:rPr>
              <w:t>adatok E Ft-ban</w:t>
            </w:r>
          </w:p>
        </w:tc>
      </w:tr>
      <w:tr w:rsidR="00165B94" w:rsidRPr="00C65703">
        <w:trPr>
          <w:trHeight w:val="300"/>
        </w:trPr>
        <w:tc>
          <w:tcPr>
            <w:tcW w:w="4578" w:type="dxa"/>
            <w:gridSpan w:val="3"/>
            <w:vMerge w:val="restart"/>
            <w:tcBorders>
              <w:top w:val="single" w:sz="8" w:space="0" w:color="auto"/>
              <w:left w:val="single" w:sz="8" w:space="0" w:color="auto"/>
              <w:bottom w:val="single" w:sz="8" w:space="0" w:color="000000"/>
              <w:right w:val="single" w:sz="4" w:space="0" w:color="auto"/>
            </w:tcBorders>
            <w:noWrap/>
            <w:vAlign w:val="center"/>
          </w:tcPr>
          <w:p w:rsidR="00165B94" w:rsidRPr="00C65703" w:rsidRDefault="00165B94">
            <w:pPr>
              <w:jc w:val="center"/>
            </w:pPr>
            <w:r w:rsidRPr="00C65703">
              <w:rPr>
                <w:sz w:val="22"/>
                <w:szCs w:val="22"/>
              </w:rPr>
              <w:t>Megnevezés</w:t>
            </w:r>
          </w:p>
        </w:tc>
        <w:tc>
          <w:tcPr>
            <w:tcW w:w="2157" w:type="dxa"/>
            <w:gridSpan w:val="2"/>
            <w:tcBorders>
              <w:top w:val="single" w:sz="8" w:space="0" w:color="auto"/>
              <w:left w:val="nil"/>
              <w:bottom w:val="single" w:sz="4" w:space="0" w:color="auto"/>
              <w:right w:val="single" w:sz="4" w:space="0" w:color="auto"/>
            </w:tcBorders>
            <w:noWrap/>
            <w:vAlign w:val="bottom"/>
          </w:tcPr>
          <w:p w:rsidR="00165B94" w:rsidRPr="00C65703" w:rsidRDefault="00165B94">
            <w:pPr>
              <w:jc w:val="center"/>
            </w:pPr>
            <w:r w:rsidRPr="00C65703">
              <w:rPr>
                <w:sz w:val="22"/>
                <w:szCs w:val="22"/>
              </w:rPr>
              <w:t>Előző év</w:t>
            </w:r>
          </w:p>
        </w:tc>
        <w:tc>
          <w:tcPr>
            <w:tcW w:w="2177" w:type="dxa"/>
            <w:gridSpan w:val="2"/>
            <w:tcBorders>
              <w:top w:val="single" w:sz="8" w:space="0" w:color="auto"/>
              <w:left w:val="nil"/>
              <w:bottom w:val="single" w:sz="4" w:space="0" w:color="auto"/>
              <w:right w:val="single" w:sz="4" w:space="0" w:color="auto"/>
            </w:tcBorders>
            <w:shd w:val="clear" w:color="auto" w:fill="FBE4D5"/>
            <w:noWrap/>
            <w:vAlign w:val="bottom"/>
          </w:tcPr>
          <w:p w:rsidR="00165B94" w:rsidRPr="00C65703" w:rsidRDefault="00165B94">
            <w:pPr>
              <w:jc w:val="center"/>
            </w:pPr>
            <w:r w:rsidRPr="00C65703">
              <w:rPr>
                <w:sz w:val="22"/>
                <w:szCs w:val="22"/>
              </w:rPr>
              <w:t>Tárgyév</w:t>
            </w:r>
          </w:p>
        </w:tc>
        <w:tc>
          <w:tcPr>
            <w:tcW w:w="1200" w:type="dxa"/>
            <w:vMerge w:val="restart"/>
            <w:tcBorders>
              <w:top w:val="single" w:sz="8" w:space="0" w:color="auto"/>
              <w:left w:val="single" w:sz="4" w:space="0" w:color="auto"/>
              <w:bottom w:val="single" w:sz="8" w:space="0" w:color="000000"/>
              <w:right w:val="single" w:sz="8" w:space="0" w:color="auto"/>
            </w:tcBorders>
            <w:vAlign w:val="center"/>
          </w:tcPr>
          <w:p w:rsidR="00165B94" w:rsidRPr="00C65703" w:rsidRDefault="00165B94">
            <w:pPr>
              <w:jc w:val="center"/>
            </w:pPr>
            <w:r w:rsidRPr="00C65703">
              <w:rPr>
                <w:sz w:val="22"/>
                <w:szCs w:val="22"/>
              </w:rPr>
              <w:t>Változás (%)</w:t>
            </w:r>
          </w:p>
        </w:tc>
      </w:tr>
      <w:tr w:rsidR="00165B94" w:rsidRPr="00C65703">
        <w:trPr>
          <w:trHeight w:val="300"/>
        </w:trPr>
        <w:tc>
          <w:tcPr>
            <w:tcW w:w="4578" w:type="dxa"/>
            <w:gridSpan w:val="3"/>
            <w:vMerge/>
            <w:tcBorders>
              <w:top w:val="single" w:sz="8" w:space="0" w:color="auto"/>
              <w:left w:val="single" w:sz="8" w:space="0" w:color="auto"/>
              <w:bottom w:val="single" w:sz="8" w:space="0" w:color="000000"/>
              <w:right w:val="single" w:sz="4" w:space="0" w:color="auto"/>
            </w:tcBorders>
            <w:vAlign w:val="center"/>
          </w:tcPr>
          <w:p w:rsidR="00165B94" w:rsidRPr="00C65703" w:rsidRDefault="00165B94"/>
        </w:tc>
        <w:tc>
          <w:tcPr>
            <w:tcW w:w="1100" w:type="dxa"/>
            <w:vMerge w:val="restart"/>
            <w:tcBorders>
              <w:top w:val="nil"/>
              <w:left w:val="single" w:sz="4" w:space="0" w:color="auto"/>
              <w:bottom w:val="single" w:sz="8" w:space="0" w:color="000000"/>
              <w:right w:val="single" w:sz="4" w:space="0" w:color="auto"/>
            </w:tcBorders>
            <w:vAlign w:val="bottom"/>
          </w:tcPr>
          <w:p w:rsidR="00165B94" w:rsidRPr="00C65703" w:rsidRDefault="00165B94">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vAlign w:val="bottom"/>
          </w:tcPr>
          <w:p w:rsidR="00165B94" w:rsidRPr="00C65703" w:rsidRDefault="00165B94">
            <w:pPr>
              <w:jc w:val="center"/>
            </w:pPr>
            <w:r w:rsidRPr="00C65703">
              <w:rPr>
                <w:sz w:val="22"/>
                <w:szCs w:val="22"/>
              </w:rPr>
              <w:t>Részarány (%)</w:t>
            </w:r>
          </w:p>
        </w:tc>
        <w:tc>
          <w:tcPr>
            <w:tcW w:w="1120" w:type="dxa"/>
            <w:vMerge w:val="restart"/>
            <w:tcBorders>
              <w:top w:val="nil"/>
              <w:left w:val="single" w:sz="4" w:space="0" w:color="auto"/>
              <w:bottom w:val="single" w:sz="8" w:space="0" w:color="000000"/>
              <w:right w:val="single" w:sz="4" w:space="0" w:color="auto"/>
            </w:tcBorders>
            <w:shd w:val="clear" w:color="auto" w:fill="FBE4D5"/>
            <w:vAlign w:val="bottom"/>
          </w:tcPr>
          <w:p w:rsidR="00165B94" w:rsidRPr="00C65703" w:rsidRDefault="00165B94">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shd w:val="clear" w:color="auto" w:fill="FBE4D5"/>
            <w:vAlign w:val="bottom"/>
          </w:tcPr>
          <w:p w:rsidR="00165B94" w:rsidRPr="00C65703" w:rsidRDefault="00165B94">
            <w:pPr>
              <w:jc w:val="center"/>
            </w:pPr>
            <w:r w:rsidRPr="00C65703">
              <w:rPr>
                <w:sz w:val="22"/>
                <w:szCs w:val="22"/>
              </w:rPr>
              <w:t>Részarány (%)</w:t>
            </w:r>
          </w:p>
        </w:tc>
        <w:tc>
          <w:tcPr>
            <w:tcW w:w="1200" w:type="dxa"/>
            <w:vMerge/>
            <w:tcBorders>
              <w:top w:val="single" w:sz="8" w:space="0" w:color="auto"/>
              <w:left w:val="single" w:sz="4" w:space="0" w:color="auto"/>
              <w:bottom w:val="single" w:sz="8" w:space="0" w:color="000000"/>
              <w:right w:val="single" w:sz="8" w:space="0" w:color="auto"/>
            </w:tcBorders>
            <w:vAlign w:val="center"/>
          </w:tcPr>
          <w:p w:rsidR="00165B94" w:rsidRPr="00C65703" w:rsidRDefault="00165B94"/>
        </w:tc>
      </w:tr>
      <w:tr w:rsidR="00165B94" w:rsidRPr="00C65703">
        <w:trPr>
          <w:trHeight w:val="315"/>
        </w:trPr>
        <w:tc>
          <w:tcPr>
            <w:tcW w:w="4578" w:type="dxa"/>
            <w:gridSpan w:val="3"/>
            <w:vMerge/>
            <w:tcBorders>
              <w:top w:val="single" w:sz="8" w:space="0" w:color="auto"/>
              <w:left w:val="single" w:sz="8" w:space="0" w:color="auto"/>
              <w:bottom w:val="single" w:sz="8" w:space="0" w:color="000000"/>
              <w:right w:val="single" w:sz="4" w:space="0" w:color="auto"/>
            </w:tcBorders>
            <w:vAlign w:val="center"/>
          </w:tcPr>
          <w:p w:rsidR="00165B94" w:rsidRPr="00C65703" w:rsidRDefault="00165B94"/>
        </w:tc>
        <w:tc>
          <w:tcPr>
            <w:tcW w:w="1100" w:type="dxa"/>
            <w:vMerge/>
            <w:tcBorders>
              <w:top w:val="nil"/>
              <w:left w:val="single" w:sz="4" w:space="0" w:color="auto"/>
              <w:bottom w:val="single" w:sz="8" w:space="0" w:color="000000"/>
              <w:right w:val="single" w:sz="4" w:space="0" w:color="auto"/>
            </w:tcBorders>
            <w:vAlign w:val="center"/>
          </w:tcPr>
          <w:p w:rsidR="00165B94" w:rsidRPr="00C65703" w:rsidRDefault="00165B94"/>
        </w:tc>
        <w:tc>
          <w:tcPr>
            <w:tcW w:w="1057" w:type="dxa"/>
            <w:vMerge/>
            <w:tcBorders>
              <w:top w:val="nil"/>
              <w:left w:val="single" w:sz="4" w:space="0" w:color="auto"/>
              <w:bottom w:val="single" w:sz="8" w:space="0" w:color="000000"/>
              <w:right w:val="single" w:sz="4" w:space="0" w:color="auto"/>
            </w:tcBorders>
            <w:vAlign w:val="center"/>
          </w:tcPr>
          <w:p w:rsidR="00165B94" w:rsidRPr="00C65703" w:rsidRDefault="00165B94"/>
        </w:tc>
        <w:tc>
          <w:tcPr>
            <w:tcW w:w="1120" w:type="dxa"/>
            <w:vMerge/>
            <w:tcBorders>
              <w:top w:val="nil"/>
              <w:left w:val="single" w:sz="4" w:space="0" w:color="auto"/>
              <w:bottom w:val="single" w:sz="8" w:space="0" w:color="000000"/>
              <w:right w:val="single" w:sz="4" w:space="0" w:color="auto"/>
            </w:tcBorders>
            <w:shd w:val="clear" w:color="auto" w:fill="FBE4D5"/>
            <w:vAlign w:val="center"/>
          </w:tcPr>
          <w:p w:rsidR="00165B94" w:rsidRPr="00C65703" w:rsidRDefault="00165B94"/>
        </w:tc>
        <w:tc>
          <w:tcPr>
            <w:tcW w:w="1057" w:type="dxa"/>
            <w:vMerge/>
            <w:tcBorders>
              <w:top w:val="nil"/>
              <w:left w:val="single" w:sz="4" w:space="0" w:color="auto"/>
              <w:bottom w:val="single" w:sz="8" w:space="0" w:color="000000"/>
              <w:right w:val="single" w:sz="4" w:space="0" w:color="auto"/>
            </w:tcBorders>
            <w:shd w:val="clear" w:color="auto" w:fill="FBE4D5"/>
            <w:vAlign w:val="center"/>
          </w:tcPr>
          <w:p w:rsidR="00165B94" w:rsidRPr="00C65703" w:rsidRDefault="00165B94"/>
        </w:tc>
        <w:tc>
          <w:tcPr>
            <w:tcW w:w="1200" w:type="dxa"/>
            <w:vMerge/>
            <w:tcBorders>
              <w:top w:val="single" w:sz="8" w:space="0" w:color="auto"/>
              <w:left w:val="single" w:sz="4" w:space="0" w:color="auto"/>
              <w:bottom w:val="single" w:sz="8" w:space="0" w:color="000000"/>
              <w:right w:val="single" w:sz="8" w:space="0" w:color="auto"/>
            </w:tcBorders>
            <w:vAlign w:val="center"/>
          </w:tcPr>
          <w:p w:rsidR="00165B94" w:rsidRPr="00C65703" w:rsidRDefault="00165B94"/>
        </w:tc>
      </w:tr>
      <w:tr w:rsidR="00165B94" w:rsidRPr="00C65703">
        <w:trPr>
          <w:trHeight w:val="315"/>
        </w:trPr>
        <w:tc>
          <w:tcPr>
            <w:tcW w:w="4578" w:type="dxa"/>
            <w:gridSpan w:val="3"/>
            <w:tcBorders>
              <w:top w:val="nil"/>
              <w:left w:val="single" w:sz="8" w:space="0" w:color="auto"/>
              <w:bottom w:val="single" w:sz="4" w:space="0" w:color="auto"/>
              <w:right w:val="nil"/>
            </w:tcBorders>
            <w:noWrap/>
            <w:vAlign w:val="center"/>
          </w:tcPr>
          <w:p w:rsidR="00165B94" w:rsidRPr="00C65703" w:rsidRDefault="00165B94">
            <w:pPr>
              <w:rPr>
                <w:b/>
                <w:bCs/>
              </w:rPr>
            </w:pPr>
            <w:r w:rsidRPr="00C65703">
              <w:rPr>
                <w:b/>
                <w:bCs/>
                <w:sz w:val="22"/>
                <w:szCs w:val="22"/>
              </w:rPr>
              <w:t xml:space="preserve">Hátrasorolt kötelezettségek    </w:t>
            </w:r>
          </w:p>
        </w:tc>
        <w:tc>
          <w:tcPr>
            <w:tcW w:w="1100" w:type="dxa"/>
            <w:tcBorders>
              <w:top w:val="nil"/>
              <w:left w:val="single" w:sz="4" w:space="0" w:color="auto"/>
              <w:bottom w:val="single" w:sz="4" w:space="0" w:color="auto"/>
              <w:right w:val="nil"/>
            </w:tcBorders>
            <w:vAlign w:val="bottom"/>
          </w:tcPr>
          <w:p w:rsidR="00165B94" w:rsidRPr="00C65703" w:rsidRDefault="00165B94">
            <w:pPr>
              <w:jc w:val="right"/>
            </w:pPr>
            <w:r w:rsidRPr="00C65703">
              <w:rPr>
                <w:sz w:val="22"/>
                <w:szCs w:val="22"/>
              </w:rPr>
              <w:t> </w:t>
            </w:r>
          </w:p>
        </w:tc>
        <w:tc>
          <w:tcPr>
            <w:tcW w:w="1057" w:type="dxa"/>
            <w:tcBorders>
              <w:top w:val="nil"/>
              <w:left w:val="single" w:sz="4" w:space="0" w:color="auto"/>
              <w:bottom w:val="single" w:sz="4" w:space="0" w:color="auto"/>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nil"/>
              <w:left w:val="single" w:sz="4" w:space="0" w:color="auto"/>
              <w:bottom w:val="single" w:sz="4" w:space="0" w:color="auto"/>
              <w:right w:val="nil"/>
            </w:tcBorders>
            <w:shd w:val="clear" w:color="auto" w:fill="FBE4D5"/>
            <w:vAlign w:val="bottom"/>
          </w:tcPr>
          <w:p w:rsidR="00165B94" w:rsidRPr="00C65703" w:rsidRDefault="00165B94">
            <w:r w:rsidRPr="00C65703">
              <w:rPr>
                <w:sz w:val="22"/>
                <w:szCs w:val="22"/>
              </w:rPr>
              <w:t> </w:t>
            </w:r>
          </w:p>
        </w:tc>
        <w:tc>
          <w:tcPr>
            <w:tcW w:w="1057" w:type="dxa"/>
            <w:tcBorders>
              <w:top w:val="nil"/>
              <w:left w:val="single" w:sz="4" w:space="0" w:color="auto"/>
              <w:bottom w:val="single" w:sz="4" w:space="0" w:color="auto"/>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nil"/>
              <w:left w:val="single" w:sz="4" w:space="0" w:color="auto"/>
              <w:bottom w:val="single" w:sz="4" w:space="0" w:color="auto"/>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578" w:type="dxa"/>
            <w:gridSpan w:val="3"/>
            <w:tcBorders>
              <w:top w:val="single" w:sz="4" w:space="0" w:color="auto"/>
              <w:left w:val="single" w:sz="8" w:space="0" w:color="auto"/>
              <w:bottom w:val="single" w:sz="4" w:space="0" w:color="auto"/>
              <w:right w:val="nil"/>
            </w:tcBorders>
            <w:noWrap/>
            <w:vAlign w:val="center"/>
          </w:tcPr>
          <w:p w:rsidR="00165B94" w:rsidRPr="00C65703" w:rsidRDefault="00165B94">
            <w:pPr>
              <w:rPr>
                <w:b/>
                <w:bCs/>
              </w:rPr>
            </w:pPr>
            <w:r w:rsidRPr="00C65703">
              <w:rPr>
                <w:b/>
                <w:bCs/>
                <w:sz w:val="22"/>
                <w:szCs w:val="22"/>
              </w:rPr>
              <w:t>Hosszú lejáratú kötelezettségek</w:t>
            </w:r>
          </w:p>
        </w:tc>
        <w:tc>
          <w:tcPr>
            <w:tcW w:w="1100" w:type="dxa"/>
            <w:tcBorders>
              <w:top w:val="single" w:sz="4" w:space="0" w:color="auto"/>
              <w:left w:val="single" w:sz="4" w:space="0" w:color="auto"/>
              <w:bottom w:val="single" w:sz="4" w:space="0" w:color="auto"/>
              <w:right w:val="nil"/>
            </w:tcBorders>
            <w:vAlign w:val="bottom"/>
          </w:tcPr>
          <w:p w:rsidR="00165B94" w:rsidRPr="00C65703" w:rsidRDefault="00165B94">
            <w:pPr>
              <w:jc w:val="right"/>
            </w:pPr>
            <w:r w:rsidRPr="00C65703">
              <w:rPr>
                <w:sz w:val="22"/>
                <w:szCs w:val="22"/>
              </w:rPr>
              <w:t> </w:t>
            </w:r>
          </w:p>
        </w:tc>
        <w:tc>
          <w:tcPr>
            <w:tcW w:w="1057" w:type="dxa"/>
            <w:tcBorders>
              <w:top w:val="single" w:sz="4" w:space="0" w:color="auto"/>
              <w:left w:val="single" w:sz="4" w:space="0" w:color="auto"/>
              <w:bottom w:val="single" w:sz="4" w:space="0" w:color="auto"/>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single" w:sz="4" w:space="0" w:color="auto"/>
              <w:left w:val="single" w:sz="4" w:space="0" w:color="auto"/>
              <w:bottom w:val="single" w:sz="4" w:space="0" w:color="auto"/>
              <w:right w:val="nil"/>
            </w:tcBorders>
            <w:shd w:val="clear" w:color="auto" w:fill="FBE4D5"/>
            <w:vAlign w:val="bottom"/>
          </w:tcPr>
          <w:p w:rsidR="00165B94" w:rsidRPr="00C65703" w:rsidRDefault="00165B94">
            <w:r w:rsidRPr="00C65703">
              <w:rPr>
                <w:sz w:val="22"/>
                <w:szCs w:val="22"/>
              </w:rPr>
              <w:t> </w:t>
            </w:r>
          </w:p>
        </w:tc>
        <w:tc>
          <w:tcPr>
            <w:tcW w:w="1057" w:type="dxa"/>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578" w:type="dxa"/>
            <w:gridSpan w:val="3"/>
            <w:tcBorders>
              <w:top w:val="single" w:sz="4" w:space="0" w:color="auto"/>
              <w:left w:val="single" w:sz="8" w:space="0" w:color="auto"/>
              <w:bottom w:val="single" w:sz="4" w:space="0" w:color="auto"/>
              <w:right w:val="single" w:sz="4" w:space="0" w:color="000000"/>
            </w:tcBorders>
            <w:noWrap/>
            <w:vAlign w:val="center"/>
          </w:tcPr>
          <w:p w:rsidR="00165B94" w:rsidRPr="00C65703" w:rsidRDefault="00165B94">
            <w:pPr>
              <w:rPr>
                <w:b/>
                <w:bCs/>
              </w:rPr>
            </w:pPr>
            <w:r w:rsidRPr="00C65703">
              <w:rPr>
                <w:b/>
                <w:bCs/>
                <w:sz w:val="22"/>
                <w:szCs w:val="22"/>
              </w:rPr>
              <w:t>Rövid lejáratú kötelezettségek</w:t>
            </w:r>
          </w:p>
        </w:tc>
        <w:tc>
          <w:tcPr>
            <w:tcW w:w="1100" w:type="dxa"/>
            <w:tcBorders>
              <w:top w:val="single" w:sz="4" w:space="0" w:color="auto"/>
              <w:left w:val="nil"/>
              <w:bottom w:val="single" w:sz="4" w:space="0" w:color="auto"/>
              <w:right w:val="nil"/>
            </w:tcBorders>
            <w:vAlign w:val="bottom"/>
          </w:tcPr>
          <w:p w:rsidR="00165B94" w:rsidRPr="00C65703" w:rsidRDefault="00165B94">
            <w:pPr>
              <w:jc w:val="right"/>
            </w:pPr>
            <w:r w:rsidRPr="00C65703">
              <w:rPr>
                <w:sz w:val="22"/>
                <w:szCs w:val="22"/>
              </w:rPr>
              <w:t>18 345</w:t>
            </w:r>
          </w:p>
        </w:tc>
        <w:tc>
          <w:tcPr>
            <w:tcW w:w="1057" w:type="dxa"/>
            <w:tcBorders>
              <w:top w:val="single" w:sz="4" w:space="0" w:color="auto"/>
              <w:left w:val="single" w:sz="4" w:space="0" w:color="auto"/>
              <w:bottom w:val="single" w:sz="4" w:space="0" w:color="auto"/>
              <w:right w:val="nil"/>
            </w:tcBorders>
            <w:noWrap/>
            <w:vAlign w:val="bottom"/>
          </w:tcPr>
          <w:p w:rsidR="00165B94" w:rsidRPr="00C65703" w:rsidRDefault="00165B94">
            <w:pPr>
              <w:jc w:val="right"/>
              <w:rPr>
                <w:b/>
                <w:bCs/>
                <w:i/>
                <w:iCs/>
              </w:rPr>
            </w:pPr>
            <w:r w:rsidRPr="00C65703">
              <w:rPr>
                <w:b/>
                <w:bCs/>
                <w:i/>
                <w:iCs/>
                <w:sz w:val="22"/>
                <w:szCs w:val="22"/>
              </w:rPr>
              <w:t>100,00</w:t>
            </w:r>
          </w:p>
        </w:tc>
        <w:tc>
          <w:tcPr>
            <w:tcW w:w="1120" w:type="dxa"/>
            <w:tcBorders>
              <w:top w:val="single" w:sz="4" w:space="0" w:color="auto"/>
              <w:left w:val="single" w:sz="4" w:space="0" w:color="auto"/>
              <w:bottom w:val="single" w:sz="4" w:space="0" w:color="auto"/>
              <w:right w:val="nil"/>
            </w:tcBorders>
            <w:shd w:val="clear" w:color="auto" w:fill="FBE4D5"/>
            <w:vAlign w:val="bottom"/>
          </w:tcPr>
          <w:p w:rsidR="00165B94" w:rsidRPr="00C65703" w:rsidRDefault="00165B94">
            <w:pPr>
              <w:jc w:val="right"/>
            </w:pPr>
            <w:r w:rsidRPr="00C65703">
              <w:rPr>
                <w:sz w:val="22"/>
                <w:szCs w:val="22"/>
              </w:rPr>
              <w:t>9 403</w:t>
            </w:r>
          </w:p>
        </w:tc>
        <w:tc>
          <w:tcPr>
            <w:tcW w:w="1057" w:type="dxa"/>
            <w:tcBorders>
              <w:top w:val="single" w:sz="4" w:space="0" w:color="auto"/>
              <w:left w:val="single" w:sz="4" w:space="0" w:color="auto"/>
              <w:bottom w:val="single" w:sz="4"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100,00</w:t>
            </w:r>
          </w:p>
        </w:tc>
        <w:tc>
          <w:tcPr>
            <w:tcW w:w="1200" w:type="dxa"/>
            <w:tcBorders>
              <w:top w:val="single" w:sz="4" w:space="0" w:color="auto"/>
              <w:left w:val="single" w:sz="4" w:space="0" w:color="auto"/>
              <w:bottom w:val="single" w:sz="4"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51,26</w:t>
            </w:r>
          </w:p>
        </w:tc>
      </w:tr>
      <w:tr w:rsidR="00165B94" w:rsidRPr="00C65703">
        <w:trPr>
          <w:trHeight w:val="300"/>
        </w:trPr>
        <w:tc>
          <w:tcPr>
            <w:tcW w:w="4286" w:type="dxa"/>
            <w:tcBorders>
              <w:top w:val="nil"/>
              <w:left w:val="single" w:sz="8" w:space="0" w:color="auto"/>
              <w:bottom w:val="nil"/>
              <w:right w:val="nil"/>
            </w:tcBorders>
            <w:noWrap/>
            <w:vAlign w:val="center"/>
          </w:tcPr>
          <w:p w:rsidR="00165B94" w:rsidRPr="00C65703" w:rsidRDefault="00165B94">
            <w:r w:rsidRPr="00C65703">
              <w:rPr>
                <w:sz w:val="22"/>
                <w:szCs w:val="22"/>
              </w:rPr>
              <w:t>Vevőtől kapott előlegek</w:t>
            </w:r>
          </w:p>
        </w:tc>
        <w:tc>
          <w:tcPr>
            <w:tcW w:w="146" w:type="dxa"/>
            <w:tcBorders>
              <w:top w:val="nil"/>
              <w:left w:val="nil"/>
              <w:bottom w:val="nil"/>
              <w:right w:val="nil"/>
            </w:tcBorders>
            <w:noWrap/>
            <w:vAlign w:val="center"/>
          </w:tcPr>
          <w:p w:rsidR="00165B94" w:rsidRPr="00C65703" w:rsidRDefault="00165B94"/>
        </w:tc>
        <w:tc>
          <w:tcPr>
            <w:tcW w:w="146" w:type="dxa"/>
            <w:tcBorders>
              <w:top w:val="nil"/>
              <w:left w:val="nil"/>
              <w:bottom w:val="nil"/>
              <w:right w:val="nil"/>
            </w:tcBorders>
            <w:noWrap/>
            <w:vAlign w:val="center"/>
          </w:tcPr>
          <w:p w:rsidR="00165B94" w:rsidRPr="00C65703" w:rsidRDefault="00165B94"/>
        </w:tc>
        <w:tc>
          <w:tcPr>
            <w:tcW w:w="1100" w:type="dxa"/>
            <w:tcBorders>
              <w:top w:val="nil"/>
              <w:left w:val="single" w:sz="4" w:space="0" w:color="auto"/>
              <w:bottom w:val="nil"/>
              <w:right w:val="nil"/>
            </w:tcBorders>
            <w:vAlign w:val="bottom"/>
          </w:tcPr>
          <w:p w:rsidR="00165B94" w:rsidRPr="00C65703" w:rsidRDefault="00165B94">
            <w:pPr>
              <w:jc w:val="right"/>
            </w:pPr>
            <w:r w:rsidRPr="00C65703">
              <w:rPr>
                <w:sz w:val="22"/>
                <w:szCs w:val="22"/>
              </w:rPr>
              <w:t> </w:t>
            </w:r>
          </w:p>
        </w:tc>
        <w:tc>
          <w:tcPr>
            <w:tcW w:w="1057" w:type="dxa"/>
            <w:tcBorders>
              <w:top w:val="nil"/>
              <w:left w:val="single" w:sz="4" w:space="0" w:color="auto"/>
              <w:bottom w:val="nil"/>
              <w:right w:val="nil"/>
            </w:tcBorders>
            <w:noWrap/>
            <w:vAlign w:val="bottom"/>
          </w:tcPr>
          <w:p w:rsidR="00165B94" w:rsidRPr="00C65703" w:rsidRDefault="00165B94">
            <w:pPr>
              <w:rPr>
                <w:b/>
                <w:bCs/>
                <w:i/>
                <w:iCs/>
              </w:rPr>
            </w:pPr>
            <w:r w:rsidRPr="00C65703">
              <w:rPr>
                <w:b/>
                <w:bCs/>
                <w:i/>
                <w:iCs/>
                <w:sz w:val="22"/>
                <w:szCs w:val="22"/>
              </w:rPr>
              <w:t> </w:t>
            </w:r>
          </w:p>
        </w:tc>
        <w:tc>
          <w:tcPr>
            <w:tcW w:w="1120" w:type="dxa"/>
            <w:tcBorders>
              <w:top w:val="nil"/>
              <w:left w:val="single" w:sz="4" w:space="0" w:color="auto"/>
              <w:bottom w:val="nil"/>
              <w:right w:val="nil"/>
            </w:tcBorders>
            <w:shd w:val="clear" w:color="auto" w:fill="FBE4D5"/>
            <w:vAlign w:val="bottom"/>
          </w:tcPr>
          <w:p w:rsidR="00165B94" w:rsidRPr="00C65703" w:rsidRDefault="00165B94">
            <w:r w:rsidRPr="00C65703">
              <w:rPr>
                <w:sz w:val="22"/>
                <w:szCs w:val="22"/>
              </w:rPr>
              <w:t> </w:t>
            </w:r>
          </w:p>
        </w:tc>
        <w:tc>
          <w:tcPr>
            <w:tcW w:w="1057" w:type="dxa"/>
            <w:tcBorders>
              <w:top w:val="nil"/>
              <w:left w:val="single" w:sz="4" w:space="0" w:color="auto"/>
              <w:bottom w:val="nil"/>
              <w:right w:val="nil"/>
            </w:tcBorders>
            <w:shd w:val="clear" w:color="auto" w:fill="FBE4D5"/>
            <w:noWrap/>
            <w:vAlign w:val="bottom"/>
          </w:tcPr>
          <w:p w:rsidR="00165B94" w:rsidRPr="00C65703" w:rsidRDefault="00165B94">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165B94" w:rsidRPr="00C65703" w:rsidRDefault="00165B94">
            <w:pPr>
              <w:rPr>
                <w:b/>
                <w:bCs/>
                <w:i/>
                <w:iCs/>
              </w:rPr>
            </w:pPr>
            <w:r w:rsidRPr="00C65703">
              <w:rPr>
                <w:b/>
                <w:bCs/>
                <w:i/>
                <w:iCs/>
                <w:sz w:val="22"/>
                <w:szCs w:val="22"/>
              </w:rPr>
              <w:t> </w:t>
            </w:r>
          </w:p>
        </w:tc>
      </w:tr>
      <w:tr w:rsidR="00165B94" w:rsidRPr="00C65703">
        <w:trPr>
          <w:trHeight w:val="300"/>
        </w:trPr>
        <w:tc>
          <w:tcPr>
            <w:tcW w:w="4578" w:type="dxa"/>
            <w:gridSpan w:val="3"/>
            <w:tcBorders>
              <w:top w:val="nil"/>
              <w:left w:val="single" w:sz="8" w:space="0" w:color="auto"/>
              <w:bottom w:val="nil"/>
              <w:right w:val="single" w:sz="4" w:space="0" w:color="000000"/>
            </w:tcBorders>
            <w:noWrap/>
            <w:vAlign w:val="center"/>
          </w:tcPr>
          <w:p w:rsidR="00165B94" w:rsidRPr="00C65703" w:rsidRDefault="00165B94">
            <w:r w:rsidRPr="00C65703">
              <w:rPr>
                <w:sz w:val="22"/>
                <w:szCs w:val="22"/>
              </w:rPr>
              <w:t>Kötelezettségek áruszállításból és szolgáltatásból</w:t>
            </w:r>
          </w:p>
        </w:tc>
        <w:tc>
          <w:tcPr>
            <w:tcW w:w="1100" w:type="dxa"/>
            <w:tcBorders>
              <w:top w:val="nil"/>
              <w:left w:val="nil"/>
              <w:bottom w:val="nil"/>
              <w:right w:val="nil"/>
            </w:tcBorders>
            <w:vAlign w:val="bottom"/>
          </w:tcPr>
          <w:p w:rsidR="00165B94" w:rsidRPr="00C65703" w:rsidRDefault="00165B94">
            <w:pPr>
              <w:jc w:val="right"/>
            </w:pPr>
            <w:r w:rsidRPr="00C65703">
              <w:rPr>
                <w:sz w:val="22"/>
                <w:szCs w:val="22"/>
              </w:rPr>
              <w:t>6 890</w:t>
            </w:r>
          </w:p>
        </w:tc>
        <w:tc>
          <w:tcPr>
            <w:tcW w:w="1057" w:type="dxa"/>
            <w:tcBorders>
              <w:top w:val="nil"/>
              <w:left w:val="single" w:sz="4" w:space="0" w:color="auto"/>
              <w:bottom w:val="nil"/>
              <w:right w:val="nil"/>
            </w:tcBorders>
            <w:noWrap/>
            <w:vAlign w:val="bottom"/>
          </w:tcPr>
          <w:p w:rsidR="00165B94" w:rsidRPr="00C65703" w:rsidRDefault="00165B94">
            <w:pPr>
              <w:jc w:val="right"/>
              <w:rPr>
                <w:b/>
                <w:bCs/>
                <w:i/>
                <w:iCs/>
              </w:rPr>
            </w:pPr>
            <w:r w:rsidRPr="00C65703">
              <w:rPr>
                <w:b/>
                <w:bCs/>
                <w:i/>
                <w:iCs/>
                <w:sz w:val="22"/>
                <w:szCs w:val="22"/>
              </w:rPr>
              <w:t>37,56</w:t>
            </w:r>
          </w:p>
        </w:tc>
        <w:tc>
          <w:tcPr>
            <w:tcW w:w="1120" w:type="dxa"/>
            <w:tcBorders>
              <w:top w:val="nil"/>
              <w:left w:val="single" w:sz="4" w:space="0" w:color="auto"/>
              <w:bottom w:val="nil"/>
              <w:right w:val="nil"/>
            </w:tcBorders>
            <w:shd w:val="clear" w:color="auto" w:fill="FBE4D5"/>
            <w:vAlign w:val="bottom"/>
          </w:tcPr>
          <w:p w:rsidR="00165B94" w:rsidRPr="00C65703" w:rsidRDefault="00165B94">
            <w:pPr>
              <w:jc w:val="right"/>
            </w:pPr>
            <w:r w:rsidRPr="00C65703">
              <w:rPr>
                <w:sz w:val="22"/>
                <w:szCs w:val="22"/>
              </w:rPr>
              <w:t>2 484</w:t>
            </w:r>
          </w:p>
        </w:tc>
        <w:tc>
          <w:tcPr>
            <w:tcW w:w="1057" w:type="dxa"/>
            <w:tcBorders>
              <w:top w:val="nil"/>
              <w:left w:val="single" w:sz="4" w:space="0" w:color="auto"/>
              <w:bottom w:val="nil"/>
              <w:right w:val="nil"/>
            </w:tcBorders>
            <w:shd w:val="clear" w:color="auto" w:fill="FBE4D5"/>
            <w:noWrap/>
            <w:vAlign w:val="bottom"/>
          </w:tcPr>
          <w:p w:rsidR="00165B94" w:rsidRPr="00C65703" w:rsidRDefault="00165B94">
            <w:pPr>
              <w:jc w:val="right"/>
              <w:rPr>
                <w:b/>
                <w:bCs/>
                <w:i/>
                <w:iCs/>
              </w:rPr>
            </w:pPr>
            <w:r w:rsidRPr="00C65703">
              <w:rPr>
                <w:b/>
                <w:bCs/>
                <w:i/>
                <w:iCs/>
                <w:sz w:val="22"/>
                <w:szCs w:val="22"/>
              </w:rPr>
              <w:t>26,42</w:t>
            </w:r>
          </w:p>
        </w:tc>
        <w:tc>
          <w:tcPr>
            <w:tcW w:w="1200" w:type="dxa"/>
            <w:tcBorders>
              <w:top w:val="nil"/>
              <w:left w:val="single" w:sz="4" w:space="0" w:color="auto"/>
              <w:bottom w:val="nil"/>
              <w:right w:val="single" w:sz="8" w:space="0" w:color="auto"/>
            </w:tcBorders>
            <w:noWrap/>
            <w:vAlign w:val="bottom"/>
          </w:tcPr>
          <w:p w:rsidR="00165B94" w:rsidRPr="00C65703" w:rsidRDefault="00165B94">
            <w:pPr>
              <w:jc w:val="right"/>
              <w:rPr>
                <w:b/>
                <w:bCs/>
                <w:i/>
                <w:iCs/>
              </w:rPr>
            </w:pPr>
            <w:r w:rsidRPr="00C65703">
              <w:rPr>
                <w:b/>
                <w:bCs/>
                <w:i/>
                <w:iCs/>
                <w:sz w:val="22"/>
                <w:szCs w:val="22"/>
              </w:rPr>
              <w:t>36,05</w:t>
            </w:r>
          </w:p>
        </w:tc>
      </w:tr>
      <w:tr w:rsidR="00165B94" w:rsidRPr="00C65703">
        <w:trPr>
          <w:trHeight w:val="315"/>
        </w:trPr>
        <w:tc>
          <w:tcPr>
            <w:tcW w:w="4578" w:type="dxa"/>
            <w:gridSpan w:val="3"/>
            <w:tcBorders>
              <w:top w:val="nil"/>
              <w:left w:val="single" w:sz="8" w:space="0" w:color="auto"/>
              <w:bottom w:val="single" w:sz="8" w:space="0" w:color="auto"/>
              <w:right w:val="single" w:sz="4" w:space="0" w:color="000000"/>
            </w:tcBorders>
            <w:noWrap/>
            <w:vAlign w:val="center"/>
          </w:tcPr>
          <w:p w:rsidR="00165B94" w:rsidRPr="00C65703" w:rsidRDefault="00165B94">
            <w:r w:rsidRPr="00C65703">
              <w:rPr>
                <w:sz w:val="22"/>
                <w:szCs w:val="22"/>
              </w:rPr>
              <w:t>Egyéb rövid lejáratú kötelezettségek</w:t>
            </w:r>
          </w:p>
        </w:tc>
        <w:tc>
          <w:tcPr>
            <w:tcW w:w="1100" w:type="dxa"/>
            <w:tcBorders>
              <w:top w:val="nil"/>
              <w:left w:val="nil"/>
              <w:bottom w:val="single" w:sz="8" w:space="0" w:color="auto"/>
              <w:right w:val="nil"/>
            </w:tcBorders>
            <w:vAlign w:val="bottom"/>
          </w:tcPr>
          <w:p w:rsidR="00165B94" w:rsidRPr="00C65703" w:rsidRDefault="00165B94">
            <w:pPr>
              <w:jc w:val="right"/>
            </w:pPr>
            <w:r w:rsidRPr="00C65703">
              <w:rPr>
                <w:sz w:val="22"/>
                <w:szCs w:val="22"/>
              </w:rPr>
              <w:t>11 455</w:t>
            </w:r>
          </w:p>
        </w:tc>
        <w:tc>
          <w:tcPr>
            <w:tcW w:w="1057" w:type="dxa"/>
            <w:tcBorders>
              <w:top w:val="nil"/>
              <w:left w:val="single" w:sz="4" w:space="0" w:color="auto"/>
              <w:bottom w:val="single" w:sz="8" w:space="0" w:color="auto"/>
              <w:right w:val="nil"/>
            </w:tcBorders>
            <w:noWrap/>
            <w:vAlign w:val="bottom"/>
          </w:tcPr>
          <w:p w:rsidR="00165B94" w:rsidRPr="00C65703" w:rsidRDefault="00165B94">
            <w:pPr>
              <w:jc w:val="right"/>
              <w:rPr>
                <w:b/>
                <w:bCs/>
                <w:i/>
                <w:iCs/>
              </w:rPr>
            </w:pPr>
            <w:r w:rsidRPr="00C65703">
              <w:rPr>
                <w:b/>
                <w:bCs/>
                <w:i/>
                <w:iCs/>
                <w:sz w:val="22"/>
                <w:szCs w:val="22"/>
              </w:rPr>
              <w:t>62,44</w:t>
            </w:r>
          </w:p>
        </w:tc>
        <w:tc>
          <w:tcPr>
            <w:tcW w:w="1120" w:type="dxa"/>
            <w:tcBorders>
              <w:top w:val="nil"/>
              <w:left w:val="single" w:sz="4" w:space="0" w:color="auto"/>
              <w:bottom w:val="single" w:sz="8" w:space="0" w:color="auto"/>
              <w:right w:val="nil"/>
            </w:tcBorders>
            <w:shd w:val="clear" w:color="auto" w:fill="FBE4D5"/>
            <w:vAlign w:val="bottom"/>
          </w:tcPr>
          <w:p w:rsidR="00165B94" w:rsidRPr="00C65703" w:rsidRDefault="00165B94">
            <w:pPr>
              <w:jc w:val="right"/>
            </w:pPr>
            <w:r w:rsidRPr="00C65703">
              <w:rPr>
                <w:sz w:val="22"/>
                <w:szCs w:val="22"/>
              </w:rPr>
              <w:t>6 919</w:t>
            </w:r>
          </w:p>
        </w:tc>
        <w:tc>
          <w:tcPr>
            <w:tcW w:w="1057" w:type="dxa"/>
            <w:tcBorders>
              <w:top w:val="nil"/>
              <w:left w:val="single" w:sz="4" w:space="0" w:color="auto"/>
              <w:bottom w:val="single" w:sz="8"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73,58</w:t>
            </w:r>
          </w:p>
        </w:tc>
        <w:tc>
          <w:tcPr>
            <w:tcW w:w="1200" w:type="dxa"/>
            <w:tcBorders>
              <w:top w:val="nil"/>
              <w:left w:val="single" w:sz="4" w:space="0" w:color="auto"/>
              <w:bottom w:val="single" w:sz="8"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60,40</w:t>
            </w:r>
          </w:p>
        </w:tc>
      </w:tr>
      <w:tr w:rsidR="00165B94" w:rsidRPr="00C65703">
        <w:trPr>
          <w:trHeight w:val="315"/>
        </w:trPr>
        <w:tc>
          <w:tcPr>
            <w:tcW w:w="4578" w:type="dxa"/>
            <w:gridSpan w:val="3"/>
            <w:tcBorders>
              <w:top w:val="single" w:sz="8" w:space="0" w:color="auto"/>
              <w:left w:val="single" w:sz="8" w:space="0" w:color="auto"/>
              <w:bottom w:val="single" w:sz="8" w:space="0" w:color="auto"/>
              <w:right w:val="single" w:sz="4" w:space="0" w:color="000000"/>
            </w:tcBorders>
            <w:noWrap/>
            <w:vAlign w:val="center"/>
          </w:tcPr>
          <w:p w:rsidR="00165B94" w:rsidRPr="00C65703" w:rsidRDefault="00165B94" w:rsidP="00C65703">
            <w:pPr>
              <w:rPr>
                <w:b/>
                <w:bCs/>
              </w:rPr>
            </w:pPr>
            <w:r w:rsidRPr="00C65703">
              <w:rPr>
                <w:b/>
                <w:bCs/>
                <w:sz w:val="22"/>
                <w:szCs w:val="22"/>
              </w:rPr>
              <w:t xml:space="preserve"> </w:t>
            </w:r>
            <w:r>
              <w:rPr>
                <w:b/>
                <w:bCs/>
                <w:sz w:val="22"/>
                <w:szCs w:val="22"/>
              </w:rPr>
              <w:t xml:space="preserve">Kötelezettségek </w:t>
            </w:r>
            <w:r w:rsidRPr="00C65703">
              <w:rPr>
                <w:b/>
                <w:bCs/>
                <w:sz w:val="22"/>
                <w:szCs w:val="22"/>
              </w:rPr>
              <w:t>összesen</w:t>
            </w:r>
          </w:p>
        </w:tc>
        <w:tc>
          <w:tcPr>
            <w:tcW w:w="1100" w:type="dxa"/>
            <w:tcBorders>
              <w:top w:val="nil"/>
              <w:left w:val="nil"/>
              <w:bottom w:val="single" w:sz="8" w:space="0" w:color="auto"/>
              <w:right w:val="nil"/>
            </w:tcBorders>
            <w:vAlign w:val="bottom"/>
          </w:tcPr>
          <w:p w:rsidR="00165B94" w:rsidRPr="00C65703" w:rsidRDefault="00165B94">
            <w:pPr>
              <w:jc w:val="right"/>
            </w:pPr>
            <w:r w:rsidRPr="00C65703">
              <w:rPr>
                <w:sz w:val="22"/>
                <w:szCs w:val="22"/>
              </w:rPr>
              <w:t>18 345</w:t>
            </w:r>
          </w:p>
        </w:tc>
        <w:tc>
          <w:tcPr>
            <w:tcW w:w="1057" w:type="dxa"/>
            <w:tcBorders>
              <w:top w:val="nil"/>
              <w:left w:val="single" w:sz="4" w:space="0" w:color="auto"/>
              <w:bottom w:val="single" w:sz="8" w:space="0" w:color="auto"/>
              <w:right w:val="nil"/>
            </w:tcBorders>
            <w:noWrap/>
            <w:vAlign w:val="bottom"/>
          </w:tcPr>
          <w:p w:rsidR="00165B94" w:rsidRPr="00C65703" w:rsidRDefault="00165B94">
            <w:pPr>
              <w:jc w:val="right"/>
              <w:rPr>
                <w:b/>
                <w:bCs/>
                <w:i/>
                <w:iCs/>
              </w:rPr>
            </w:pPr>
            <w:r w:rsidRPr="00C65703">
              <w:rPr>
                <w:b/>
                <w:bCs/>
                <w:i/>
                <w:iCs/>
                <w:sz w:val="22"/>
                <w:szCs w:val="22"/>
              </w:rPr>
              <w:t>100,00</w:t>
            </w:r>
          </w:p>
        </w:tc>
        <w:tc>
          <w:tcPr>
            <w:tcW w:w="1120" w:type="dxa"/>
            <w:tcBorders>
              <w:top w:val="nil"/>
              <w:left w:val="single" w:sz="4" w:space="0" w:color="auto"/>
              <w:bottom w:val="single" w:sz="8" w:space="0" w:color="auto"/>
              <w:right w:val="nil"/>
            </w:tcBorders>
            <w:shd w:val="clear" w:color="auto" w:fill="FBE4D5"/>
            <w:vAlign w:val="bottom"/>
          </w:tcPr>
          <w:p w:rsidR="00165B94" w:rsidRPr="00C65703" w:rsidRDefault="00165B94">
            <w:pPr>
              <w:jc w:val="right"/>
            </w:pPr>
            <w:r w:rsidRPr="00C65703">
              <w:rPr>
                <w:sz w:val="22"/>
                <w:szCs w:val="22"/>
              </w:rPr>
              <w:t>9 403</w:t>
            </w:r>
          </w:p>
        </w:tc>
        <w:tc>
          <w:tcPr>
            <w:tcW w:w="1057" w:type="dxa"/>
            <w:tcBorders>
              <w:top w:val="nil"/>
              <w:left w:val="single" w:sz="4" w:space="0" w:color="auto"/>
              <w:bottom w:val="single" w:sz="8" w:space="0" w:color="auto"/>
              <w:right w:val="nil"/>
            </w:tcBorders>
            <w:shd w:val="clear" w:color="auto" w:fill="FBE4D5"/>
            <w:noWrap/>
            <w:vAlign w:val="bottom"/>
          </w:tcPr>
          <w:p w:rsidR="00165B94" w:rsidRPr="00C65703" w:rsidRDefault="00165B94">
            <w:pPr>
              <w:jc w:val="right"/>
              <w:rPr>
                <w:b/>
                <w:bCs/>
                <w:i/>
                <w:iCs/>
              </w:rPr>
            </w:pPr>
            <w:r w:rsidRPr="00C65703">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165B94" w:rsidRPr="00C65703" w:rsidRDefault="00165B94">
            <w:pPr>
              <w:jc w:val="right"/>
              <w:rPr>
                <w:b/>
                <w:bCs/>
                <w:i/>
                <w:iCs/>
              </w:rPr>
            </w:pPr>
            <w:r w:rsidRPr="00C65703">
              <w:rPr>
                <w:b/>
                <w:bCs/>
                <w:i/>
                <w:iCs/>
                <w:sz w:val="22"/>
                <w:szCs w:val="22"/>
              </w:rPr>
              <w:t>51,26</w:t>
            </w:r>
          </w:p>
        </w:tc>
      </w:tr>
    </w:tbl>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textAlignment w:val="baseline"/>
        <w:outlineLvl w:val="0"/>
        <w:rPr>
          <w:b/>
          <w:bCs/>
          <w:i/>
          <w:iCs/>
          <w:sz w:val="28"/>
          <w:szCs w:val="28"/>
        </w:rPr>
      </w:pPr>
      <w:bookmarkStart w:id="196" w:name="_Toc134438711"/>
      <w:r w:rsidRPr="00FA1180">
        <w:rPr>
          <w:b/>
          <w:bCs/>
          <w:i/>
          <w:iCs/>
          <w:sz w:val="28"/>
          <w:szCs w:val="28"/>
        </w:rPr>
        <w:t>Pénzügyi helyzet értékelése</w:t>
      </w:r>
      <w:bookmarkEnd w:id="196"/>
    </w:p>
    <w:p w:rsidR="00165B94" w:rsidRPr="00FA1180" w:rsidRDefault="00165B94" w:rsidP="00443A19">
      <w:pPr>
        <w:overflowPunct w:val="0"/>
        <w:autoSpaceDE w:val="0"/>
        <w:autoSpaceDN w:val="0"/>
        <w:adjustRightInd w:val="0"/>
        <w:jc w:val="center"/>
        <w:textAlignment w:val="baseline"/>
        <w:outlineLvl w:val="0"/>
        <w:rPr>
          <w:b/>
          <w:bCs/>
          <w:i/>
          <w:iCs/>
          <w:sz w:val="28"/>
          <w:szCs w:val="28"/>
        </w:rPr>
      </w:pPr>
    </w:p>
    <w:p w:rsidR="00165B94" w:rsidRDefault="00165B94" w:rsidP="00443A19">
      <w:pPr>
        <w:overflowPunct w:val="0"/>
        <w:autoSpaceDE w:val="0"/>
        <w:autoSpaceDN w:val="0"/>
        <w:adjustRightInd w:val="0"/>
        <w:textAlignment w:val="baseline"/>
        <w:rPr>
          <w:sz w:val="28"/>
          <w:szCs w:val="28"/>
        </w:rPr>
      </w:pPr>
      <w:r w:rsidRPr="00FA1180">
        <w:rPr>
          <w:sz w:val="28"/>
          <w:szCs w:val="28"/>
        </w:rPr>
        <w:t>Likviditási mutatók</w:t>
      </w:r>
    </w:p>
    <w:p w:rsidR="00165B94" w:rsidRDefault="00165B94" w:rsidP="00443A19">
      <w:pPr>
        <w:overflowPunct w:val="0"/>
        <w:autoSpaceDE w:val="0"/>
        <w:autoSpaceDN w:val="0"/>
        <w:adjustRightInd w:val="0"/>
        <w:textAlignment w:val="baseline"/>
        <w:rPr>
          <w:sz w:val="28"/>
          <w:szCs w:val="28"/>
        </w:rPr>
      </w:pPr>
    </w:p>
    <w:tbl>
      <w:tblPr>
        <w:tblW w:w="9600" w:type="dxa"/>
        <w:tblInd w:w="2" w:type="dxa"/>
        <w:tblCellMar>
          <w:left w:w="70" w:type="dxa"/>
          <w:right w:w="70" w:type="dxa"/>
        </w:tblCellMar>
        <w:tblLook w:val="00A0"/>
      </w:tblPr>
      <w:tblGrid>
        <w:gridCol w:w="2400"/>
        <w:gridCol w:w="2520"/>
        <w:gridCol w:w="1000"/>
        <w:gridCol w:w="1080"/>
        <w:gridCol w:w="840"/>
        <w:gridCol w:w="880"/>
        <w:gridCol w:w="880"/>
      </w:tblGrid>
      <w:tr w:rsidR="00165B94">
        <w:trPr>
          <w:trHeight w:val="300"/>
        </w:trPr>
        <w:tc>
          <w:tcPr>
            <w:tcW w:w="2400" w:type="dxa"/>
            <w:tcBorders>
              <w:top w:val="single" w:sz="4" w:space="0" w:color="auto"/>
              <w:left w:val="single" w:sz="4" w:space="0" w:color="auto"/>
              <w:bottom w:val="nil"/>
              <w:right w:val="single" w:sz="4" w:space="0" w:color="000000"/>
            </w:tcBorders>
            <w:noWrap/>
            <w:vAlign w:val="bottom"/>
          </w:tcPr>
          <w:p w:rsidR="00165B94" w:rsidRDefault="00165B94">
            <w:pPr>
              <w:jc w:val="center"/>
              <w:rPr>
                <w:b/>
                <w:bCs/>
                <w:sz w:val="20"/>
                <w:szCs w:val="20"/>
              </w:rPr>
            </w:pPr>
            <w:r>
              <w:rPr>
                <w:b/>
                <w:bCs/>
                <w:sz w:val="20"/>
                <w:szCs w:val="20"/>
              </w:rPr>
              <w:t>Mutató megnevezése</w:t>
            </w:r>
          </w:p>
        </w:tc>
        <w:tc>
          <w:tcPr>
            <w:tcW w:w="2520" w:type="dxa"/>
            <w:tcBorders>
              <w:top w:val="single" w:sz="4" w:space="0" w:color="auto"/>
              <w:left w:val="nil"/>
              <w:bottom w:val="nil"/>
              <w:right w:val="single" w:sz="4" w:space="0" w:color="auto"/>
            </w:tcBorders>
            <w:noWrap/>
            <w:vAlign w:val="bottom"/>
          </w:tcPr>
          <w:p w:rsidR="00165B94" w:rsidRDefault="00165B94">
            <w:pPr>
              <w:jc w:val="center"/>
              <w:rPr>
                <w:b/>
                <w:bCs/>
                <w:sz w:val="20"/>
                <w:szCs w:val="20"/>
              </w:rPr>
            </w:pPr>
            <w:r>
              <w:rPr>
                <w:b/>
                <w:bCs/>
                <w:sz w:val="20"/>
                <w:szCs w:val="20"/>
              </w:rPr>
              <w:t>Mutató számítása</w:t>
            </w:r>
          </w:p>
        </w:tc>
        <w:tc>
          <w:tcPr>
            <w:tcW w:w="1000" w:type="dxa"/>
            <w:tcBorders>
              <w:top w:val="single" w:sz="4" w:space="0" w:color="auto"/>
              <w:left w:val="nil"/>
              <w:bottom w:val="nil"/>
              <w:right w:val="nil"/>
            </w:tcBorders>
            <w:noWrap/>
            <w:vAlign w:val="bottom"/>
          </w:tcPr>
          <w:p w:rsidR="00165B94" w:rsidRDefault="00165B94">
            <w:pPr>
              <w:jc w:val="center"/>
              <w:rPr>
                <w:b/>
                <w:bCs/>
                <w:sz w:val="20"/>
                <w:szCs w:val="20"/>
              </w:rPr>
            </w:pPr>
            <w:r>
              <w:rPr>
                <w:b/>
                <w:bCs/>
                <w:sz w:val="20"/>
                <w:szCs w:val="20"/>
              </w:rPr>
              <w:t>Előző év (e Ft)</w:t>
            </w:r>
          </w:p>
        </w:tc>
        <w:tc>
          <w:tcPr>
            <w:tcW w:w="1080" w:type="dxa"/>
            <w:tcBorders>
              <w:top w:val="single" w:sz="4" w:space="0" w:color="auto"/>
              <w:left w:val="single" w:sz="4" w:space="0" w:color="auto"/>
              <w:bottom w:val="nil"/>
              <w:right w:val="single" w:sz="4" w:space="0" w:color="auto"/>
            </w:tcBorders>
            <w:noWrap/>
            <w:vAlign w:val="bottom"/>
          </w:tcPr>
          <w:p w:rsidR="00165B94" w:rsidRDefault="00165B94">
            <w:pPr>
              <w:jc w:val="center"/>
              <w:rPr>
                <w:b/>
                <w:bCs/>
                <w:sz w:val="20"/>
                <w:szCs w:val="20"/>
              </w:rPr>
            </w:pPr>
            <w:r>
              <w:rPr>
                <w:b/>
                <w:bCs/>
                <w:sz w:val="20"/>
                <w:szCs w:val="20"/>
              </w:rPr>
              <w:t xml:space="preserve">Tárgyév </w:t>
            </w:r>
          </w:p>
          <w:p w:rsidR="00165B94" w:rsidRDefault="00165B94">
            <w:pPr>
              <w:jc w:val="center"/>
              <w:rPr>
                <w:b/>
                <w:bCs/>
                <w:sz w:val="20"/>
                <w:szCs w:val="20"/>
              </w:rPr>
            </w:pPr>
            <w:r>
              <w:rPr>
                <w:b/>
                <w:bCs/>
                <w:sz w:val="20"/>
                <w:szCs w:val="20"/>
              </w:rPr>
              <w:t>(e Ft)</w:t>
            </w:r>
          </w:p>
        </w:tc>
        <w:tc>
          <w:tcPr>
            <w:tcW w:w="840" w:type="dxa"/>
            <w:tcBorders>
              <w:top w:val="single" w:sz="4" w:space="0" w:color="auto"/>
              <w:left w:val="nil"/>
              <w:bottom w:val="nil"/>
              <w:right w:val="nil"/>
            </w:tcBorders>
            <w:noWrap/>
            <w:vAlign w:val="bottom"/>
          </w:tcPr>
          <w:p w:rsidR="00165B94" w:rsidRDefault="00165B94">
            <w:pPr>
              <w:jc w:val="center"/>
              <w:rPr>
                <w:b/>
                <w:bCs/>
                <w:sz w:val="20"/>
                <w:szCs w:val="20"/>
              </w:rPr>
            </w:pPr>
            <w:r>
              <w:rPr>
                <w:b/>
                <w:bCs/>
                <w:sz w:val="20"/>
                <w:szCs w:val="20"/>
              </w:rPr>
              <w:t>Előző év (%)</w:t>
            </w:r>
          </w:p>
        </w:tc>
        <w:tc>
          <w:tcPr>
            <w:tcW w:w="880" w:type="dxa"/>
            <w:tcBorders>
              <w:top w:val="single" w:sz="4" w:space="0" w:color="auto"/>
              <w:left w:val="single" w:sz="4" w:space="0" w:color="auto"/>
              <w:bottom w:val="nil"/>
              <w:right w:val="single" w:sz="4" w:space="0" w:color="auto"/>
            </w:tcBorders>
            <w:noWrap/>
            <w:vAlign w:val="bottom"/>
          </w:tcPr>
          <w:p w:rsidR="00165B94" w:rsidRDefault="00165B94">
            <w:pPr>
              <w:jc w:val="center"/>
              <w:rPr>
                <w:b/>
                <w:bCs/>
                <w:sz w:val="20"/>
                <w:szCs w:val="20"/>
              </w:rPr>
            </w:pPr>
            <w:r>
              <w:rPr>
                <w:b/>
                <w:bCs/>
                <w:sz w:val="20"/>
                <w:szCs w:val="20"/>
              </w:rPr>
              <w:t>Tárgyév (%)</w:t>
            </w:r>
          </w:p>
        </w:tc>
        <w:tc>
          <w:tcPr>
            <w:tcW w:w="880" w:type="dxa"/>
            <w:tcBorders>
              <w:top w:val="single" w:sz="4" w:space="0" w:color="auto"/>
              <w:left w:val="nil"/>
              <w:bottom w:val="nil"/>
              <w:right w:val="single" w:sz="4" w:space="0" w:color="auto"/>
            </w:tcBorders>
            <w:noWrap/>
            <w:vAlign w:val="bottom"/>
          </w:tcPr>
          <w:p w:rsidR="00165B94" w:rsidRDefault="00165B94">
            <w:pPr>
              <w:jc w:val="center"/>
              <w:rPr>
                <w:b/>
                <w:bCs/>
                <w:sz w:val="20"/>
                <w:szCs w:val="20"/>
              </w:rPr>
            </w:pPr>
            <w:r>
              <w:rPr>
                <w:b/>
                <w:bCs/>
                <w:sz w:val="20"/>
                <w:szCs w:val="20"/>
              </w:rPr>
              <w:t>Változás (%)</w:t>
            </w:r>
          </w:p>
        </w:tc>
      </w:tr>
      <w:tr w:rsidR="00165B94">
        <w:trPr>
          <w:trHeight w:val="300"/>
        </w:trPr>
        <w:tc>
          <w:tcPr>
            <w:tcW w:w="2400" w:type="dxa"/>
            <w:tcBorders>
              <w:top w:val="nil"/>
              <w:left w:val="single" w:sz="4" w:space="0" w:color="auto"/>
              <w:bottom w:val="single" w:sz="4" w:space="0" w:color="auto"/>
              <w:right w:val="single" w:sz="4" w:space="0" w:color="000000"/>
            </w:tcBorders>
            <w:noWrap/>
            <w:vAlign w:val="bottom"/>
          </w:tcPr>
          <w:p w:rsidR="00165B94" w:rsidRDefault="00165B94">
            <w:pPr>
              <w:jc w:val="center"/>
              <w:rPr>
                <w:sz w:val="20"/>
                <w:szCs w:val="20"/>
              </w:rPr>
            </w:pPr>
            <w:r>
              <w:rPr>
                <w:sz w:val="20"/>
                <w:szCs w:val="20"/>
              </w:rPr>
              <w:t> </w:t>
            </w:r>
          </w:p>
        </w:tc>
        <w:tc>
          <w:tcPr>
            <w:tcW w:w="2520" w:type="dxa"/>
            <w:tcBorders>
              <w:top w:val="nil"/>
              <w:left w:val="nil"/>
              <w:bottom w:val="single" w:sz="4" w:space="0" w:color="auto"/>
              <w:right w:val="single" w:sz="4" w:space="0" w:color="auto"/>
            </w:tcBorders>
            <w:noWrap/>
            <w:vAlign w:val="bottom"/>
          </w:tcPr>
          <w:p w:rsidR="00165B94" w:rsidRDefault="00165B94">
            <w:pPr>
              <w:jc w:val="center"/>
              <w:rPr>
                <w:sz w:val="20"/>
                <w:szCs w:val="20"/>
              </w:rPr>
            </w:pPr>
            <w:r>
              <w:rPr>
                <w:sz w:val="20"/>
                <w:szCs w:val="20"/>
              </w:rPr>
              <w:t> </w:t>
            </w:r>
          </w:p>
        </w:tc>
        <w:tc>
          <w:tcPr>
            <w:tcW w:w="1000" w:type="dxa"/>
            <w:tcBorders>
              <w:top w:val="nil"/>
              <w:left w:val="nil"/>
              <w:bottom w:val="single" w:sz="4" w:space="0" w:color="auto"/>
              <w:right w:val="nil"/>
            </w:tcBorders>
            <w:noWrap/>
            <w:vAlign w:val="bottom"/>
          </w:tcPr>
          <w:p w:rsidR="00165B94" w:rsidRDefault="00165B94">
            <w:pPr>
              <w:jc w:val="center"/>
              <w:rPr>
                <w:sz w:val="20"/>
                <w:szCs w:val="20"/>
              </w:rPr>
            </w:pPr>
            <w:r>
              <w:rPr>
                <w:sz w:val="20"/>
                <w:szCs w:val="20"/>
              </w:rPr>
              <w:t> </w:t>
            </w:r>
          </w:p>
        </w:tc>
        <w:tc>
          <w:tcPr>
            <w:tcW w:w="1080" w:type="dxa"/>
            <w:tcBorders>
              <w:top w:val="nil"/>
              <w:left w:val="single" w:sz="4" w:space="0" w:color="auto"/>
              <w:bottom w:val="single" w:sz="4" w:space="0" w:color="auto"/>
              <w:right w:val="single" w:sz="4" w:space="0" w:color="auto"/>
            </w:tcBorders>
            <w:noWrap/>
            <w:vAlign w:val="bottom"/>
          </w:tcPr>
          <w:p w:rsidR="00165B94" w:rsidRDefault="00165B94">
            <w:pPr>
              <w:jc w:val="center"/>
              <w:rPr>
                <w:sz w:val="20"/>
                <w:szCs w:val="20"/>
              </w:rPr>
            </w:pPr>
            <w:r>
              <w:rPr>
                <w:sz w:val="20"/>
                <w:szCs w:val="20"/>
              </w:rPr>
              <w:t> </w:t>
            </w:r>
          </w:p>
        </w:tc>
        <w:tc>
          <w:tcPr>
            <w:tcW w:w="840" w:type="dxa"/>
            <w:tcBorders>
              <w:top w:val="nil"/>
              <w:left w:val="nil"/>
              <w:bottom w:val="single" w:sz="4" w:space="0" w:color="auto"/>
              <w:right w:val="nil"/>
            </w:tcBorders>
            <w:noWrap/>
            <w:vAlign w:val="bottom"/>
          </w:tcPr>
          <w:p w:rsidR="00165B94" w:rsidRDefault="00165B94">
            <w:pPr>
              <w:jc w:val="center"/>
              <w:rPr>
                <w:sz w:val="20"/>
                <w:szCs w:val="20"/>
              </w:rPr>
            </w:pPr>
            <w:r>
              <w:rPr>
                <w:sz w:val="20"/>
                <w:szCs w:val="20"/>
              </w:rPr>
              <w:t> </w:t>
            </w:r>
          </w:p>
        </w:tc>
        <w:tc>
          <w:tcPr>
            <w:tcW w:w="880" w:type="dxa"/>
            <w:tcBorders>
              <w:top w:val="nil"/>
              <w:left w:val="single" w:sz="4" w:space="0" w:color="auto"/>
              <w:bottom w:val="single" w:sz="4" w:space="0" w:color="auto"/>
              <w:right w:val="single" w:sz="4" w:space="0" w:color="auto"/>
            </w:tcBorders>
            <w:noWrap/>
            <w:vAlign w:val="bottom"/>
          </w:tcPr>
          <w:p w:rsidR="00165B94" w:rsidRDefault="00165B94">
            <w:pPr>
              <w:jc w:val="center"/>
              <w:rPr>
                <w:sz w:val="20"/>
                <w:szCs w:val="20"/>
              </w:rPr>
            </w:pPr>
            <w:r>
              <w:rPr>
                <w:sz w:val="20"/>
                <w:szCs w:val="20"/>
              </w:rPr>
              <w:t> </w:t>
            </w:r>
          </w:p>
        </w:tc>
        <w:tc>
          <w:tcPr>
            <w:tcW w:w="880" w:type="dxa"/>
            <w:tcBorders>
              <w:top w:val="nil"/>
              <w:left w:val="nil"/>
              <w:bottom w:val="single" w:sz="4" w:space="0" w:color="auto"/>
              <w:right w:val="single" w:sz="4" w:space="0" w:color="auto"/>
            </w:tcBorders>
            <w:noWrap/>
            <w:vAlign w:val="bottom"/>
          </w:tcPr>
          <w:p w:rsidR="00165B94" w:rsidRDefault="00165B94">
            <w:pPr>
              <w:jc w:val="center"/>
              <w:rPr>
                <w:sz w:val="20"/>
                <w:szCs w:val="20"/>
              </w:rPr>
            </w:pPr>
            <w:r>
              <w:rPr>
                <w:sz w:val="20"/>
                <w:szCs w:val="20"/>
              </w:rPr>
              <w:t> </w:t>
            </w:r>
          </w:p>
        </w:tc>
      </w:tr>
      <w:tr w:rsidR="00165B94">
        <w:trPr>
          <w:trHeight w:val="300"/>
        </w:trPr>
        <w:tc>
          <w:tcPr>
            <w:tcW w:w="2400" w:type="dxa"/>
            <w:vMerge w:val="restart"/>
            <w:tcBorders>
              <w:top w:val="nil"/>
              <w:left w:val="single" w:sz="4" w:space="0" w:color="auto"/>
              <w:bottom w:val="nil"/>
              <w:right w:val="nil"/>
            </w:tcBorders>
            <w:vAlign w:val="bottom"/>
          </w:tcPr>
          <w:p w:rsidR="00165B94" w:rsidRDefault="00165B94">
            <w:pPr>
              <w:rPr>
                <w:sz w:val="20"/>
                <w:szCs w:val="20"/>
              </w:rPr>
            </w:pPr>
            <w:r>
              <w:rPr>
                <w:sz w:val="20"/>
                <w:szCs w:val="20"/>
              </w:rPr>
              <w:t>Likviditási mutató I. (Current ratio)</w:t>
            </w:r>
          </w:p>
        </w:tc>
        <w:tc>
          <w:tcPr>
            <w:tcW w:w="2520" w:type="dxa"/>
            <w:tcBorders>
              <w:top w:val="nil"/>
              <w:left w:val="single" w:sz="4" w:space="0" w:color="auto"/>
              <w:bottom w:val="nil"/>
              <w:right w:val="single" w:sz="4" w:space="0" w:color="auto"/>
            </w:tcBorders>
            <w:noWrap/>
            <w:vAlign w:val="bottom"/>
          </w:tcPr>
          <w:p w:rsidR="00165B94" w:rsidRDefault="00165B94">
            <w:pPr>
              <w:jc w:val="center"/>
              <w:rPr>
                <w:sz w:val="20"/>
                <w:szCs w:val="20"/>
                <w:u w:val="single"/>
              </w:rPr>
            </w:pPr>
            <w:r>
              <w:rPr>
                <w:sz w:val="20"/>
                <w:szCs w:val="20"/>
                <w:u w:val="single"/>
              </w:rPr>
              <w:t>Forgóeszközök</w:t>
            </w:r>
          </w:p>
        </w:tc>
        <w:tc>
          <w:tcPr>
            <w:tcW w:w="1000" w:type="dxa"/>
            <w:tcBorders>
              <w:top w:val="nil"/>
              <w:left w:val="nil"/>
              <w:bottom w:val="nil"/>
              <w:right w:val="nil"/>
            </w:tcBorders>
            <w:noWrap/>
            <w:vAlign w:val="bottom"/>
          </w:tcPr>
          <w:p w:rsidR="00165B94" w:rsidRDefault="00165B94">
            <w:pPr>
              <w:jc w:val="center"/>
              <w:rPr>
                <w:sz w:val="20"/>
                <w:szCs w:val="20"/>
                <w:u w:val="single"/>
              </w:rPr>
            </w:pPr>
            <w:r>
              <w:rPr>
                <w:sz w:val="20"/>
                <w:szCs w:val="20"/>
                <w:u w:val="single"/>
              </w:rPr>
              <w:t>41 459</w:t>
            </w:r>
          </w:p>
        </w:tc>
        <w:tc>
          <w:tcPr>
            <w:tcW w:w="1080" w:type="dxa"/>
            <w:tcBorders>
              <w:top w:val="nil"/>
              <w:left w:val="single" w:sz="4" w:space="0" w:color="auto"/>
              <w:bottom w:val="nil"/>
              <w:right w:val="single" w:sz="4" w:space="0" w:color="auto"/>
            </w:tcBorders>
            <w:noWrap/>
            <w:vAlign w:val="bottom"/>
          </w:tcPr>
          <w:p w:rsidR="00165B94" w:rsidRDefault="00165B94" w:rsidP="00F058AF">
            <w:pPr>
              <w:jc w:val="center"/>
              <w:rPr>
                <w:sz w:val="20"/>
                <w:szCs w:val="20"/>
                <w:u w:val="single"/>
              </w:rPr>
            </w:pPr>
            <w:r>
              <w:rPr>
                <w:sz w:val="20"/>
                <w:szCs w:val="20"/>
                <w:u w:val="single"/>
              </w:rPr>
              <w:t>43 200</w:t>
            </w:r>
          </w:p>
        </w:tc>
        <w:tc>
          <w:tcPr>
            <w:tcW w:w="840" w:type="dxa"/>
            <w:vMerge w:val="restart"/>
            <w:tcBorders>
              <w:top w:val="nil"/>
              <w:left w:val="nil"/>
              <w:bottom w:val="nil"/>
              <w:right w:val="nil"/>
            </w:tcBorders>
            <w:vAlign w:val="center"/>
          </w:tcPr>
          <w:p w:rsidR="00165B94" w:rsidRDefault="00165B94">
            <w:pPr>
              <w:jc w:val="center"/>
              <w:rPr>
                <w:sz w:val="20"/>
                <w:szCs w:val="20"/>
              </w:rPr>
            </w:pPr>
            <w:r>
              <w:rPr>
                <w:sz w:val="20"/>
                <w:szCs w:val="20"/>
              </w:rPr>
              <w:t>226,00</w:t>
            </w:r>
          </w:p>
        </w:tc>
        <w:tc>
          <w:tcPr>
            <w:tcW w:w="880" w:type="dxa"/>
            <w:vMerge w:val="restart"/>
            <w:tcBorders>
              <w:top w:val="nil"/>
              <w:left w:val="single" w:sz="4" w:space="0" w:color="auto"/>
              <w:bottom w:val="nil"/>
              <w:right w:val="single" w:sz="4" w:space="0" w:color="auto"/>
            </w:tcBorders>
            <w:vAlign w:val="center"/>
          </w:tcPr>
          <w:p w:rsidR="00165B94" w:rsidRDefault="00165B94">
            <w:pPr>
              <w:jc w:val="center"/>
              <w:rPr>
                <w:sz w:val="20"/>
                <w:szCs w:val="20"/>
              </w:rPr>
            </w:pPr>
            <w:r>
              <w:rPr>
                <w:sz w:val="20"/>
                <w:szCs w:val="20"/>
              </w:rPr>
              <w:t>459,44</w:t>
            </w:r>
          </w:p>
        </w:tc>
        <w:tc>
          <w:tcPr>
            <w:tcW w:w="880" w:type="dxa"/>
            <w:vMerge w:val="restart"/>
            <w:tcBorders>
              <w:top w:val="nil"/>
              <w:left w:val="nil"/>
              <w:bottom w:val="nil"/>
              <w:right w:val="single" w:sz="4" w:space="0" w:color="auto"/>
            </w:tcBorders>
            <w:vAlign w:val="center"/>
          </w:tcPr>
          <w:p w:rsidR="00165B94" w:rsidRDefault="00165B94">
            <w:pPr>
              <w:jc w:val="center"/>
              <w:rPr>
                <w:sz w:val="20"/>
                <w:szCs w:val="20"/>
              </w:rPr>
            </w:pPr>
            <w:r>
              <w:rPr>
                <w:sz w:val="20"/>
                <w:szCs w:val="20"/>
              </w:rPr>
              <w:t>203,29</w:t>
            </w:r>
          </w:p>
        </w:tc>
      </w:tr>
      <w:tr w:rsidR="00165B94">
        <w:trPr>
          <w:trHeight w:val="300"/>
        </w:trPr>
        <w:tc>
          <w:tcPr>
            <w:tcW w:w="2400" w:type="dxa"/>
            <w:vMerge/>
            <w:tcBorders>
              <w:top w:val="nil"/>
              <w:left w:val="single" w:sz="4" w:space="0" w:color="auto"/>
              <w:bottom w:val="nil"/>
              <w:right w:val="nil"/>
            </w:tcBorders>
            <w:vAlign w:val="center"/>
          </w:tcPr>
          <w:p w:rsidR="00165B94" w:rsidRDefault="00165B94">
            <w:pPr>
              <w:rPr>
                <w:sz w:val="20"/>
                <w:szCs w:val="20"/>
              </w:rPr>
            </w:pPr>
          </w:p>
        </w:tc>
        <w:tc>
          <w:tcPr>
            <w:tcW w:w="2520" w:type="dxa"/>
            <w:tcBorders>
              <w:top w:val="nil"/>
              <w:left w:val="single" w:sz="4" w:space="0" w:color="auto"/>
              <w:bottom w:val="nil"/>
              <w:right w:val="single" w:sz="4" w:space="0" w:color="auto"/>
            </w:tcBorders>
            <w:noWrap/>
            <w:vAlign w:val="bottom"/>
          </w:tcPr>
          <w:p w:rsidR="00165B94" w:rsidRDefault="00165B94">
            <w:pPr>
              <w:jc w:val="center"/>
              <w:rPr>
                <w:sz w:val="20"/>
                <w:szCs w:val="20"/>
              </w:rPr>
            </w:pPr>
            <w:r>
              <w:rPr>
                <w:sz w:val="20"/>
                <w:szCs w:val="20"/>
              </w:rPr>
              <w:t>Rövid lejáratú kötelezettségek</w:t>
            </w:r>
          </w:p>
        </w:tc>
        <w:tc>
          <w:tcPr>
            <w:tcW w:w="1000" w:type="dxa"/>
            <w:tcBorders>
              <w:top w:val="nil"/>
              <w:left w:val="nil"/>
              <w:bottom w:val="nil"/>
              <w:right w:val="nil"/>
            </w:tcBorders>
            <w:noWrap/>
            <w:vAlign w:val="bottom"/>
          </w:tcPr>
          <w:p w:rsidR="00165B94" w:rsidRDefault="00165B94">
            <w:pPr>
              <w:jc w:val="center"/>
              <w:rPr>
                <w:sz w:val="20"/>
                <w:szCs w:val="20"/>
              </w:rPr>
            </w:pPr>
            <w:r>
              <w:rPr>
                <w:sz w:val="20"/>
                <w:szCs w:val="20"/>
              </w:rPr>
              <w:t>18 345</w:t>
            </w:r>
          </w:p>
        </w:tc>
        <w:tc>
          <w:tcPr>
            <w:tcW w:w="1080" w:type="dxa"/>
            <w:tcBorders>
              <w:top w:val="nil"/>
              <w:left w:val="single" w:sz="4" w:space="0" w:color="auto"/>
              <w:bottom w:val="nil"/>
              <w:right w:val="single" w:sz="4" w:space="0" w:color="auto"/>
            </w:tcBorders>
            <w:noWrap/>
            <w:vAlign w:val="bottom"/>
          </w:tcPr>
          <w:p w:rsidR="00165B94" w:rsidRDefault="00165B94">
            <w:pPr>
              <w:jc w:val="center"/>
              <w:rPr>
                <w:sz w:val="20"/>
                <w:szCs w:val="20"/>
              </w:rPr>
            </w:pPr>
            <w:r>
              <w:rPr>
                <w:sz w:val="20"/>
                <w:szCs w:val="20"/>
              </w:rPr>
              <w:t>9 403</w:t>
            </w:r>
          </w:p>
        </w:tc>
        <w:tc>
          <w:tcPr>
            <w:tcW w:w="840" w:type="dxa"/>
            <w:vMerge/>
            <w:tcBorders>
              <w:top w:val="nil"/>
              <w:left w:val="nil"/>
              <w:bottom w:val="nil"/>
              <w:right w:val="nil"/>
            </w:tcBorders>
            <w:vAlign w:val="center"/>
          </w:tcPr>
          <w:p w:rsidR="00165B94" w:rsidRDefault="00165B94">
            <w:pPr>
              <w:rPr>
                <w:sz w:val="20"/>
                <w:szCs w:val="20"/>
              </w:rPr>
            </w:pPr>
          </w:p>
        </w:tc>
        <w:tc>
          <w:tcPr>
            <w:tcW w:w="880" w:type="dxa"/>
            <w:vMerge/>
            <w:tcBorders>
              <w:top w:val="nil"/>
              <w:left w:val="single" w:sz="4" w:space="0" w:color="auto"/>
              <w:bottom w:val="nil"/>
              <w:right w:val="single" w:sz="4" w:space="0" w:color="auto"/>
            </w:tcBorders>
            <w:vAlign w:val="center"/>
          </w:tcPr>
          <w:p w:rsidR="00165B94" w:rsidRDefault="00165B94">
            <w:pPr>
              <w:rPr>
                <w:sz w:val="20"/>
                <w:szCs w:val="20"/>
              </w:rPr>
            </w:pPr>
          </w:p>
        </w:tc>
        <w:tc>
          <w:tcPr>
            <w:tcW w:w="880" w:type="dxa"/>
            <w:vMerge/>
            <w:tcBorders>
              <w:top w:val="nil"/>
              <w:left w:val="nil"/>
              <w:bottom w:val="nil"/>
              <w:right w:val="single" w:sz="4" w:space="0" w:color="auto"/>
            </w:tcBorders>
            <w:vAlign w:val="center"/>
          </w:tcPr>
          <w:p w:rsidR="00165B94" w:rsidRDefault="00165B94">
            <w:pPr>
              <w:rPr>
                <w:sz w:val="20"/>
                <w:szCs w:val="20"/>
              </w:rPr>
            </w:pPr>
          </w:p>
        </w:tc>
      </w:tr>
      <w:tr w:rsidR="00165B94">
        <w:trPr>
          <w:trHeight w:val="300"/>
        </w:trPr>
        <w:tc>
          <w:tcPr>
            <w:tcW w:w="2400" w:type="dxa"/>
            <w:vMerge w:val="restart"/>
            <w:tcBorders>
              <w:top w:val="single" w:sz="4" w:space="0" w:color="auto"/>
              <w:left w:val="single" w:sz="4" w:space="0" w:color="auto"/>
              <w:bottom w:val="single" w:sz="4" w:space="0" w:color="000000"/>
              <w:right w:val="nil"/>
            </w:tcBorders>
            <w:vAlign w:val="bottom"/>
          </w:tcPr>
          <w:p w:rsidR="00165B94" w:rsidRDefault="00165B94">
            <w:pPr>
              <w:rPr>
                <w:sz w:val="20"/>
                <w:szCs w:val="20"/>
              </w:rPr>
            </w:pPr>
            <w:r>
              <w:rPr>
                <w:sz w:val="20"/>
                <w:szCs w:val="20"/>
              </w:rPr>
              <w:t>Likviditási mutató II. (Quick ratio -gyors ráta)</w:t>
            </w:r>
          </w:p>
        </w:tc>
        <w:tc>
          <w:tcPr>
            <w:tcW w:w="2520" w:type="dxa"/>
            <w:tcBorders>
              <w:top w:val="single" w:sz="4" w:space="0" w:color="auto"/>
              <w:left w:val="single" w:sz="4" w:space="0" w:color="auto"/>
              <w:bottom w:val="nil"/>
              <w:right w:val="single" w:sz="4" w:space="0" w:color="auto"/>
            </w:tcBorders>
            <w:noWrap/>
            <w:vAlign w:val="bottom"/>
          </w:tcPr>
          <w:p w:rsidR="00165B94" w:rsidRDefault="00165B94">
            <w:pPr>
              <w:jc w:val="center"/>
              <w:rPr>
                <w:sz w:val="20"/>
                <w:szCs w:val="20"/>
                <w:u w:val="single"/>
              </w:rPr>
            </w:pPr>
            <w:r>
              <w:rPr>
                <w:sz w:val="20"/>
                <w:szCs w:val="20"/>
                <w:u w:val="single"/>
              </w:rPr>
              <w:t>Forgóeszközök-Készletek</w:t>
            </w:r>
          </w:p>
        </w:tc>
        <w:tc>
          <w:tcPr>
            <w:tcW w:w="1000" w:type="dxa"/>
            <w:tcBorders>
              <w:top w:val="single" w:sz="4" w:space="0" w:color="auto"/>
              <w:left w:val="nil"/>
              <w:bottom w:val="nil"/>
              <w:right w:val="nil"/>
            </w:tcBorders>
            <w:noWrap/>
            <w:vAlign w:val="bottom"/>
          </w:tcPr>
          <w:p w:rsidR="00165B94" w:rsidRDefault="00165B94">
            <w:pPr>
              <w:jc w:val="center"/>
              <w:rPr>
                <w:sz w:val="20"/>
                <w:szCs w:val="20"/>
                <w:u w:val="single"/>
              </w:rPr>
            </w:pPr>
            <w:r>
              <w:rPr>
                <w:sz w:val="20"/>
                <w:szCs w:val="20"/>
                <w:u w:val="single"/>
              </w:rPr>
              <w:t>41 278</w:t>
            </w:r>
          </w:p>
        </w:tc>
        <w:tc>
          <w:tcPr>
            <w:tcW w:w="1080" w:type="dxa"/>
            <w:tcBorders>
              <w:top w:val="single" w:sz="4" w:space="0" w:color="auto"/>
              <w:left w:val="single" w:sz="4" w:space="0" w:color="auto"/>
              <w:bottom w:val="nil"/>
              <w:right w:val="single" w:sz="4" w:space="0" w:color="auto"/>
            </w:tcBorders>
            <w:noWrap/>
            <w:vAlign w:val="bottom"/>
          </w:tcPr>
          <w:p w:rsidR="00165B94" w:rsidRDefault="00165B94" w:rsidP="00F058AF">
            <w:pPr>
              <w:jc w:val="center"/>
              <w:rPr>
                <w:sz w:val="20"/>
                <w:szCs w:val="20"/>
                <w:u w:val="single"/>
              </w:rPr>
            </w:pPr>
            <w:r>
              <w:rPr>
                <w:sz w:val="20"/>
                <w:szCs w:val="20"/>
                <w:u w:val="single"/>
              </w:rPr>
              <w:t>43 097</w:t>
            </w:r>
          </w:p>
        </w:tc>
        <w:tc>
          <w:tcPr>
            <w:tcW w:w="840" w:type="dxa"/>
            <w:vMerge w:val="restart"/>
            <w:tcBorders>
              <w:top w:val="single" w:sz="4" w:space="0" w:color="auto"/>
              <w:left w:val="nil"/>
              <w:bottom w:val="single" w:sz="4" w:space="0" w:color="000000"/>
              <w:right w:val="nil"/>
            </w:tcBorders>
            <w:vAlign w:val="center"/>
          </w:tcPr>
          <w:p w:rsidR="00165B94" w:rsidRDefault="00165B94">
            <w:pPr>
              <w:jc w:val="center"/>
              <w:rPr>
                <w:sz w:val="20"/>
                <w:szCs w:val="20"/>
              </w:rPr>
            </w:pPr>
            <w:r>
              <w:rPr>
                <w:sz w:val="20"/>
                <w:szCs w:val="20"/>
              </w:rPr>
              <w:t>225,01</w:t>
            </w:r>
          </w:p>
        </w:tc>
        <w:tc>
          <w:tcPr>
            <w:tcW w:w="880" w:type="dxa"/>
            <w:vMerge w:val="restart"/>
            <w:tcBorders>
              <w:top w:val="single" w:sz="4" w:space="0" w:color="auto"/>
              <w:left w:val="single" w:sz="4" w:space="0" w:color="auto"/>
              <w:bottom w:val="single" w:sz="4" w:space="0" w:color="000000"/>
              <w:right w:val="single" w:sz="4" w:space="0" w:color="auto"/>
            </w:tcBorders>
            <w:vAlign w:val="center"/>
          </w:tcPr>
          <w:p w:rsidR="00165B94" w:rsidRDefault="00165B94" w:rsidP="00F058AF">
            <w:pPr>
              <w:jc w:val="center"/>
              <w:rPr>
                <w:sz w:val="20"/>
                <w:szCs w:val="20"/>
              </w:rPr>
            </w:pPr>
            <w:r>
              <w:rPr>
                <w:sz w:val="20"/>
                <w:szCs w:val="20"/>
              </w:rPr>
              <w:t>458,33</w:t>
            </w:r>
          </w:p>
        </w:tc>
        <w:tc>
          <w:tcPr>
            <w:tcW w:w="880" w:type="dxa"/>
            <w:vMerge w:val="restart"/>
            <w:tcBorders>
              <w:top w:val="single" w:sz="4" w:space="0" w:color="auto"/>
              <w:left w:val="nil"/>
              <w:bottom w:val="single" w:sz="4" w:space="0" w:color="000000"/>
              <w:right w:val="single" w:sz="4" w:space="0" w:color="auto"/>
            </w:tcBorders>
            <w:vAlign w:val="center"/>
          </w:tcPr>
          <w:p w:rsidR="00165B94" w:rsidRDefault="00165B94" w:rsidP="00F058AF">
            <w:pPr>
              <w:jc w:val="center"/>
              <w:rPr>
                <w:sz w:val="20"/>
                <w:szCs w:val="20"/>
              </w:rPr>
            </w:pPr>
            <w:r>
              <w:rPr>
                <w:sz w:val="20"/>
                <w:szCs w:val="20"/>
              </w:rPr>
              <w:t>203,69</w:t>
            </w:r>
          </w:p>
        </w:tc>
      </w:tr>
      <w:tr w:rsidR="00165B94">
        <w:trPr>
          <w:trHeight w:val="300"/>
        </w:trPr>
        <w:tc>
          <w:tcPr>
            <w:tcW w:w="2400" w:type="dxa"/>
            <w:vMerge/>
            <w:tcBorders>
              <w:top w:val="single" w:sz="4" w:space="0" w:color="auto"/>
              <w:left w:val="single" w:sz="4" w:space="0" w:color="auto"/>
              <w:bottom w:val="single" w:sz="4" w:space="0" w:color="000000"/>
              <w:right w:val="nil"/>
            </w:tcBorders>
            <w:vAlign w:val="center"/>
          </w:tcPr>
          <w:p w:rsidR="00165B94" w:rsidRDefault="00165B94">
            <w:pPr>
              <w:rPr>
                <w:sz w:val="20"/>
                <w:szCs w:val="20"/>
              </w:rPr>
            </w:pPr>
          </w:p>
        </w:tc>
        <w:tc>
          <w:tcPr>
            <w:tcW w:w="2520" w:type="dxa"/>
            <w:tcBorders>
              <w:top w:val="nil"/>
              <w:left w:val="single" w:sz="4" w:space="0" w:color="auto"/>
              <w:bottom w:val="single" w:sz="4" w:space="0" w:color="auto"/>
              <w:right w:val="single" w:sz="4" w:space="0" w:color="auto"/>
            </w:tcBorders>
            <w:noWrap/>
            <w:vAlign w:val="bottom"/>
          </w:tcPr>
          <w:p w:rsidR="00165B94" w:rsidRDefault="00165B94">
            <w:pPr>
              <w:jc w:val="center"/>
              <w:rPr>
                <w:sz w:val="20"/>
                <w:szCs w:val="20"/>
              </w:rPr>
            </w:pPr>
            <w:r>
              <w:rPr>
                <w:sz w:val="20"/>
                <w:szCs w:val="20"/>
              </w:rPr>
              <w:t>Rövid lejáratú kötelezettségek</w:t>
            </w:r>
          </w:p>
        </w:tc>
        <w:tc>
          <w:tcPr>
            <w:tcW w:w="1000" w:type="dxa"/>
            <w:tcBorders>
              <w:top w:val="nil"/>
              <w:left w:val="nil"/>
              <w:bottom w:val="single" w:sz="4" w:space="0" w:color="auto"/>
              <w:right w:val="nil"/>
            </w:tcBorders>
            <w:noWrap/>
            <w:vAlign w:val="bottom"/>
          </w:tcPr>
          <w:p w:rsidR="00165B94" w:rsidRDefault="00165B94">
            <w:pPr>
              <w:jc w:val="center"/>
              <w:rPr>
                <w:sz w:val="20"/>
                <w:szCs w:val="20"/>
              </w:rPr>
            </w:pPr>
            <w:r>
              <w:rPr>
                <w:sz w:val="20"/>
                <w:szCs w:val="20"/>
              </w:rPr>
              <w:t>18 345</w:t>
            </w:r>
          </w:p>
        </w:tc>
        <w:tc>
          <w:tcPr>
            <w:tcW w:w="1080" w:type="dxa"/>
            <w:tcBorders>
              <w:top w:val="nil"/>
              <w:left w:val="single" w:sz="4" w:space="0" w:color="auto"/>
              <w:bottom w:val="single" w:sz="4" w:space="0" w:color="auto"/>
              <w:right w:val="single" w:sz="4" w:space="0" w:color="auto"/>
            </w:tcBorders>
            <w:noWrap/>
            <w:vAlign w:val="bottom"/>
          </w:tcPr>
          <w:p w:rsidR="00165B94" w:rsidRDefault="00165B94">
            <w:pPr>
              <w:jc w:val="center"/>
              <w:rPr>
                <w:sz w:val="20"/>
                <w:szCs w:val="20"/>
              </w:rPr>
            </w:pPr>
            <w:r>
              <w:rPr>
                <w:sz w:val="20"/>
                <w:szCs w:val="20"/>
              </w:rPr>
              <w:t>9 403</w:t>
            </w:r>
          </w:p>
        </w:tc>
        <w:tc>
          <w:tcPr>
            <w:tcW w:w="840" w:type="dxa"/>
            <w:vMerge/>
            <w:tcBorders>
              <w:top w:val="single" w:sz="4" w:space="0" w:color="auto"/>
              <w:left w:val="nil"/>
              <w:bottom w:val="single" w:sz="4" w:space="0" w:color="000000"/>
              <w:right w:val="nil"/>
            </w:tcBorders>
            <w:vAlign w:val="center"/>
          </w:tcPr>
          <w:p w:rsidR="00165B94" w:rsidRDefault="00165B94">
            <w:pPr>
              <w:rPr>
                <w:sz w:val="20"/>
                <w:szCs w:val="20"/>
              </w:rPr>
            </w:pPr>
          </w:p>
        </w:tc>
        <w:tc>
          <w:tcPr>
            <w:tcW w:w="880" w:type="dxa"/>
            <w:vMerge/>
            <w:tcBorders>
              <w:top w:val="single" w:sz="4" w:space="0" w:color="auto"/>
              <w:left w:val="single" w:sz="4" w:space="0" w:color="auto"/>
              <w:bottom w:val="single" w:sz="4" w:space="0" w:color="000000"/>
              <w:right w:val="single" w:sz="4" w:space="0" w:color="auto"/>
            </w:tcBorders>
            <w:vAlign w:val="center"/>
          </w:tcPr>
          <w:p w:rsidR="00165B94" w:rsidRDefault="00165B94">
            <w:pPr>
              <w:rPr>
                <w:sz w:val="20"/>
                <w:szCs w:val="20"/>
              </w:rPr>
            </w:pPr>
          </w:p>
        </w:tc>
        <w:tc>
          <w:tcPr>
            <w:tcW w:w="880" w:type="dxa"/>
            <w:vMerge/>
            <w:tcBorders>
              <w:top w:val="single" w:sz="4" w:space="0" w:color="auto"/>
              <w:left w:val="nil"/>
              <w:bottom w:val="single" w:sz="4" w:space="0" w:color="000000"/>
              <w:right w:val="single" w:sz="4" w:space="0" w:color="auto"/>
            </w:tcBorders>
            <w:vAlign w:val="center"/>
          </w:tcPr>
          <w:p w:rsidR="00165B94" w:rsidRDefault="00165B94">
            <w:pPr>
              <w:rPr>
                <w:sz w:val="20"/>
                <w:szCs w:val="20"/>
              </w:rPr>
            </w:pPr>
          </w:p>
        </w:tc>
      </w:tr>
      <w:tr w:rsidR="00165B94">
        <w:trPr>
          <w:trHeight w:val="300"/>
        </w:trPr>
        <w:tc>
          <w:tcPr>
            <w:tcW w:w="2400" w:type="dxa"/>
            <w:vMerge w:val="restart"/>
            <w:tcBorders>
              <w:top w:val="nil"/>
              <w:left w:val="single" w:sz="4" w:space="0" w:color="auto"/>
              <w:bottom w:val="single" w:sz="4" w:space="0" w:color="000000"/>
              <w:right w:val="nil"/>
            </w:tcBorders>
            <w:vAlign w:val="center"/>
          </w:tcPr>
          <w:p w:rsidR="00165B94" w:rsidRDefault="00165B94">
            <w:pPr>
              <w:rPr>
                <w:sz w:val="20"/>
                <w:szCs w:val="20"/>
              </w:rPr>
            </w:pPr>
            <w:r>
              <w:rPr>
                <w:sz w:val="20"/>
                <w:szCs w:val="20"/>
              </w:rPr>
              <w:t xml:space="preserve">Likviditási mutató IV.                 </w:t>
            </w:r>
          </w:p>
        </w:tc>
        <w:tc>
          <w:tcPr>
            <w:tcW w:w="2520" w:type="dxa"/>
            <w:tcBorders>
              <w:top w:val="nil"/>
              <w:left w:val="single" w:sz="4" w:space="0" w:color="auto"/>
              <w:bottom w:val="nil"/>
              <w:right w:val="single" w:sz="4" w:space="0" w:color="auto"/>
            </w:tcBorders>
            <w:noWrap/>
            <w:vAlign w:val="bottom"/>
          </w:tcPr>
          <w:p w:rsidR="00165B94" w:rsidRDefault="00165B94">
            <w:pPr>
              <w:jc w:val="center"/>
              <w:rPr>
                <w:sz w:val="20"/>
                <w:szCs w:val="20"/>
                <w:u w:val="single"/>
              </w:rPr>
            </w:pPr>
            <w:r>
              <w:rPr>
                <w:sz w:val="20"/>
                <w:szCs w:val="20"/>
                <w:u w:val="single"/>
              </w:rPr>
              <w:t>Pénzeszközök</w:t>
            </w:r>
          </w:p>
        </w:tc>
        <w:tc>
          <w:tcPr>
            <w:tcW w:w="1000" w:type="dxa"/>
            <w:tcBorders>
              <w:top w:val="nil"/>
              <w:left w:val="nil"/>
              <w:bottom w:val="nil"/>
              <w:right w:val="nil"/>
            </w:tcBorders>
            <w:noWrap/>
            <w:vAlign w:val="bottom"/>
          </w:tcPr>
          <w:p w:rsidR="00165B94" w:rsidRDefault="00165B94">
            <w:pPr>
              <w:jc w:val="center"/>
              <w:rPr>
                <w:sz w:val="20"/>
                <w:szCs w:val="20"/>
                <w:u w:val="single"/>
              </w:rPr>
            </w:pPr>
            <w:r>
              <w:rPr>
                <w:sz w:val="20"/>
                <w:szCs w:val="20"/>
                <w:u w:val="single"/>
              </w:rPr>
              <w:t>10 082</w:t>
            </w:r>
          </w:p>
        </w:tc>
        <w:tc>
          <w:tcPr>
            <w:tcW w:w="1080" w:type="dxa"/>
            <w:tcBorders>
              <w:top w:val="nil"/>
              <w:left w:val="single" w:sz="4" w:space="0" w:color="auto"/>
              <w:bottom w:val="nil"/>
              <w:right w:val="single" w:sz="4" w:space="0" w:color="auto"/>
            </w:tcBorders>
            <w:noWrap/>
            <w:vAlign w:val="bottom"/>
          </w:tcPr>
          <w:p w:rsidR="00165B94" w:rsidRDefault="00165B94">
            <w:pPr>
              <w:jc w:val="center"/>
              <w:rPr>
                <w:sz w:val="20"/>
                <w:szCs w:val="20"/>
                <w:u w:val="single"/>
              </w:rPr>
            </w:pPr>
            <w:r>
              <w:rPr>
                <w:sz w:val="20"/>
                <w:szCs w:val="20"/>
                <w:u w:val="single"/>
              </w:rPr>
              <w:t>14 665</w:t>
            </w:r>
          </w:p>
        </w:tc>
        <w:tc>
          <w:tcPr>
            <w:tcW w:w="840" w:type="dxa"/>
            <w:vMerge w:val="restart"/>
            <w:tcBorders>
              <w:top w:val="nil"/>
              <w:left w:val="nil"/>
              <w:bottom w:val="single" w:sz="4" w:space="0" w:color="000000"/>
              <w:right w:val="nil"/>
            </w:tcBorders>
            <w:vAlign w:val="center"/>
          </w:tcPr>
          <w:p w:rsidR="00165B94" w:rsidRDefault="00165B94">
            <w:pPr>
              <w:jc w:val="center"/>
              <w:rPr>
                <w:sz w:val="20"/>
                <w:szCs w:val="20"/>
              </w:rPr>
            </w:pPr>
            <w:r>
              <w:rPr>
                <w:sz w:val="20"/>
                <w:szCs w:val="20"/>
              </w:rPr>
              <w:t>54,96</w:t>
            </w:r>
          </w:p>
        </w:tc>
        <w:tc>
          <w:tcPr>
            <w:tcW w:w="880" w:type="dxa"/>
            <w:vMerge w:val="restart"/>
            <w:tcBorders>
              <w:top w:val="nil"/>
              <w:left w:val="single" w:sz="4" w:space="0" w:color="auto"/>
              <w:bottom w:val="single" w:sz="4" w:space="0" w:color="000000"/>
              <w:right w:val="single" w:sz="4" w:space="0" w:color="auto"/>
            </w:tcBorders>
            <w:vAlign w:val="center"/>
          </w:tcPr>
          <w:p w:rsidR="00165B94" w:rsidRDefault="00165B94">
            <w:pPr>
              <w:jc w:val="center"/>
              <w:rPr>
                <w:sz w:val="20"/>
                <w:szCs w:val="20"/>
              </w:rPr>
            </w:pPr>
            <w:r>
              <w:rPr>
                <w:sz w:val="20"/>
                <w:szCs w:val="20"/>
              </w:rPr>
              <w:t>155,96</w:t>
            </w:r>
          </w:p>
        </w:tc>
        <w:tc>
          <w:tcPr>
            <w:tcW w:w="880" w:type="dxa"/>
            <w:vMerge w:val="restart"/>
            <w:tcBorders>
              <w:top w:val="nil"/>
              <w:left w:val="nil"/>
              <w:bottom w:val="single" w:sz="4" w:space="0" w:color="000000"/>
              <w:right w:val="single" w:sz="4" w:space="0" w:color="auto"/>
            </w:tcBorders>
            <w:vAlign w:val="center"/>
          </w:tcPr>
          <w:p w:rsidR="00165B94" w:rsidRDefault="00165B94">
            <w:pPr>
              <w:jc w:val="center"/>
              <w:rPr>
                <w:sz w:val="20"/>
                <w:szCs w:val="20"/>
              </w:rPr>
            </w:pPr>
            <w:r>
              <w:rPr>
                <w:sz w:val="20"/>
                <w:szCs w:val="20"/>
              </w:rPr>
              <w:t>283,78</w:t>
            </w:r>
          </w:p>
        </w:tc>
      </w:tr>
      <w:tr w:rsidR="00165B94">
        <w:trPr>
          <w:trHeight w:val="300"/>
        </w:trPr>
        <w:tc>
          <w:tcPr>
            <w:tcW w:w="2400" w:type="dxa"/>
            <w:vMerge/>
            <w:tcBorders>
              <w:top w:val="nil"/>
              <w:left w:val="single" w:sz="4" w:space="0" w:color="auto"/>
              <w:bottom w:val="single" w:sz="4" w:space="0" w:color="000000"/>
              <w:right w:val="nil"/>
            </w:tcBorders>
            <w:vAlign w:val="center"/>
          </w:tcPr>
          <w:p w:rsidR="00165B94" w:rsidRDefault="00165B94">
            <w:pPr>
              <w:rPr>
                <w:sz w:val="20"/>
                <w:szCs w:val="20"/>
              </w:rPr>
            </w:pPr>
          </w:p>
        </w:tc>
        <w:tc>
          <w:tcPr>
            <w:tcW w:w="2520" w:type="dxa"/>
            <w:tcBorders>
              <w:top w:val="nil"/>
              <w:left w:val="single" w:sz="4" w:space="0" w:color="auto"/>
              <w:bottom w:val="single" w:sz="4" w:space="0" w:color="auto"/>
              <w:right w:val="single" w:sz="4" w:space="0" w:color="auto"/>
            </w:tcBorders>
            <w:noWrap/>
            <w:vAlign w:val="bottom"/>
          </w:tcPr>
          <w:p w:rsidR="00165B94" w:rsidRDefault="00165B94">
            <w:pPr>
              <w:jc w:val="center"/>
              <w:rPr>
                <w:sz w:val="20"/>
                <w:szCs w:val="20"/>
              </w:rPr>
            </w:pPr>
            <w:r>
              <w:rPr>
                <w:sz w:val="20"/>
                <w:szCs w:val="20"/>
              </w:rPr>
              <w:t>Rövid lejáratú kötelezettségek</w:t>
            </w:r>
          </w:p>
        </w:tc>
        <w:tc>
          <w:tcPr>
            <w:tcW w:w="1000" w:type="dxa"/>
            <w:tcBorders>
              <w:top w:val="nil"/>
              <w:left w:val="nil"/>
              <w:bottom w:val="single" w:sz="4" w:space="0" w:color="auto"/>
              <w:right w:val="nil"/>
            </w:tcBorders>
            <w:noWrap/>
            <w:vAlign w:val="bottom"/>
          </w:tcPr>
          <w:p w:rsidR="00165B94" w:rsidRDefault="00165B94">
            <w:pPr>
              <w:jc w:val="center"/>
              <w:rPr>
                <w:sz w:val="20"/>
                <w:szCs w:val="20"/>
              </w:rPr>
            </w:pPr>
            <w:r>
              <w:rPr>
                <w:sz w:val="20"/>
                <w:szCs w:val="20"/>
              </w:rPr>
              <w:t>18 345</w:t>
            </w:r>
          </w:p>
        </w:tc>
        <w:tc>
          <w:tcPr>
            <w:tcW w:w="1080" w:type="dxa"/>
            <w:tcBorders>
              <w:top w:val="nil"/>
              <w:left w:val="single" w:sz="4" w:space="0" w:color="auto"/>
              <w:bottom w:val="single" w:sz="4" w:space="0" w:color="auto"/>
              <w:right w:val="single" w:sz="4" w:space="0" w:color="auto"/>
            </w:tcBorders>
            <w:noWrap/>
            <w:vAlign w:val="bottom"/>
          </w:tcPr>
          <w:p w:rsidR="00165B94" w:rsidRDefault="00165B94">
            <w:pPr>
              <w:jc w:val="center"/>
              <w:rPr>
                <w:sz w:val="20"/>
                <w:szCs w:val="20"/>
              </w:rPr>
            </w:pPr>
            <w:r>
              <w:rPr>
                <w:sz w:val="20"/>
                <w:szCs w:val="20"/>
              </w:rPr>
              <w:t>9 403</w:t>
            </w:r>
          </w:p>
        </w:tc>
        <w:tc>
          <w:tcPr>
            <w:tcW w:w="840" w:type="dxa"/>
            <w:vMerge/>
            <w:tcBorders>
              <w:top w:val="nil"/>
              <w:left w:val="nil"/>
              <w:bottom w:val="single" w:sz="4" w:space="0" w:color="000000"/>
              <w:right w:val="nil"/>
            </w:tcBorders>
            <w:vAlign w:val="center"/>
          </w:tcPr>
          <w:p w:rsidR="00165B94" w:rsidRDefault="00165B94">
            <w:pPr>
              <w:rP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165B94" w:rsidRDefault="00165B94">
            <w:pPr>
              <w:rPr>
                <w:sz w:val="20"/>
                <w:szCs w:val="20"/>
              </w:rPr>
            </w:pPr>
          </w:p>
        </w:tc>
        <w:tc>
          <w:tcPr>
            <w:tcW w:w="880" w:type="dxa"/>
            <w:vMerge/>
            <w:tcBorders>
              <w:top w:val="nil"/>
              <w:left w:val="nil"/>
              <w:bottom w:val="single" w:sz="4" w:space="0" w:color="000000"/>
              <w:right w:val="single" w:sz="4" w:space="0" w:color="auto"/>
            </w:tcBorders>
            <w:vAlign w:val="center"/>
          </w:tcPr>
          <w:p w:rsidR="00165B94" w:rsidRDefault="00165B94">
            <w:pPr>
              <w:rPr>
                <w:sz w:val="20"/>
                <w:szCs w:val="20"/>
              </w:rPr>
            </w:pPr>
          </w:p>
        </w:tc>
      </w:tr>
    </w:tbl>
    <w:p w:rsidR="00165B94" w:rsidRDefault="00165B94" w:rsidP="00443A19">
      <w:pPr>
        <w:overflowPunct w:val="0"/>
        <w:autoSpaceDE w:val="0"/>
        <w:autoSpaceDN w:val="0"/>
        <w:adjustRightInd w:val="0"/>
        <w:textAlignment w:val="baseline"/>
        <w:rPr>
          <w:sz w:val="28"/>
          <w:szCs w:val="28"/>
        </w:rPr>
      </w:pPr>
    </w:p>
    <w:p w:rsidR="00165B94" w:rsidRDefault="00165B94" w:rsidP="00443A19">
      <w:pPr>
        <w:overflowPunct w:val="0"/>
        <w:autoSpaceDE w:val="0"/>
        <w:autoSpaceDN w:val="0"/>
        <w:adjustRightInd w:val="0"/>
        <w:textAlignment w:val="baseline"/>
        <w:outlineLvl w:val="0"/>
        <w:rPr>
          <w:b/>
          <w:bCs/>
          <w:sz w:val="26"/>
          <w:szCs w:val="26"/>
        </w:rPr>
      </w:pPr>
    </w:p>
    <w:p w:rsidR="00165B94" w:rsidRPr="00FA1180" w:rsidRDefault="00165B94" w:rsidP="00C65703">
      <w:pPr>
        <w:keepNext/>
        <w:overflowPunct w:val="0"/>
        <w:autoSpaceDE w:val="0"/>
        <w:autoSpaceDN w:val="0"/>
        <w:adjustRightInd w:val="0"/>
        <w:textAlignment w:val="baseline"/>
        <w:outlineLvl w:val="0"/>
        <w:rPr>
          <w:b/>
          <w:bCs/>
          <w:sz w:val="26"/>
          <w:szCs w:val="26"/>
        </w:rPr>
      </w:pPr>
      <w:r w:rsidRPr="00FA1180">
        <w:rPr>
          <w:b/>
          <w:bCs/>
          <w:sz w:val="26"/>
          <w:szCs w:val="26"/>
        </w:rPr>
        <w:t>Adósságállománnyal kapcsolatos mutatók</w:t>
      </w:r>
    </w:p>
    <w:tbl>
      <w:tblPr>
        <w:tblW w:w="9854" w:type="dxa"/>
        <w:tblInd w:w="2" w:type="dxa"/>
        <w:tblCellMar>
          <w:left w:w="70" w:type="dxa"/>
          <w:right w:w="70" w:type="dxa"/>
        </w:tblCellMar>
        <w:tblLook w:val="00A0"/>
      </w:tblPr>
      <w:tblGrid>
        <w:gridCol w:w="2400"/>
        <w:gridCol w:w="2520"/>
        <w:gridCol w:w="1000"/>
        <w:gridCol w:w="1080"/>
        <w:gridCol w:w="840"/>
        <w:gridCol w:w="994"/>
        <w:gridCol w:w="1020"/>
      </w:tblGrid>
      <w:tr w:rsidR="00165B94" w:rsidRPr="002B75FC">
        <w:trPr>
          <w:trHeight w:val="300"/>
        </w:trPr>
        <w:tc>
          <w:tcPr>
            <w:tcW w:w="2400" w:type="dxa"/>
            <w:vMerge w:val="restart"/>
            <w:tcBorders>
              <w:top w:val="single" w:sz="4" w:space="0" w:color="auto"/>
              <w:left w:val="single" w:sz="4" w:space="0" w:color="auto"/>
              <w:bottom w:val="single" w:sz="4" w:space="0" w:color="000000"/>
              <w:right w:val="single" w:sz="4" w:space="0" w:color="000000"/>
            </w:tcBorders>
            <w:noWrap/>
            <w:vAlign w:val="center"/>
          </w:tcPr>
          <w:p w:rsidR="00165B94" w:rsidRPr="002B75FC" w:rsidRDefault="00165B94" w:rsidP="00100626">
            <w:pPr>
              <w:jc w:val="center"/>
              <w:rPr>
                <w:b/>
                <w:bCs/>
              </w:rPr>
            </w:pPr>
            <w:r w:rsidRPr="002B75FC">
              <w:rPr>
                <w:b/>
                <w:bCs/>
                <w:sz w:val="22"/>
                <w:szCs w:val="22"/>
              </w:rPr>
              <w:t>Mutató megnevezése</w:t>
            </w:r>
          </w:p>
        </w:tc>
        <w:tc>
          <w:tcPr>
            <w:tcW w:w="2520" w:type="dxa"/>
            <w:vMerge w:val="restart"/>
            <w:tcBorders>
              <w:top w:val="single" w:sz="4" w:space="0" w:color="auto"/>
              <w:left w:val="single" w:sz="4" w:space="0" w:color="auto"/>
              <w:bottom w:val="single" w:sz="4" w:space="0" w:color="000000"/>
              <w:right w:val="nil"/>
            </w:tcBorders>
            <w:noWrap/>
            <w:vAlign w:val="center"/>
          </w:tcPr>
          <w:p w:rsidR="00165B94" w:rsidRPr="002B75FC" w:rsidRDefault="00165B94" w:rsidP="00100626">
            <w:pPr>
              <w:jc w:val="center"/>
              <w:rPr>
                <w:b/>
                <w:bCs/>
              </w:rPr>
            </w:pPr>
            <w:r w:rsidRPr="002B75FC">
              <w:rPr>
                <w:b/>
                <w:bCs/>
                <w:sz w:val="22"/>
                <w:szCs w:val="22"/>
              </w:rPr>
              <w:t>Mutató számítása</w:t>
            </w:r>
          </w:p>
        </w:tc>
        <w:tc>
          <w:tcPr>
            <w:tcW w:w="1000" w:type="dxa"/>
            <w:vMerge w:val="restart"/>
            <w:tcBorders>
              <w:top w:val="single" w:sz="4" w:space="0" w:color="auto"/>
              <w:left w:val="single" w:sz="4" w:space="0" w:color="auto"/>
              <w:bottom w:val="single" w:sz="4" w:space="0" w:color="000000"/>
              <w:right w:val="nil"/>
            </w:tcBorders>
            <w:noWrap/>
            <w:vAlign w:val="center"/>
          </w:tcPr>
          <w:p w:rsidR="00165B94" w:rsidRPr="002B75FC" w:rsidRDefault="00165B94" w:rsidP="00100626">
            <w:pPr>
              <w:jc w:val="center"/>
              <w:rPr>
                <w:b/>
                <w:bCs/>
              </w:rPr>
            </w:pPr>
            <w:r w:rsidRPr="002B75FC">
              <w:rPr>
                <w:b/>
                <w:bCs/>
                <w:sz w:val="22"/>
                <w:szCs w:val="22"/>
              </w:rPr>
              <w:t>Előző év</w:t>
            </w:r>
            <w:r>
              <w:rPr>
                <w:b/>
                <w:bCs/>
                <w:sz w:val="22"/>
                <w:szCs w:val="22"/>
              </w:rPr>
              <w:t xml:space="preserve"> </w:t>
            </w:r>
            <w:r>
              <w:rPr>
                <w:b/>
                <w:bCs/>
                <w:sz w:val="20"/>
                <w:szCs w:val="20"/>
              </w:rPr>
              <w:t>(e Ft)</w:t>
            </w:r>
          </w:p>
        </w:tc>
        <w:tc>
          <w:tcPr>
            <w:tcW w:w="1080" w:type="dxa"/>
            <w:vMerge w:val="restart"/>
            <w:tcBorders>
              <w:top w:val="single" w:sz="4" w:space="0" w:color="auto"/>
              <w:left w:val="single" w:sz="4" w:space="0" w:color="auto"/>
              <w:bottom w:val="single" w:sz="4" w:space="0" w:color="000000"/>
              <w:right w:val="nil"/>
            </w:tcBorders>
            <w:shd w:val="clear" w:color="auto" w:fill="FCE0C8"/>
            <w:noWrap/>
            <w:vAlign w:val="center"/>
          </w:tcPr>
          <w:p w:rsidR="00165B94" w:rsidRPr="002B75FC" w:rsidRDefault="00165B94" w:rsidP="00100626">
            <w:pPr>
              <w:jc w:val="center"/>
              <w:rPr>
                <w:b/>
                <w:bCs/>
              </w:rPr>
            </w:pPr>
            <w:r w:rsidRPr="002B75FC">
              <w:rPr>
                <w:b/>
                <w:bCs/>
                <w:sz w:val="22"/>
                <w:szCs w:val="22"/>
              </w:rPr>
              <w:t>Tárgyév</w:t>
            </w:r>
            <w:r>
              <w:rPr>
                <w:b/>
                <w:bCs/>
                <w:sz w:val="22"/>
                <w:szCs w:val="22"/>
              </w:rPr>
              <w:t xml:space="preserve"> </w:t>
            </w:r>
            <w:r>
              <w:rPr>
                <w:b/>
                <w:bCs/>
                <w:sz w:val="20"/>
                <w:szCs w:val="20"/>
              </w:rPr>
              <w:t>(e Ft)</w:t>
            </w:r>
          </w:p>
        </w:tc>
        <w:tc>
          <w:tcPr>
            <w:tcW w:w="840" w:type="dxa"/>
            <w:vMerge w:val="restart"/>
            <w:tcBorders>
              <w:top w:val="single" w:sz="4" w:space="0" w:color="auto"/>
              <w:left w:val="single" w:sz="4" w:space="0" w:color="auto"/>
              <w:bottom w:val="single" w:sz="4" w:space="0" w:color="000000"/>
              <w:right w:val="nil"/>
            </w:tcBorders>
            <w:noWrap/>
            <w:vAlign w:val="center"/>
          </w:tcPr>
          <w:p w:rsidR="00165B94" w:rsidRPr="002B75FC" w:rsidRDefault="00165B94" w:rsidP="00100626">
            <w:pPr>
              <w:jc w:val="center"/>
              <w:rPr>
                <w:b/>
                <w:bCs/>
              </w:rPr>
            </w:pPr>
            <w:r w:rsidRPr="002B75FC">
              <w:rPr>
                <w:b/>
                <w:bCs/>
                <w:sz w:val="22"/>
                <w:szCs w:val="22"/>
              </w:rPr>
              <w:t>Előző év (%)</w:t>
            </w:r>
          </w:p>
        </w:tc>
        <w:tc>
          <w:tcPr>
            <w:tcW w:w="994" w:type="dxa"/>
            <w:vMerge w:val="restart"/>
            <w:tcBorders>
              <w:top w:val="single" w:sz="4" w:space="0" w:color="auto"/>
              <w:left w:val="single" w:sz="4" w:space="0" w:color="auto"/>
              <w:bottom w:val="single" w:sz="4" w:space="0" w:color="000000"/>
              <w:right w:val="nil"/>
            </w:tcBorders>
            <w:shd w:val="clear" w:color="auto" w:fill="FCE0C8"/>
            <w:noWrap/>
            <w:vAlign w:val="center"/>
          </w:tcPr>
          <w:p w:rsidR="00165B94" w:rsidRPr="002B75FC" w:rsidRDefault="00165B94" w:rsidP="00100626">
            <w:pPr>
              <w:jc w:val="center"/>
              <w:rPr>
                <w:b/>
                <w:bCs/>
              </w:rPr>
            </w:pPr>
            <w:r w:rsidRPr="002B75FC">
              <w:rPr>
                <w:b/>
                <w:bCs/>
                <w:sz w:val="22"/>
                <w:szCs w:val="22"/>
              </w:rPr>
              <w:t>Tárgyév (%)</w:t>
            </w:r>
          </w:p>
        </w:tc>
        <w:tc>
          <w:tcPr>
            <w:tcW w:w="1020" w:type="dxa"/>
            <w:vMerge w:val="restart"/>
            <w:tcBorders>
              <w:top w:val="single" w:sz="4" w:space="0" w:color="auto"/>
              <w:left w:val="single" w:sz="4" w:space="0" w:color="auto"/>
              <w:bottom w:val="single" w:sz="4" w:space="0" w:color="000000"/>
              <w:right w:val="single" w:sz="4" w:space="0" w:color="auto"/>
            </w:tcBorders>
            <w:noWrap/>
            <w:vAlign w:val="center"/>
          </w:tcPr>
          <w:p w:rsidR="00165B94" w:rsidRPr="002B75FC" w:rsidRDefault="00165B94" w:rsidP="00100626">
            <w:pPr>
              <w:jc w:val="center"/>
              <w:rPr>
                <w:b/>
                <w:bCs/>
              </w:rPr>
            </w:pPr>
            <w:r w:rsidRPr="002B75FC">
              <w:rPr>
                <w:b/>
                <w:bCs/>
                <w:sz w:val="22"/>
                <w:szCs w:val="22"/>
              </w:rPr>
              <w:t>Változás (%)</w:t>
            </w:r>
          </w:p>
        </w:tc>
      </w:tr>
      <w:tr w:rsidR="00165B94" w:rsidRPr="002B75FC">
        <w:trPr>
          <w:trHeight w:val="565"/>
        </w:trPr>
        <w:tc>
          <w:tcPr>
            <w:tcW w:w="2400" w:type="dxa"/>
            <w:vMerge/>
            <w:tcBorders>
              <w:top w:val="single" w:sz="4" w:space="0" w:color="auto"/>
              <w:left w:val="single" w:sz="4" w:space="0" w:color="auto"/>
              <w:bottom w:val="single" w:sz="4" w:space="0" w:color="000000"/>
              <w:right w:val="single" w:sz="4" w:space="0" w:color="000000"/>
            </w:tcBorders>
            <w:vAlign w:val="center"/>
          </w:tcPr>
          <w:p w:rsidR="00165B94" w:rsidRPr="002B75FC" w:rsidRDefault="00165B94" w:rsidP="00100626">
            <w:pPr>
              <w:rPr>
                <w:b/>
                <w:bCs/>
              </w:rPr>
            </w:pPr>
          </w:p>
        </w:tc>
        <w:tc>
          <w:tcPr>
            <w:tcW w:w="2520" w:type="dxa"/>
            <w:vMerge/>
            <w:tcBorders>
              <w:top w:val="single" w:sz="4" w:space="0" w:color="auto"/>
              <w:left w:val="single" w:sz="4" w:space="0" w:color="auto"/>
              <w:bottom w:val="single" w:sz="4" w:space="0" w:color="000000"/>
              <w:right w:val="nil"/>
            </w:tcBorders>
            <w:vAlign w:val="center"/>
          </w:tcPr>
          <w:p w:rsidR="00165B94" w:rsidRPr="002B75FC" w:rsidRDefault="00165B94" w:rsidP="00100626">
            <w:pPr>
              <w:rPr>
                <w:b/>
                <w:bCs/>
              </w:rPr>
            </w:pPr>
          </w:p>
        </w:tc>
        <w:tc>
          <w:tcPr>
            <w:tcW w:w="1000" w:type="dxa"/>
            <w:vMerge/>
            <w:tcBorders>
              <w:top w:val="single" w:sz="4" w:space="0" w:color="auto"/>
              <w:left w:val="single" w:sz="4" w:space="0" w:color="auto"/>
              <w:bottom w:val="single" w:sz="4" w:space="0" w:color="000000"/>
              <w:right w:val="nil"/>
            </w:tcBorders>
            <w:vAlign w:val="center"/>
          </w:tcPr>
          <w:p w:rsidR="00165B94" w:rsidRPr="002B75FC" w:rsidRDefault="00165B94" w:rsidP="00100626">
            <w:pPr>
              <w:rPr>
                <w:b/>
                <w:bCs/>
              </w:rPr>
            </w:pPr>
          </w:p>
        </w:tc>
        <w:tc>
          <w:tcPr>
            <w:tcW w:w="1080" w:type="dxa"/>
            <w:vMerge/>
            <w:tcBorders>
              <w:top w:val="single" w:sz="4" w:space="0" w:color="auto"/>
              <w:left w:val="single" w:sz="4" w:space="0" w:color="auto"/>
              <w:bottom w:val="single" w:sz="4" w:space="0" w:color="000000"/>
              <w:right w:val="nil"/>
            </w:tcBorders>
            <w:shd w:val="clear" w:color="auto" w:fill="FCE0C8"/>
            <w:vAlign w:val="center"/>
          </w:tcPr>
          <w:p w:rsidR="00165B94" w:rsidRPr="002B75FC" w:rsidRDefault="00165B94" w:rsidP="00100626">
            <w:pPr>
              <w:rPr>
                <w:b/>
                <w:bCs/>
              </w:rPr>
            </w:pPr>
          </w:p>
        </w:tc>
        <w:tc>
          <w:tcPr>
            <w:tcW w:w="840" w:type="dxa"/>
            <w:vMerge/>
            <w:tcBorders>
              <w:top w:val="single" w:sz="4" w:space="0" w:color="auto"/>
              <w:left w:val="single" w:sz="4" w:space="0" w:color="auto"/>
              <w:bottom w:val="single" w:sz="4" w:space="0" w:color="000000"/>
              <w:right w:val="nil"/>
            </w:tcBorders>
            <w:vAlign w:val="center"/>
          </w:tcPr>
          <w:p w:rsidR="00165B94" w:rsidRPr="002B75FC" w:rsidRDefault="00165B94" w:rsidP="00100626">
            <w:pPr>
              <w:rPr>
                <w:b/>
                <w:bCs/>
              </w:rPr>
            </w:pPr>
          </w:p>
        </w:tc>
        <w:tc>
          <w:tcPr>
            <w:tcW w:w="994" w:type="dxa"/>
            <w:vMerge/>
            <w:tcBorders>
              <w:top w:val="single" w:sz="4" w:space="0" w:color="auto"/>
              <w:left w:val="single" w:sz="4" w:space="0" w:color="auto"/>
              <w:bottom w:val="single" w:sz="4" w:space="0" w:color="000000"/>
              <w:right w:val="nil"/>
            </w:tcBorders>
            <w:shd w:val="clear" w:color="auto" w:fill="FCE0C8"/>
            <w:vAlign w:val="center"/>
          </w:tcPr>
          <w:p w:rsidR="00165B94" w:rsidRPr="002B75FC" w:rsidRDefault="00165B94" w:rsidP="00100626">
            <w:pPr>
              <w:rPr>
                <w:b/>
                <w:bCs/>
              </w:rPr>
            </w:pPr>
          </w:p>
        </w:tc>
        <w:tc>
          <w:tcPr>
            <w:tcW w:w="1020" w:type="dxa"/>
            <w:vMerge/>
            <w:tcBorders>
              <w:top w:val="single" w:sz="4" w:space="0" w:color="auto"/>
              <w:left w:val="single" w:sz="4" w:space="0" w:color="auto"/>
              <w:bottom w:val="single" w:sz="4" w:space="0" w:color="000000"/>
              <w:right w:val="single" w:sz="4" w:space="0" w:color="auto"/>
            </w:tcBorders>
            <w:vAlign w:val="center"/>
          </w:tcPr>
          <w:p w:rsidR="00165B94" w:rsidRPr="002B75FC" w:rsidRDefault="00165B94" w:rsidP="00100626">
            <w:pPr>
              <w:rPr>
                <w:b/>
                <w:bCs/>
              </w:rPr>
            </w:pPr>
          </w:p>
        </w:tc>
      </w:tr>
      <w:tr w:rsidR="00165B94" w:rsidRPr="002B75FC">
        <w:trPr>
          <w:trHeight w:val="300"/>
        </w:trPr>
        <w:tc>
          <w:tcPr>
            <w:tcW w:w="2400" w:type="dxa"/>
            <w:vMerge w:val="restart"/>
            <w:tcBorders>
              <w:top w:val="single" w:sz="4" w:space="0" w:color="auto"/>
              <w:left w:val="single" w:sz="4" w:space="0" w:color="auto"/>
              <w:bottom w:val="single" w:sz="4" w:space="0" w:color="000000"/>
              <w:right w:val="single" w:sz="4" w:space="0" w:color="000000"/>
            </w:tcBorders>
            <w:vAlign w:val="center"/>
          </w:tcPr>
          <w:p w:rsidR="00165B94" w:rsidRPr="002B75FC" w:rsidRDefault="00165B94" w:rsidP="00100626">
            <w:r w:rsidRPr="002B75FC">
              <w:rPr>
                <w:sz w:val="22"/>
                <w:szCs w:val="22"/>
              </w:rPr>
              <w:t>Hitelfedezettségi        mutató</w:t>
            </w:r>
          </w:p>
        </w:tc>
        <w:tc>
          <w:tcPr>
            <w:tcW w:w="2520" w:type="dxa"/>
            <w:tcBorders>
              <w:top w:val="nil"/>
              <w:left w:val="nil"/>
              <w:bottom w:val="nil"/>
              <w:right w:val="single" w:sz="4" w:space="0" w:color="auto"/>
            </w:tcBorders>
            <w:noWrap/>
            <w:vAlign w:val="bottom"/>
          </w:tcPr>
          <w:p w:rsidR="00165B94" w:rsidRPr="002B75FC" w:rsidRDefault="00165B94" w:rsidP="00100626">
            <w:pPr>
              <w:jc w:val="center"/>
              <w:rPr>
                <w:u w:val="single"/>
              </w:rPr>
            </w:pPr>
            <w:r w:rsidRPr="002B75FC">
              <w:rPr>
                <w:sz w:val="22"/>
                <w:szCs w:val="22"/>
                <w:u w:val="single"/>
              </w:rPr>
              <w:t>Követelések</w:t>
            </w:r>
          </w:p>
        </w:tc>
        <w:tc>
          <w:tcPr>
            <w:tcW w:w="1000" w:type="dxa"/>
            <w:tcBorders>
              <w:top w:val="nil"/>
              <w:left w:val="nil"/>
              <w:bottom w:val="nil"/>
              <w:right w:val="nil"/>
            </w:tcBorders>
            <w:noWrap/>
            <w:vAlign w:val="bottom"/>
          </w:tcPr>
          <w:p w:rsidR="00165B94" w:rsidRPr="002B75FC" w:rsidRDefault="00165B94" w:rsidP="00B25B76">
            <w:pPr>
              <w:jc w:val="center"/>
              <w:rPr>
                <w:u w:val="single"/>
              </w:rPr>
            </w:pPr>
            <w:r w:rsidRPr="002B75FC">
              <w:rPr>
                <w:sz w:val="22"/>
                <w:szCs w:val="22"/>
                <w:u w:val="single"/>
              </w:rPr>
              <w:t>31 196</w:t>
            </w:r>
          </w:p>
        </w:tc>
        <w:tc>
          <w:tcPr>
            <w:tcW w:w="1080" w:type="dxa"/>
            <w:tcBorders>
              <w:top w:val="nil"/>
              <w:left w:val="single" w:sz="4" w:space="0" w:color="auto"/>
              <w:bottom w:val="nil"/>
              <w:right w:val="single" w:sz="4" w:space="0" w:color="auto"/>
            </w:tcBorders>
            <w:shd w:val="clear" w:color="auto" w:fill="FCE0C8"/>
            <w:noWrap/>
            <w:vAlign w:val="bottom"/>
          </w:tcPr>
          <w:p w:rsidR="00165B94" w:rsidRPr="002B75FC" w:rsidRDefault="00165B94" w:rsidP="00F058AF">
            <w:pPr>
              <w:jc w:val="center"/>
              <w:rPr>
                <w:u w:val="single"/>
              </w:rPr>
            </w:pPr>
            <w:r w:rsidRPr="002B75FC">
              <w:rPr>
                <w:sz w:val="22"/>
                <w:szCs w:val="22"/>
                <w:u w:val="single"/>
              </w:rPr>
              <w:t>28 43</w:t>
            </w:r>
            <w:r>
              <w:rPr>
                <w:sz w:val="22"/>
                <w:szCs w:val="22"/>
                <w:u w:val="single"/>
              </w:rPr>
              <w:t>2</w:t>
            </w:r>
          </w:p>
        </w:tc>
        <w:tc>
          <w:tcPr>
            <w:tcW w:w="840" w:type="dxa"/>
            <w:vMerge w:val="restart"/>
            <w:tcBorders>
              <w:top w:val="nil"/>
              <w:left w:val="nil"/>
              <w:bottom w:val="nil"/>
              <w:right w:val="nil"/>
            </w:tcBorders>
            <w:vAlign w:val="center"/>
          </w:tcPr>
          <w:p w:rsidR="00165B94" w:rsidRPr="002B75FC" w:rsidRDefault="00165B94">
            <w:pPr>
              <w:jc w:val="center"/>
            </w:pPr>
            <w:r w:rsidRPr="002B75FC">
              <w:rPr>
                <w:sz w:val="22"/>
                <w:szCs w:val="22"/>
              </w:rPr>
              <w:t>170,05</w:t>
            </w:r>
          </w:p>
        </w:tc>
        <w:tc>
          <w:tcPr>
            <w:tcW w:w="994" w:type="dxa"/>
            <w:vMerge w:val="restart"/>
            <w:tcBorders>
              <w:top w:val="nil"/>
              <w:left w:val="single" w:sz="4" w:space="0" w:color="auto"/>
              <w:bottom w:val="single" w:sz="4" w:space="0" w:color="000000"/>
              <w:right w:val="single" w:sz="4" w:space="0" w:color="auto"/>
            </w:tcBorders>
            <w:shd w:val="clear" w:color="auto" w:fill="FCE0C8"/>
            <w:vAlign w:val="center"/>
          </w:tcPr>
          <w:p w:rsidR="00165B94" w:rsidRPr="002B75FC" w:rsidRDefault="00165B94" w:rsidP="00F058AF">
            <w:pPr>
              <w:jc w:val="center"/>
            </w:pPr>
            <w:r w:rsidRPr="002B75FC">
              <w:rPr>
                <w:sz w:val="22"/>
                <w:szCs w:val="22"/>
              </w:rPr>
              <w:t>302,3</w:t>
            </w:r>
            <w:r>
              <w:rPr>
                <w:sz w:val="22"/>
                <w:szCs w:val="22"/>
              </w:rPr>
              <w:t>7</w:t>
            </w:r>
          </w:p>
        </w:tc>
        <w:tc>
          <w:tcPr>
            <w:tcW w:w="1020" w:type="dxa"/>
            <w:vMerge w:val="restart"/>
            <w:tcBorders>
              <w:top w:val="nil"/>
              <w:left w:val="nil"/>
              <w:bottom w:val="single" w:sz="4" w:space="0" w:color="000000"/>
              <w:right w:val="single" w:sz="4" w:space="0" w:color="auto"/>
            </w:tcBorders>
            <w:vAlign w:val="center"/>
          </w:tcPr>
          <w:p w:rsidR="00165B94" w:rsidRPr="002B75FC" w:rsidRDefault="00165B94" w:rsidP="00F058AF">
            <w:pPr>
              <w:jc w:val="center"/>
            </w:pPr>
            <w:r w:rsidRPr="002B75FC">
              <w:rPr>
                <w:sz w:val="22"/>
                <w:szCs w:val="22"/>
              </w:rPr>
              <w:t>177,8</w:t>
            </w:r>
            <w:r>
              <w:rPr>
                <w:sz w:val="22"/>
                <w:szCs w:val="22"/>
              </w:rPr>
              <w:t>1</w:t>
            </w:r>
          </w:p>
        </w:tc>
      </w:tr>
      <w:tr w:rsidR="00165B94" w:rsidRPr="002B75FC">
        <w:trPr>
          <w:trHeight w:val="300"/>
        </w:trPr>
        <w:tc>
          <w:tcPr>
            <w:tcW w:w="2400" w:type="dxa"/>
            <w:vMerge/>
            <w:tcBorders>
              <w:top w:val="single" w:sz="4" w:space="0" w:color="auto"/>
              <w:left w:val="single" w:sz="4" w:space="0" w:color="auto"/>
              <w:bottom w:val="single" w:sz="4" w:space="0" w:color="000000"/>
              <w:right w:val="single" w:sz="4" w:space="0" w:color="000000"/>
            </w:tcBorders>
            <w:vAlign w:val="center"/>
          </w:tcPr>
          <w:p w:rsidR="00165B94" w:rsidRPr="002B75FC" w:rsidRDefault="00165B94" w:rsidP="00100626"/>
        </w:tc>
        <w:tc>
          <w:tcPr>
            <w:tcW w:w="2520" w:type="dxa"/>
            <w:tcBorders>
              <w:top w:val="nil"/>
              <w:left w:val="nil"/>
              <w:bottom w:val="nil"/>
              <w:right w:val="single" w:sz="4" w:space="0" w:color="auto"/>
            </w:tcBorders>
            <w:noWrap/>
            <w:vAlign w:val="bottom"/>
          </w:tcPr>
          <w:p w:rsidR="00165B94" w:rsidRPr="002B75FC" w:rsidRDefault="00165B94" w:rsidP="00100626">
            <w:pPr>
              <w:jc w:val="center"/>
            </w:pPr>
            <w:r w:rsidRPr="002B75FC">
              <w:rPr>
                <w:sz w:val="22"/>
                <w:szCs w:val="22"/>
              </w:rPr>
              <w:t>Rövid lejáratú kötelezettségek</w:t>
            </w:r>
          </w:p>
        </w:tc>
        <w:tc>
          <w:tcPr>
            <w:tcW w:w="1000" w:type="dxa"/>
            <w:tcBorders>
              <w:top w:val="nil"/>
              <w:left w:val="nil"/>
              <w:bottom w:val="nil"/>
              <w:right w:val="nil"/>
            </w:tcBorders>
            <w:noWrap/>
            <w:vAlign w:val="bottom"/>
          </w:tcPr>
          <w:p w:rsidR="00165B94" w:rsidRPr="002B75FC" w:rsidRDefault="00165B94" w:rsidP="00B25B76">
            <w:pPr>
              <w:jc w:val="center"/>
            </w:pPr>
            <w:r w:rsidRPr="002B75FC">
              <w:rPr>
                <w:sz w:val="22"/>
                <w:szCs w:val="22"/>
              </w:rPr>
              <w:t>18 345</w:t>
            </w:r>
          </w:p>
        </w:tc>
        <w:tc>
          <w:tcPr>
            <w:tcW w:w="1080" w:type="dxa"/>
            <w:tcBorders>
              <w:top w:val="nil"/>
              <w:left w:val="single" w:sz="4" w:space="0" w:color="auto"/>
              <w:bottom w:val="nil"/>
              <w:right w:val="single" w:sz="4" w:space="0" w:color="auto"/>
            </w:tcBorders>
            <w:shd w:val="clear" w:color="auto" w:fill="FCE0C8"/>
            <w:noWrap/>
            <w:vAlign w:val="bottom"/>
          </w:tcPr>
          <w:p w:rsidR="00165B94" w:rsidRPr="002B75FC" w:rsidRDefault="00165B94">
            <w:pPr>
              <w:jc w:val="center"/>
            </w:pPr>
            <w:r w:rsidRPr="002B75FC">
              <w:rPr>
                <w:sz w:val="22"/>
                <w:szCs w:val="22"/>
              </w:rPr>
              <w:t>9 403</w:t>
            </w:r>
          </w:p>
        </w:tc>
        <w:tc>
          <w:tcPr>
            <w:tcW w:w="840" w:type="dxa"/>
            <w:vMerge/>
            <w:tcBorders>
              <w:top w:val="nil"/>
              <w:left w:val="nil"/>
              <w:bottom w:val="nil"/>
              <w:right w:val="nil"/>
            </w:tcBorders>
            <w:vAlign w:val="center"/>
          </w:tcPr>
          <w:p w:rsidR="00165B94" w:rsidRPr="002B75FC" w:rsidRDefault="00165B94" w:rsidP="00100626"/>
        </w:tc>
        <w:tc>
          <w:tcPr>
            <w:tcW w:w="994" w:type="dxa"/>
            <w:vMerge/>
            <w:tcBorders>
              <w:top w:val="nil"/>
              <w:left w:val="single" w:sz="4" w:space="0" w:color="auto"/>
              <w:bottom w:val="single" w:sz="4" w:space="0" w:color="000000"/>
              <w:right w:val="single" w:sz="4" w:space="0" w:color="auto"/>
            </w:tcBorders>
            <w:shd w:val="clear" w:color="auto" w:fill="FCE0C8"/>
            <w:vAlign w:val="center"/>
          </w:tcPr>
          <w:p w:rsidR="00165B94" w:rsidRPr="002B75FC" w:rsidRDefault="00165B94" w:rsidP="00100626"/>
        </w:tc>
        <w:tc>
          <w:tcPr>
            <w:tcW w:w="1020" w:type="dxa"/>
            <w:vMerge/>
            <w:tcBorders>
              <w:top w:val="nil"/>
              <w:left w:val="nil"/>
              <w:bottom w:val="single" w:sz="4" w:space="0" w:color="000000"/>
              <w:right w:val="single" w:sz="4" w:space="0" w:color="auto"/>
            </w:tcBorders>
            <w:vAlign w:val="center"/>
          </w:tcPr>
          <w:p w:rsidR="00165B94" w:rsidRPr="002B75FC" w:rsidRDefault="00165B94" w:rsidP="00100626"/>
        </w:tc>
      </w:tr>
      <w:tr w:rsidR="00165B94" w:rsidRPr="002B75FC">
        <w:trPr>
          <w:trHeight w:val="300"/>
        </w:trPr>
        <w:tc>
          <w:tcPr>
            <w:tcW w:w="2400" w:type="dxa"/>
            <w:vMerge w:val="restart"/>
            <w:tcBorders>
              <w:top w:val="single" w:sz="4" w:space="0" w:color="auto"/>
              <w:left w:val="single" w:sz="4" w:space="0" w:color="auto"/>
              <w:bottom w:val="single" w:sz="4" w:space="0" w:color="000000"/>
              <w:right w:val="single" w:sz="4" w:space="0" w:color="000000"/>
            </w:tcBorders>
            <w:vAlign w:val="center"/>
          </w:tcPr>
          <w:p w:rsidR="00165B94" w:rsidRPr="002B75FC" w:rsidRDefault="00165B94" w:rsidP="00100626">
            <w:r w:rsidRPr="002B75FC">
              <w:rPr>
                <w:sz w:val="22"/>
                <w:szCs w:val="22"/>
              </w:rPr>
              <w:t>Eladósodottság foka</w:t>
            </w:r>
          </w:p>
        </w:tc>
        <w:tc>
          <w:tcPr>
            <w:tcW w:w="2520" w:type="dxa"/>
            <w:tcBorders>
              <w:top w:val="single" w:sz="4" w:space="0" w:color="auto"/>
              <w:left w:val="nil"/>
              <w:bottom w:val="nil"/>
              <w:right w:val="single" w:sz="4" w:space="0" w:color="auto"/>
            </w:tcBorders>
            <w:noWrap/>
            <w:vAlign w:val="bottom"/>
          </w:tcPr>
          <w:p w:rsidR="00165B94" w:rsidRPr="002B75FC" w:rsidRDefault="00165B94" w:rsidP="00100626">
            <w:pPr>
              <w:jc w:val="center"/>
              <w:rPr>
                <w:u w:val="single"/>
              </w:rPr>
            </w:pPr>
            <w:r w:rsidRPr="002B75FC">
              <w:rPr>
                <w:sz w:val="22"/>
                <w:szCs w:val="22"/>
                <w:u w:val="single"/>
              </w:rPr>
              <w:t>Kötelezettségek</w:t>
            </w:r>
          </w:p>
        </w:tc>
        <w:tc>
          <w:tcPr>
            <w:tcW w:w="1000" w:type="dxa"/>
            <w:tcBorders>
              <w:top w:val="single" w:sz="4" w:space="0" w:color="auto"/>
              <w:left w:val="nil"/>
              <w:bottom w:val="nil"/>
              <w:right w:val="nil"/>
            </w:tcBorders>
            <w:noWrap/>
            <w:vAlign w:val="bottom"/>
          </w:tcPr>
          <w:p w:rsidR="00165B94" w:rsidRPr="002B75FC" w:rsidRDefault="00165B94">
            <w:pPr>
              <w:jc w:val="center"/>
              <w:rPr>
                <w:u w:val="single"/>
              </w:rPr>
            </w:pPr>
            <w:r w:rsidRPr="002B75FC">
              <w:rPr>
                <w:sz w:val="22"/>
                <w:szCs w:val="22"/>
                <w:u w:val="single"/>
              </w:rPr>
              <w:t>18 345</w:t>
            </w:r>
          </w:p>
        </w:tc>
        <w:tc>
          <w:tcPr>
            <w:tcW w:w="1080" w:type="dxa"/>
            <w:tcBorders>
              <w:top w:val="single" w:sz="4" w:space="0" w:color="auto"/>
              <w:left w:val="single" w:sz="4" w:space="0" w:color="auto"/>
              <w:bottom w:val="nil"/>
              <w:right w:val="single" w:sz="4" w:space="0" w:color="auto"/>
            </w:tcBorders>
            <w:shd w:val="clear" w:color="auto" w:fill="FCE0C8"/>
            <w:noWrap/>
            <w:vAlign w:val="bottom"/>
          </w:tcPr>
          <w:p w:rsidR="00165B94" w:rsidRPr="002B75FC" w:rsidRDefault="00165B94">
            <w:pPr>
              <w:jc w:val="center"/>
              <w:rPr>
                <w:u w:val="single"/>
              </w:rPr>
            </w:pPr>
            <w:r w:rsidRPr="002B75FC">
              <w:rPr>
                <w:sz w:val="22"/>
                <w:szCs w:val="22"/>
                <w:u w:val="single"/>
              </w:rPr>
              <w:t>9 403</w:t>
            </w:r>
          </w:p>
        </w:tc>
        <w:tc>
          <w:tcPr>
            <w:tcW w:w="840" w:type="dxa"/>
            <w:vMerge w:val="restart"/>
            <w:tcBorders>
              <w:top w:val="single" w:sz="4" w:space="0" w:color="auto"/>
              <w:left w:val="nil"/>
              <w:bottom w:val="single" w:sz="4" w:space="0" w:color="000000"/>
              <w:right w:val="nil"/>
            </w:tcBorders>
            <w:vAlign w:val="center"/>
          </w:tcPr>
          <w:p w:rsidR="00165B94" w:rsidRPr="002B75FC" w:rsidRDefault="00165B94">
            <w:pPr>
              <w:jc w:val="center"/>
            </w:pPr>
            <w:r w:rsidRPr="002B75FC">
              <w:rPr>
                <w:sz w:val="22"/>
                <w:szCs w:val="22"/>
              </w:rPr>
              <w:t>5,84</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FCE0C8"/>
            <w:vAlign w:val="center"/>
          </w:tcPr>
          <w:p w:rsidR="00165B94" w:rsidRPr="002B75FC" w:rsidRDefault="00165B94">
            <w:pPr>
              <w:jc w:val="center"/>
            </w:pPr>
            <w:r w:rsidRPr="002B75FC">
              <w:rPr>
                <w:sz w:val="22"/>
                <w:szCs w:val="22"/>
              </w:rPr>
              <w:t>3,33</w:t>
            </w:r>
          </w:p>
        </w:tc>
        <w:tc>
          <w:tcPr>
            <w:tcW w:w="1020" w:type="dxa"/>
            <w:vMerge w:val="restart"/>
            <w:tcBorders>
              <w:top w:val="nil"/>
              <w:left w:val="nil"/>
              <w:bottom w:val="single" w:sz="4" w:space="0" w:color="000000"/>
              <w:right w:val="single" w:sz="4" w:space="0" w:color="auto"/>
            </w:tcBorders>
            <w:vAlign w:val="center"/>
          </w:tcPr>
          <w:p w:rsidR="00165B94" w:rsidRPr="002B75FC" w:rsidRDefault="00165B94">
            <w:pPr>
              <w:jc w:val="center"/>
            </w:pPr>
            <w:r w:rsidRPr="002B75FC">
              <w:rPr>
                <w:sz w:val="22"/>
                <w:szCs w:val="22"/>
              </w:rPr>
              <w:t>56,99</w:t>
            </w:r>
          </w:p>
        </w:tc>
      </w:tr>
      <w:tr w:rsidR="00165B94" w:rsidRPr="002B75FC">
        <w:trPr>
          <w:trHeight w:val="300"/>
        </w:trPr>
        <w:tc>
          <w:tcPr>
            <w:tcW w:w="2400" w:type="dxa"/>
            <w:vMerge/>
            <w:tcBorders>
              <w:top w:val="single" w:sz="4" w:space="0" w:color="auto"/>
              <w:left w:val="single" w:sz="4" w:space="0" w:color="auto"/>
              <w:bottom w:val="single" w:sz="4" w:space="0" w:color="000000"/>
              <w:right w:val="single" w:sz="4" w:space="0" w:color="000000"/>
            </w:tcBorders>
            <w:vAlign w:val="center"/>
          </w:tcPr>
          <w:p w:rsidR="00165B94" w:rsidRPr="002B75FC" w:rsidRDefault="00165B94" w:rsidP="00100626"/>
        </w:tc>
        <w:tc>
          <w:tcPr>
            <w:tcW w:w="2520" w:type="dxa"/>
            <w:tcBorders>
              <w:top w:val="nil"/>
              <w:left w:val="nil"/>
              <w:bottom w:val="single" w:sz="4" w:space="0" w:color="auto"/>
              <w:right w:val="single" w:sz="4" w:space="0" w:color="auto"/>
            </w:tcBorders>
            <w:noWrap/>
            <w:vAlign w:val="bottom"/>
          </w:tcPr>
          <w:p w:rsidR="00165B94" w:rsidRPr="002B75FC" w:rsidRDefault="00165B94" w:rsidP="00100626">
            <w:pPr>
              <w:jc w:val="center"/>
            </w:pPr>
            <w:r w:rsidRPr="002B75FC">
              <w:rPr>
                <w:sz w:val="22"/>
                <w:szCs w:val="22"/>
              </w:rPr>
              <w:t>Eszközök összesen</w:t>
            </w:r>
          </w:p>
        </w:tc>
        <w:tc>
          <w:tcPr>
            <w:tcW w:w="1000" w:type="dxa"/>
            <w:tcBorders>
              <w:top w:val="nil"/>
              <w:left w:val="nil"/>
              <w:bottom w:val="single" w:sz="4" w:space="0" w:color="auto"/>
              <w:right w:val="nil"/>
            </w:tcBorders>
            <w:noWrap/>
            <w:vAlign w:val="bottom"/>
          </w:tcPr>
          <w:p w:rsidR="00165B94" w:rsidRPr="002B75FC" w:rsidRDefault="00165B94">
            <w:pPr>
              <w:jc w:val="center"/>
            </w:pPr>
            <w:r w:rsidRPr="002B75FC">
              <w:rPr>
                <w:sz w:val="22"/>
                <w:szCs w:val="22"/>
              </w:rPr>
              <w:t>314 151</w:t>
            </w:r>
          </w:p>
        </w:tc>
        <w:tc>
          <w:tcPr>
            <w:tcW w:w="1080" w:type="dxa"/>
            <w:tcBorders>
              <w:top w:val="nil"/>
              <w:left w:val="single" w:sz="4" w:space="0" w:color="auto"/>
              <w:bottom w:val="single" w:sz="4" w:space="0" w:color="000000"/>
              <w:right w:val="single" w:sz="4" w:space="0" w:color="auto"/>
            </w:tcBorders>
            <w:shd w:val="clear" w:color="auto" w:fill="FCE0C8"/>
            <w:noWrap/>
            <w:vAlign w:val="bottom"/>
          </w:tcPr>
          <w:p w:rsidR="00165B94" w:rsidRPr="002B75FC" w:rsidRDefault="00165B94">
            <w:pPr>
              <w:jc w:val="center"/>
            </w:pPr>
            <w:r w:rsidRPr="002B75FC">
              <w:rPr>
                <w:sz w:val="22"/>
                <w:szCs w:val="22"/>
              </w:rPr>
              <w:t>282 540</w:t>
            </w:r>
          </w:p>
        </w:tc>
        <w:tc>
          <w:tcPr>
            <w:tcW w:w="840" w:type="dxa"/>
            <w:vMerge/>
            <w:tcBorders>
              <w:top w:val="single" w:sz="4" w:space="0" w:color="auto"/>
              <w:left w:val="nil"/>
              <w:bottom w:val="single" w:sz="4" w:space="0" w:color="000000"/>
              <w:right w:val="nil"/>
            </w:tcBorders>
            <w:vAlign w:val="center"/>
          </w:tcPr>
          <w:p w:rsidR="00165B94" w:rsidRPr="002B75FC" w:rsidRDefault="00165B94" w:rsidP="00100626"/>
        </w:tc>
        <w:tc>
          <w:tcPr>
            <w:tcW w:w="994" w:type="dxa"/>
            <w:vMerge/>
            <w:tcBorders>
              <w:top w:val="single" w:sz="4" w:space="0" w:color="auto"/>
              <w:left w:val="single" w:sz="4" w:space="0" w:color="auto"/>
              <w:bottom w:val="single" w:sz="4" w:space="0" w:color="000000"/>
              <w:right w:val="single" w:sz="4" w:space="0" w:color="auto"/>
            </w:tcBorders>
            <w:shd w:val="clear" w:color="auto" w:fill="FCE0C8"/>
            <w:vAlign w:val="center"/>
          </w:tcPr>
          <w:p w:rsidR="00165B94" w:rsidRPr="002B75FC" w:rsidRDefault="00165B94" w:rsidP="00100626"/>
        </w:tc>
        <w:tc>
          <w:tcPr>
            <w:tcW w:w="1020" w:type="dxa"/>
            <w:vMerge/>
            <w:tcBorders>
              <w:top w:val="nil"/>
              <w:left w:val="nil"/>
              <w:bottom w:val="single" w:sz="4" w:space="0" w:color="000000"/>
              <w:right w:val="single" w:sz="4" w:space="0" w:color="auto"/>
            </w:tcBorders>
            <w:vAlign w:val="center"/>
          </w:tcPr>
          <w:p w:rsidR="00165B94" w:rsidRPr="002B75FC" w:rsidRDefault="00165B94" w:rsidP="00100626"/>
        </w:tc>
      </w:tr>
    </w:tbl>
    <w:p w:rsidR="00165B94" w:rsidRPr="00FA1180" w:rsidRDefault="00165B94" w:rsidP="00443A19">
      <w:pPr>
        <w:overflowPunct w:val="0"/>
        <w:autoSpaceDE w:val="0"/>
        <w:autoSpaceDN w:val="0"/>
        <w:adjustRightInd w:val="0"/>
        <w:textAlignment w:val="baseline"/>
      </w:pPr>
    </w:p>
    <w:p w:rsidR="00165B94" w:rsidRPr="00FA1180" w:rsidRDefault="00165B94" w:rsidP="00443A19">
      <w:pPr>
        <w:overflowPunct w:val="0"/>
        <w:autoSpaceDE w:val="0"/>
        <w:autoSpaceDN w:val="0"/>
        <w:adjustRightInd w:val="0"/>
        <w:textAlignment w:val="baseline"/>
      </w:pPr>
    </w:p>
    <w:p w:rsidR="00165B94" w:rsidRDefault="00165B94" w:rsidP="00443A19">
      <w:pPr>
        <w:overflowPunct w:val="0"/>
        <w:autoSpaceDE w:val="0"/>
        <w:autoSpaceDN w:val="0"/>
        <w:adjustRightInd w:val="0"/>
        <w:jc w:val="center"/>
        <w:textAlignment w:val="baseline"/>
        <w:outlineLvl w:val="0"/>
        <w:rPr>
          <w:b/>
          <w:bCs/>
          <w:i/>
          <w:iCs/>
          <w:sz w:val="26"/>
          <w:szCs w:val="26"/>
        </w:rPr>
      </w:pPr>
      <w:r w:rsidRPr="00FA1180">
        <w:rPr>
          <w:b/>
          <w:bCs/>
          <w:i/>
          <w:iCs/>
          <w:sz w:val="26"/>
          <w:szCs w:val="26"/>
        </w:rPr>
        <w:t>Költségszerkezet alakulása</w:t>
      </w:r>
    </w:p>
    <w:p w:rsidR="00165B94" w:rsidRDefault="00165B94" w:rsidP="00443A19">
      <w:pPr>
        <w:overflowPunct w:val="0"/>
        <w:autoSpaceDE w:val="0"/>
        <w:autoSpaceDN w:val="0"/>
        <w:adjustRightInd w:val="0"/>
        <w:jc w:val="center"/>
        <w:textAlignment w:val="baseline"/>
        <w:outlineLvl w:val="0"/>
        <w:rPr>
          <w:b/>
          <w:bCs/>
          <w:i/>
          <w:iCs/>
          <w:sz w:val="26"/>
          <w:szCs w:val="26"/>
        </w:rPr>
      </w:pPr>
    </w:p>
    <w:tbl>
      <w:tblPr>
        <w:tblW w:w="9705" w:type="dxa"/>
        <w:tblInd w:w="2" w:type="dxa"/>
        <w:tblCellMar>
          <w:left w:w="70" w:type="dxa"/>
          <w:right w:w="70" w:type="dxa"/>
        </w:tblCellMar>
        <w:tblLook w:val="00A0"/>
      </w:tblPr>
      <w:tblGrid>
        <w:gridCol w:w="1211"/>
        <w:gridCol w:w="1030"/>
        <w:gridCol w:w="767"/>
        <w:gridCol w:w="767"/>
        <w:gridCol w:w="1030"/>
        <w:gridCol w:w="1300"/>
        <w:gridCol w:w="1340"/>
        <w:gridCol w:w="1121"/>
        <w:gridCol w:w="1139"/>
      </w:tblGrid>
      <w:tr w:rsidR="00165B94" w:rsidRPr="002B75FC">
        <w:trPr>
          <w:trHeight w:val="315"/>
        </w:trPr>
        <w:tc>
          <w:tcPr>
            <w:tcW w:w="1211"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1030"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767"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767"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1030"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1300"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1340" w:type="dxa"/>
            <w:tcBorders>
              <w:top w:val="nil"/>
              <w:left w:val="nil"/>
              <w:bottom w:val="nil"/>
              <w:right w:val="nil"/>
            </w:tcBorders>
            <w:shd w:val="clear" w:color="000000" w:fill="FFFFFF"/>
            <w:noWrap/>
            <w:vAlign w:val="bottom"/>
          </w:tcPr>
          <w:p w:rsidR="00165B94" w:rsidRPr="002B75FC" w:rsidRDefault="00165B94">
            <w:r w:rsidRPr="002B75FC">
              <w:rPr>
                <w:sz w:val="22"/>
                <w:szCs w:val="22"/>
              </w:rPr>
              <w:t> </w:t>
            </w:r>
          </w:p>
        </w:tc>
        <w:tc>
          <w:tcPr>
            <w:tcW w:w="2260" w:type="dxa"/>
            <w:gridSpan w:val="2"/>
            <w:tcBorders>
              <w:top w:val="nil"/>
              <w:left w:val="nil"/>
              <w:bottom w:val="single" w:sz="8" w:space="0" w:color="auto"/>
              <w:right w:val="nil"/>
            </w:tcBorders>
            <w:shd w:val="clear" w:color="000000" w:fill="FFFFFF"/>
            <w:noWrap/>
            <w:vAlign w:val="bottom"/>
          </w:tcPr>
          <w:p w:rsidR="00165B94" w:rsidRPr="002B75FC" w:rsidRDefault="00165B94">
            <w:r w:rsidRPr="002B75FC">
              <w:rPr>
                <w:sz w:val="22"/>
                <w:szCs w:val="22"/>
              </w:rPr>
              <w:t>adatok E Ft-ban</w:t>
            </w:r>
          </w:p>
        </w:tc>
      </w:tr>
      <w:tr w:rsidR="00165B94" w:rsidRPr="002B75FC">
        <w:trPr>
          <w:trHeight w:val="405"/>
        </w:trPr>
        <w:tc>
          <w:tcPr>
            <w:tcW w:w="4805" w:type="dxa"/>
            <w:gridSpan w:val="5"/>
            <w:vMerge w:val="restart"/>
            <w:tcBorders>
              <w:top w:val="single" w:sz="8" w:space="0" w:color="auto"/>
              <w:left w:val="single" w:sz="8" w:space="0" w:color="auto"/>
              <w:bottom w:val="nil"/>
              <w:right w:val="nil"/>
            </w:tcBorders>
            <w:noWrap/>
            <w:vAlign w:val="center"/>
          </w:tcPr>
          <w:p w:rsidR="00165B94" w:rsidRPr="002B75FC" w:rsidRDefault="00165B94">
            <w:pPr>
              <w:jc w:val="center"/>
              <w:rPr>
                <w:b/>
                <w:bCs/>
              </w:rPr>
            </w:pPr>
            <w:r w:rsidRPr="002B75FC">
              <w:rPr>
                <w:b/>
                <w:bCs/>
                <w:sz w:val="22"/>
                <w:szCs w:val="22"/>
              </w:rPr>
              <w:t>A tétel megnevezése</w:t>
            </w:r>
          </w:p>
        </w:tc>
        <w:tc>
          <w:tcPr>
            <w:tcW w:w="2640" w:type="dxa"/>
            <w:gridSpan w:val="2"/>
            <w:tcBorders>
              <w:top w:val="single" w:sz="8" w:space="0" w:color="auto"/>
              <w:left w:val="single" w:sz="8" w:space="0" w:color="auto"/>
              <w:bottom w:val="single" w:sz="8" w:space="0" w:color="auto"/>
              <w:right w:val="single" w:sz="8" w:space="0" w:color="000000"/>
            </w:tcBorders>
            <w:noWrap/>
            <w:vAlign w:val="bottom"/>
          </w:tcPr>
          <w:p w:rsidR="00165B94" w:rsidRPr="002B75FC" w:rsidRDefault="00165B94">
            <w:pPr>
              <w:jc w:val="center"/>
              <w:rPr>
                <w:b/>
                <w:bCs/>
              </w:rPr>
            </w:pPr>
            <w:r w:rsidRPr="002B75FC">
              <w:rPr>
                <w:b/>
                <w:bCs/>
                <w:sz w:val="22"/>
                <w:szCs w:val="22"/>
              </w:rPr>
              <w:t>Előző év</w:t>
            </w:r>
          </w:p>
        </w:tc>
        <w:tc>
          <w:tcPr>
            <w:tcW w:w="2260" w:type="dxa"/>
            <w:gridSpan w:val="2"/>
            <w:tcBorders>
              <w:top w:val="single" w:sz="8" w:space="0" w:color="auto"/>
              <w:left w:val="nil"/>
              <w:bottom w:val="single" w:sz="8" w:space="0" w:color="auto"/>
              <w:right w:val="single" w:sz="8" w:space="0" w:color="000000"/>
            </w:tcBorders>
            <w:shd w:val="clear" w:color="auto" w:fill="FBE4D5"/>
            <w:noWrap/>
            <w:vAlign w:val="bottom"/>
          </w:tcPr>
          <w:p w:rsidR="00165B94" w:rsidRPr="002B75FC" w:rsidRDefault="00165B94">
            <w:pPr>
              <w:jc w:val="center"/>
              <w:rPr>
                <w:b/>
                <w:bCs/>
              </w:rPr>
            </w:pPr>
            <w:r w:rsidRPr="002B75FC">
              <w:rPr>
                <w:b/>
                <w:bCs/>
                <w:sz w:val="22"/>
                <w:szCs w:val="22"/>
              </w:rPr>
              <w:t>Tárgyév</w:t>
            </w:r>
          </w:p>
        </w:tc>
      </w:tr>
      <w:tr w:rsidR="00165B94" w:rsidRPr="002B75FC">
        <w:trPr>
          <w:trHeight w:val="375"/>
        </w:trPr>
        <w:tc>
          <w:tcPr>
            <w:tcW w:w="4805" w:type="dxa"/>
            <w:gridSpan w:val="5"/>
            <w:vMerge/>
            <w:tcBorders>
              <w:top w:val="single" w:sz="8" w:space="0" w:color="auto"/>
              <w:left w:val="single" w:sz="8" w:space="0" w:color="auto"/>
              <w:bottom w:val="nil"/>
              <w:right w:val="nil"/>
            </w:tcBorders>
            <w:vAlign w:val="center"/>
          </w:tcPr>
          <w:p w:rsidR="00165B94" w:rsidRPr="002B75FC" w:rsidRDefault="00165B94">
            <w:pPr>
              <w:rPr>
                <w:b/>
                <w:bCs/>
              </w:rPr>
            </w:pPr>
          </w:p>
        </w:tc>
        <w:tc>
          <w:tcPr>
            <w:tcW w:w="1300" w:type="dxa"/>
            <w:tcBorders>
              <w:top w:val="nil"/>
              <w:left w:val="single" w:sz="8" w:space="0" w:color="auto"/>
              <w:bottom w:val="single" w:sz="8" w:space="0" w:color="auto"/>
              <w:right w:val="nil"/>
            </w:tcBorders>
            <w:noWrap/>
            <w:vAlign w:val="center"/>
          </w:tcPr>
          <w:p w:rsidR="00165B94" w:rsidRPr="002B75FC" w:rsidRDefault="00165B94">
            <w:pPr>
              <w:jc w:val="center"/>
              <w:rPr>
                <w:b/>
                <w:bCs/>
              </w:rPr>
            </w:pPr>
            <w:r w:rsidRPr="002B75FC">
              <w:rPr>
                <w:b/>
                <w:bCs/>
                <w:sz w:val="22"/>
                <w:szCs w:val="22"/>
              </w:rPr>
              <w:t>E Ft</w:t>
            </w:r>
          </w:p>
        </w:tc>
        <w:tc>
          <w:tcPr>
            <w:tcW w:w="1340" w:type="dxa"/>
            <w:tcBorders>
              <w:top w:val="nil"/>
              <w:left w:val="single" w:sz="8" w:space="0" w:color="auto"/>
              <w:bottom w:val="single" w:sz="8" w:space="0" w:color="auto"/>
              <w:right w:val="single" w:sz="8" w:space="0" w:color="auto"/>
            </w:tcBorders>
            <w:vAlign w:val="center"/>
          </w:tcPr>
          <w:p w:rsidR="00165B94" w:rsidRPr="002B75FC" w:rsidRDefault="00165B94">
            <w:pPr>
              <w:jc w:val="center"/>
              <w:rPr>
                <w:b/>
                <w:bCs/>
              </w:rPr>
            </w:pPr>
            <w:r w:rsidRPr="002B75FC">
              <w:rPr>
                <w:b/>
                <w:bCs/>
                <w:sz w:val="22"/>
                <w:szCs w:val="22"/>
              </w:rPr>
              <w:t>%</w:t>
            </w:r>
          </w:p>
        </w:tc>
        <w:tc>
          <w:tcPr>
            <w:tcW w:w="1121" w:type="dxa"/>
            <w:tcBorders>
              <w:top w:val="nil"/>
              <w:left w:val="nil"/>
              <w:bottom w:val="single" w:sz="8" w:space="0" w:color="auto"/>
              <w:right w:val="single" w:sz="8" w:space="0" w:color="auto"/>
            </w:tcBorders>
            <w:shd w:val="clear" w:color="auto" w:fill="FBE4D5"/>
            <w:noWrap/>
            <w:vAlign w:val="center"/>
          </w:tcPr>
          <w:p w:rsidR="00165B94" w:rsidRPr="002B75FC" w:rsidRDefault="00165B94">
            <w:pPr>
              <w:jc w:val="center"/>
              <w:rPr>
                <w:b/>
                <w:bCs/>
              </w:rPr>
            </w:pPr>
            <w:r w:rsidRPr="002B75FC">
              <w:rPr>
                <w:b/>
                <w:bCs/>
                <w:sz w:val="22"/>
                <w:szCs w:val="22"/>
              </w:rPr>
              <w:t>E Ft</w:t>
            </w:r>
          </w:p>
        </w:tc>
        <w:tc>
          <w:tcPr>
            <w:tcW w:w="1139" w:type="dxa"/>
            <w:tcBorders>
              <w:top w:val="nil"/>
              <w:left w:val="nil"/>
              <w:bottom w:val="single" w:sz="8" w:space="0" w:color="auto"/>
              <w:right w:val="single" w:sz="8" w:space="0" w:color="auto"/>
            </w:tcBorders>
            <w:shd w:val="clear" w:color="auto" w:fill="FBE4D5"/>
            <w:vAlign w:val="center"/>
          </w:tcPr>
          <w:p w:rsidR="00165B94" w:rsidRPr="002B75FC" w:rsidRDefault="00165B94">
            <w:pPr>
              <w:jc w:val="center"/>
              <w:rPr>
                <w:b/>
                <w:bCs/>
              </w:rPr>
            </w:pPr>
            <w:r w:rsidRPr="002B75FC">
              <w:rPr>
                <w:b/>
                <w:bCs/>
                <w:sz w:val="22"/>
                <w:szCs w:val="22"/>
              </w:rPr>
              <w:t>%</w:t>
            </w:r>
          </w:p>
        </w:tc>
      </w:tr>
      <w:tr w:rsidR="00165B94" w:rsidRPr="002B75FC">
        <w:trPr>
          <w:trHeight w:val="300"/>
        </w:trPr>
        <w:tc>
          <w:tcPr>
            <w:tcW w:w="4805"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Nettó árbevétel</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70 416</w:t>
            </w:r>
          </w:p>
        </w:tc>
        <w:tc>
          <w:tcPr>
            <w:tcW w:w="1340" w:type="dxa"/>
            <w:tcBorders>
              <w:top w:val="nil"/>
              <w:left w:val="nil"/>
              <w:bottom w:val="nil"/>
              <w:right w:val="single" w:sz="8" w:space="0" w:color="auto"/>
            </w:tcBorders>
            <w:noWrap/>
            <w:vAlign w:val="bottom"/>
          </w:tcPr>
          <w:p w:rsidR="00165B94" w:rsidRPr="002B75FC" w:rsidRDefault="00165B94">
            <w:pPr>
              <w:jc w:val="right"/>
            </w:pPr>
            <w:r w:rsidRPr="002B75FC">
              <w:rPr>
                <w:sz w:val="22"/>
                <w:szCs w:val="22"/>
              </w:rPr>
              <w:t>32,47</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57 640</w:t>
            </w:r>
          </w:p>
        </w:tc>
        <w:tc>
          <w:tcPr>
            <w:tcW w:w="1139" w:type="dxa"/>
            <w:tcBorders>
              <w:top w:val="nil"/>
              <w:left w:val="nil"/>
              <w:bottom w:val="nil"/>
              <w:right w:val="single" w:sz="8" w:space="0" w:color="auto"/>
            </w:tcBorders>
            <w:shd w:val="clear" w:color="auto" w:fill="FBE4D5"/>
            <w:noWrap/>
            <w:vAlign w:val="bottom"/>
          </w:tcPr>
          <w:p w:rsidR="00165B94" w:rsidRPr="002B75FC" w:rsidRDefault="00165B94">
            <w:pPr>
              <w:jc w:val="right"/>
            </w:pPr>
            <w:r w:rsidRPr="002B75FC">
              <w:rPr>
                <w:sz w:val="22"/>
                <w:szCs w:val="22"/>
              </w:rPr>
              <w:t>31,14</w:t>
            </w:r>
          </w:p>
        </w:tc>
      </w:tr>
      <w:tr w:rsidR="00165B94"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Saját termelésű készletek állományváltozása</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0</w:t>
            </w:r>
          </w:p>
        </w:tc>
        <w:tc>
          <w:tcPr>
            <w:tcW w:w="1340" w:type="dxa"/>
            <w:tcBorders>
              <w:top w:val="single" w:sz="4" w:space="0" w:color="auto"/>
              <w:left w:val="nil"/>
              <w:bottom w:val="single" w:sz="4" w:space="0" w:color="auto"/>
              <w:right w:val="single" w:sz="8" w:space="0" w:color="auto"/>
            </w:tcBorders>
            <w:noWrap/>
            <w:vAlign w:val="bottom"/>
          </w:tcPr>
          <w:p w:rsidR="00165B94" w:rsidRPr="002B75FC" w:rsidRDefault="00165B94">
            <w:pPr>
              <w:jc w:val="right"/>
            </w:pPr>
            <w:r>
              <w:rPr>
                <w:sz w:val="22"/>
                <w:szCs w:val="22"/>
              </w:rPr>
              <w:t>0,00</w:t>
            </w:r>
            <w:r w:rsidRPr="002B75FC">
              <w:rPr>
                <w:sz w:val="22"/>
                <w:szCs w:val="22"/>
              </w:rPr>
              <w:t> </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0</w:t>
            </w:r>
          </w:p>
        </w:tc>
        <w:tc>
          <w:tcPr>
            <w:tcW w:w="1139" w:type="dxa"/>
            <w:tcBorders>
              <w:top w:val="single" w:sz="4" w:space="0" w:color="auto"/>
              <w:left w:val="nil"/>
              <w:bottom w:val="single" w:sz="4" w:space="0" w:color="auto"/>
              <w:right w:val="single" w:sz="8" w:space="0" w:color="auto"/>
            </w:tcBorders>
            <w:shd w:val="clear" w:color="auto" w:fill="FBE4D5"/>
            <w:noWrap/>
          </w:tcPr>
          <w:p w:rsidR="00165B94" w:rsidRDefault="00165B94" w:rsidP="002B75FC">
            <w:pPr>
              <w:jc w:val="right"/>
            </w:pPr>
            <w:r w:rsidRPr="00451891">
              <w:rPr>
                <w:sz w:val="22"/>
                <w:szCs w:val="22"/>
              </w:rPr>
              <w:t>0,00</w:t>
            </w:r>
          </w:p>
        </w:tc>
      </w:tr>
      <w:tr w:rsidR="00165B94"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Saját előállítású eszközök aktivált értéke</w:t>
            </w:r>
          </w:p>
        </w:tc>
        <w:tc>
          <w:tcPr>
            <w:tcW w:w="1300" w:type="dxa"/>
            <w:tcBorders>
              <w:top w:val="nil"/>
              <w:left w:val="nil"/>
              <w:bottom w:val="single" w:sz="4" w:space="0" w:color="auto"/>
              <w:right w:val="single" w:sz="4" w:space="0" w:color="auto"/>
            </w:tcBorders>
            <w:noWrap/>
            <w:vAlign w:val="center"/>
          </w:tcPr>
          <w:p w:rsidR="00165B94" w:rsidRPr="002B75FC" w:rsidRDefault="00165B94">
            <w:pPr>
              <w:jc w:val="right"/>
            </w:pPr>
            <w:r w:rsidRPr="002B75FC">
              <w:rPr>
                <w:sz w:val="22"/>
                <w:szCs w:val="22"/>
              </w:rPr>
              <w:t>0</w:t>
            </w:r>
          </w:p>
        </w:tc>
        <w:tc>
          <w:tcPr>
            <w:tcW w:w="1340" w:type="dxa"/>
            <w:tcBorders>
              <w:top w:val="single" w:sz="4" w:space="0" w:color="auto"/>
              <w:left w:val="single" w:sz="4" w:space="0" w:color="auto"/>
              <w:bottom w:val="single" w:sz="4" w:space="0" w:color="auto"/>
              <w:right w:val="single" w:sz="4" w:space="0" w:color="auto"/>
            </w:tcBorders>
            <w:noWrap/>
            <w:vAlign w:val="bottom"/>
          </w:tcPr>
          <w:p w:rsidR="00165B94" w:rsidRPr="002B75FC" w:rsidRDefault="00165B94">
            <w:pPr>
              <w:jc w:val="right"/>
            </w:pPr>
            <w:r>
              <w:rPr>
                <w:sz w:val="22"/>
                <w:szCs w:val="22"/>
              </w:rPr>
              <w:t>0,00</w:t>
            </w:r>
            <w:r w:rsidRPr="002B75FC">
              <w:rPr>
                <w:sz w:val="22"/>
                <w:szCs w:val="22"/>
              </w:rPr>
              <w:t> </w:t>
            </w:r>
          </w:p>
        </w:tc>
        <w:tc>
          <w:tcPr>
            <w:tcW w:w="112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165B94" w:rsidRPr="002B75FC" w:rsidRDefault="00165B94">
            <w:pPr>
              <w:jc w:val="right"/>
            </w:pPr>
            <w:r w:rsidRPr="002B75FC">
              <w:rPr>
                <w:sz w:val="22"/>
                <w:szCs w:val="22"/>
              </w:rPr>
              <w:t>0</w:t>
            </w:r>
          </w:p>
        </w:tc>
        <w:tc>
          <w:tcPr>
            <w:tcW w:w="1139" w:type="dxa"/>
            <w:tcBorders>
              <w:top w:val="single" w:sz="4" w:space="0" w:color="auto"/>
              <w:left w:val="single" w:sz="4" w:space="0" w:color="auto"/>
              <w:bottom w:val="single" w:sz="4" w:space="0" w:color="auto"/>
              <w:right w:val="single" w:sz="4" w:space="0" w:color="auto"/>
            </w:tcBorders>
            <w:shd w:val="clear" w:color="auto" w:fill="FBE4D5"/>
            <w:noWrap/>
          </w:tcPr>
          <w:p w:rsidR="00165B94" w:rsidRDefault="00165B94" w:rsidP="002B75FC">
            <w:pPr>
              <w:jc w:val="right"/>
            </w:pPr>
            <w:r w:rsidRPr="00451891">
              <w:rPr>
                <w:sz w:val="22"/>
                <w:szCs w:val="22"/>
              </w:rPr>
              <w:t>0,00</w:t>
            </w:r>
          </w:p>
        </w:tc>
      </w:tr>
      <w:tr w:rsidR="00165B94" w:rsidRPr="002B75FC">
        <w:trPr>
          <w:trHeight w:val="315"/>
        </w:trPr>
        <w:tc>
          <w:tcPr>
            <w:tcW w:w="4805" w:type="dxa"/>
            <w:gridSpan w:val="5"/>
            <w:tcBorders>
              <w:top w:val="single" w:sz="4"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Egyéb bevétel</w:t>
            </w:r>
          </w:p>
        </w:tc>
        <w:tc>
          <w:tcPr>
            <w:tcW w:w="1300" w:type="dxa"/>
            <w:tcBorders>
              <w:top w:val="nil"/>
              <w:left w:val="nil"/>
              <w:bottom w:val="single" w:sz="8" w:space="0" w:color="auto"/>
              <w:right w:val="single" w:sz="4" w:space="0" w:color="auto"/>
            </w:tcBorders>
            <w:noWrap/>
            <w:vAlign w:val="center"/>
          </w:tcPr>
          <w:p w:rsidR="00165B94" w:rsidRPr="002B75FC" w:rsidRDefault="00165B94">
            <w:pPr>
              <w:jc w:val="right"/>
            </w:pPr>
            <w:r w:rsidRPr="002B75FC">
              <w:rPr>
                <w:sz w:val="22"/>
                <w:szCs w:val="22"/>
              </w:rPr>
              <w:t>146 449</w:t>
            </w:r>
          </w:p>
        </w:tc>
        <w:tc>
          <w:tcPr>
            <w:tcW w:w="1340" w:type="dxa"/>
            <w:tcBorders>
              <w:top w:val="single" w:sz="4" w:space="0" w:color="auto"/>
              <w:left w:val="single" w:sz="4" w:space="0" w:color="auto"/>
              <w:bottom w:val="single" w:sz="4" w:space="0" w:color="auto"/>
              <w:right w:val="single" w:sz="4" w:space="0" w:color="auto"/>
            </w:tcBorders>
            <w:noWrap/>
            <w:vAlign w:val="bottom"/>
          </w:tcPr>
          <w:p w:rsidR="00165B94" w:rsidRPr="002B75FC" w:rsidRDefault="00165B94">
            <w:pPr>
              <w:jc w:val="right"/>
            </w:pPr>
            <w:r w:rsidRPr="002B75FC">
              <w:rPr>
                <w:sz w:val="22"/>
                <w:szCs w:val="22"/>
              </w:rPr>
              <w:t>67,53</w:t>
            </w:r>
          </w:p>
        </w:tc>
        <w:tc>
          <w:tcPr>
            <w:tcW w:w="112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165B94" w:rsidRPr="002B75FC" w:rsidRDefault="00165B94">
            <w:pPr>
              <w:jc w:val="right"/>
            </w:pPr>
            <w:r w:rsidRPr="002B75FC">
              <w:rPr>
                <w:sz w:val="22"/>
                <w:szCs w:val="22"/>
              </w:rPr>
              <w:t>127 469</w:t>
            </w:r>
          </w:p>
        </w:tc>
        <w:tc>
          <w:tcPr>
            <w:tcW w:w="1139" w:type="dxa"/>
            <w:tcBorders>
              <w:top w:val="single" w:sz="4" w:space="0" w:color="auto"/>
              <w:left w:val="single" w:sz="4" w:space="0" w:color="auto"/>
              <w:bottom w:val="single" w:sz="4" w:space="0" w:color="auto"/>
              <w:right w:val="single" w:sz="4" w:space="0" w:color="auto"/>
            </w:tcBorders>
            <w:shd w:val="clear" w:color="auto" w:fill="FBE4D5"/>
            <w:noWrap/>
            <w:vAlign w:val="bottom"/>
          </w:tcPr>
          <w:p w:rsidR="00165B94" w:rsidRPr="002B75FC" w:rsidRDefault="00165B94">
            <w:pPr>
              <w:jc w:val="right"/>
            </w:pPr>
            <w:r w:rsidRPr="002B75FC">
              <w:rPr>
                <w:sz w:val="22"/>
                <w:szCs w:val="22"/>
              </w:rPr>
              <w:t>68,86</w:t>
            </w:r>
          </w:p>
        </w:tc>
      </w:tr>
      <w:tr w:rsidR="00165B94" w:rsidRPr="002B75FC">
        <w:trPr>
          <w:trHeight w:val="330"/>
        </w:trPr>
        <w:tc>
          <w:tcPr>
            <w:tcW w:w="4805" w:type="dxa"/>
            <w:gridSpan w:val="5"/>
            <w:tcBorders>
              <w:top w:val="nil"/>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Összes bevétel</w:t>
            </w:r>
          </w:p>
        </w:tc>
        <w:tc>
          <w:tcPr>
            <w:tcW w:w="1300" w:type="dxa"/>
            <w:tcBorders>
              <w:top w:val="nil"/>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216 865</w:t>
            </w:r>
          </w:p>
        </w:tc>
        <w:tc>
          <w:tcPr>
            <w:tcW w:w="1340" w:type="dxa"/>
            <w:tcBorders>
              <w:top w:val="single" w:sz="4" w:space="0" w:color="auto"/>
              <w:left w:val="nil"/>
              <w:bottom w:val="single" w:sz="8" w:space="0" w:color="auto"/>
              <w:right w:val="single" w:sz="8" w:space="0" w:color="auto"/>
            </w:tcBorders>
            <w:noWrap/>
            <w:vAlign w:val="bottom"/>
          </w:tcPr>
          <w:p w:rsidR="00165B94" w:rsidRPr="002B75FC" w:rsidRDefault="00165B94">
            <w:pPr>
              <w:jc w:val="right"/>
              <w:rPr>
                <w:b/>
                <w:bCs/>
              </w:rPr>
            </w:pPr>
            <w:r w:rsidRPr="002B75FC">
              <w:rPr>
                <w:b/>
                <w:bCs/>
                <w:sz w:val="22"/>
                <w:szCs w:val="22"/>
              </w:rPr>
              <w:t>100,00</w:t>
            </w:r>
          </w:p>
        </w:tc>
        <w:tc>
          <w:tcPr>
            <w:tcW w:w="1121" w:type="dxa"/>
            <w:tcBorders>
              <w:top w:val="single" w:sz="4" w:space="0" w:color="auto"/>
              <w:left w:val="nil"/>
              <w:bottom w:val="single" w:sz="8" w:space="0" w:color="auto"/>
              <w:right w:val="single" w:sz="4" w:space="0" w:color="auto"/>
            </w:tcBorders>
            <w:shd w:val="clear" w:color="auto" w:fill="FBE4D5"/>
            <w:noWrap/>
            <w:vAlign w:val="center"/>
          </w:tcPr>
          <w:p w:rsidR="00165B94" w:rsidRPr="002B75FC" w:rsidRDefault="00165B94">
            <w:pPr>
              <w:jc w:val="right"/>
              <w:rPr>
                <w:b/>
                <w:bCs/>
              </w:rPr>
            </w:pPr>
            <w:r w:rsidRPr="002B75FC">
              <w:rPr>
                <w:b/>
                <w:bCs/>
                <w:sz w:val="22"/>
                <w:szCs w:val="22"/>
              </w:rPr>
              <w:t>185 109</w:t>
            </w:r>
          </w:p>
        </w:tc>
        <w:tc>
          <w:tcPr>
            <w:tcW w:w="1139" w:type="dxa"/>
            <w:tcBorders>
              <w:top w:val="single" w:sz="4" w:space="0" w:color="auto"/>
              <w:left w:val="single" w:sz="8" w:space="0" w:color="auto"/>
              <w:bottom w:val="single" w:sz="8" w:space="0" w:color="auto"/>
              <w:right w:val="single" w:sz="8" w:space="0" w:color="auto"/>
            </w:tcBorders>
            <w:shd w:val="clear" w:color="auto" w:fill="FBE4D5"/>
            <w:noWrap/>
            <w:vAlign w:val="bottom"/>
          </w:tcPr>
          <w:p w:rsidR="00165B94" w:rsidRPr="002B75FC" w:rsidRDefault="00165B94">
            <w:pPr>
              <w:jc w:val="right"/>
              <w:rPr>
                <w:b/>
                <w:bCs/>
              </w:rPr>
            </w:pPr>
            <w:r w:rsidRPr="002B75FC">
              <w:rPr>
                <w:b/>
                <w:bCs/>
                <w:sz w:val="22"/>
                <w:szCs w:val="22"/>
              </w:rPr>
              <w:t>100,00</w:t>
            </w:r>
          </w:p>
        </w:tc>
      </w:tr>
      <w:tr w:rsidR="00165B94" w:rsidRPr="002B75FC">
        <w:trPr>
          <w:trHeight w:val="300"/>
        </w:trPr>
        <w:tc>
          <w:tcPr>
            <w:tcW w:w="4805"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Pr>
                <w:sz w:val="22"/>
                <w:szCs w:val="22"/>
              </w:rPr>
              <w:t xml:space="preserve"> </w:t>
            </w:r>
            <w:r w:rsidRPr="002B75FC">
              <w:rPr>
                <w:sz w:val="22"/>
                <w:szCs w:val="22"/>
              </w:rPr>
              <w:t>Anyagköltség</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12 151</w:t>
            </w:r>
          </w:p>
        </w:tc>
        <w:tc>
          <w:tcPr>
            <w:tcW w:w="134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5,60</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12 242</w:t>
            </w:r>
          </w:p>
        </w:tc>
        <w:tc>
          <w:tcPr>
            <w:tcW w:w="1139" w:type="dxa"/>
            <w:tcBorders>
              <w:top w:val="nil"/>
              <w:left w:val="single" w:sz="4" w:space="0" w:color="auto"/>
              <w:bottom w:val="nil"/>
              <w:right w:val="single" w:sz="8" w:space="0" w:color="auto"/>
            </w:tcBorders>
            <w:shd w:val="clear" w:color="auto" w:fill="FBE4D5"/>
            <w:noWrap/>
            <w:vAlign w:val="center"/>
          </w:tcPr>
          <w:p w:rsidR="00165B94" w:rsidRPr="002B75FC" w:rsidRDefault="00165B94">
            <w:pPr>
              <w:jc w:val="right"/>
            </w:pPr>
            <w:r w:rsidRPr="002B75FC">
              <w:rPr>
                <w:sz w:val="22"/>
                <w:szCs w:val="22"/>
              </w:rPr>
              <w:t>6,61</w:t>
            </w:r>
          </w:p>
        </w:tc>
      </w:tr>
      <w:tr w:rsidR="00165B94"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Pr>
                <w:sz w:val="22"/>
                <w:szCs w:val="22"/>
              </w:rPr>
              <w:t xml:space="preserve"> </w:t>
            </w:r>
            <w:r w:rsidRPr="002B75FC">
              <w:rPr>
                <w:sz w:val="22"/>
                <w:szCs w:val="22"/>
              </w:rPr>
              <w:t>Igénybe vett szolgáltatások értéke</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40 591</w:t>
            </w:r>
          </w:p>
        </w:tc>
        <w:tc>
          <w:tcPr>
            <w:tcW w:w="1340" w:type="dxa"/>
            <w:tcBorders>
              <w:top w:val="single" w:sz="4" w:space="0" w:color="auto"/>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18,72</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39 665</w:t>
            </w:r>
          </w:p>
        </w:tc>
        <w:tc>
          <w:tcPr>
            <w:tcW w:w="1139" w:type="dxa"/>
            <w:tcBorders>
              <w:top w:val="single" w:sz="4" w:space="0" w:color="auto"/>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21,43</w:t>
            </w:r>
          </w:p>
        </w:tc>
      </w:tr>
      <w:tr w:rsidR="00165B94"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 xml:space="preserve"> Egyéb szolgáltatások értéke</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2 830</w:t>
            </w:r>
          </w:p>
        </w:tc>
        <w:tc>
          <w:tcPr>
            <w:tcW w:w="134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1,30</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2 062</w:t>
            </w:r>
          </w:p>
        </w:tc>
        <w:tc>
          <w:tcPr>
            <w:tcW w:w="1139" w:type="dxa"/>
            <w:tcBorders>
              <w:top w:val="nil"/>
              <w:left w:val="single" w:sz="4" w:space="0" w:color="auto"/>
              <w:bottom w:val="nil"/>
              <w:right w:val="single" w:sz="8" w:space="0" w:color="auto"/>
            </w:tcBorders>
            <w:shd w:val="clear" w:color="auto" w:fill="FBE4D5"/>
            <w:noWrap/>
            <w:vAlign w:val="center"/>
          </w:tcPr>
          <w:p w:rsidR="00165B94" w:rsidRPr="002B75FC" w:rsidRDefault="00165B94">
            <w:pPr>
              <w:jc w:val="right"/>
            </w:pPr>
            <w:r w:rsidRPr="002B75FC">
              <w:rPr>
                <w:sz w:val="22"/>
                <w:szCs w:val="22"/>
              </w:rPr>
              <w:t>1,11</w:t>
            </w:r>
          </w:p>
        </w:tc>
      </w:tr>
      <w:tr w:rsidR="00165B94"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 xml:space="preserve"> Eladott áruk beszerzési értéke</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41</w:t>
            </w:r>
          </w:p>
        </w:tc>
        <w:tc>
          <w:tcPr>
            <w:tcW w:w="1340" w:type="dxa"/>
            <w:tcBorders>
              <w:top w:val="single" w:sz="4" w:space="0" w:color="auto"/>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0,02</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155</w:t>
            </w:r>
          </w:p>
        </w:tc>
        <w:tc>
          <w:tcPr>
            <w:tcW w:w="1139" w:type="dxa"/>
            <w:tcBorders>
              <w:top w:val="single" w:sz="4" w:space="0" w:color="auto"/>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0,08</w:t>
            </w:r>
          </w:p>
        </w:tc>
      </w:tr>
      <w:tr w:rsidR="00165B94" w:rsidRPr="002B75FC">
        <w:trPr>
          <w:trHeight w:val="315"/>
        </w:trPr>
        <w:tc>
          <w:tcPr>
            <w:tcW w:w="4805" w:type="dxa"/>
            <w:gridSpan w:val="5"/>
            <w:tcBorders>
              <w:top w:val="single" w:sz="4"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 xml:space="preserve"> Eladott (közvetített) szolgáltatások értéke</w:t>
            </w:r>
          </w:p>
        </w:tc>
        <w:tc>
          <w:tcPr>
            <w:tcW w:w="130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6 005</w:t>
            </w:r>
          </w:p>
        </w:tc>
        <w:tc>
          <w:tcPr>
            <w:tcW w:w="134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2,77</w:t>
            </w:r>
          </w:p>
        </w:tc>
        <w:tc>
          <w:tcPr>
            <w:tcW w:w="1121" w:type="dxa"/>
            <w:tcBorders>
              <w:top w:val="nil"/>
              <w:left w:val="nil"/>
              <w:bottom w:val="nil"/>
              <w:right w:val="single" w:sz="8" w:space="0" w:color="auto"/>
            </w:tcBorders>
            <w:shd w:val="clear" w:color="auto" w:fill="FBE4D5"/>
            <w:noWrap/>
            <w:vAlign w:val="center"/>
          </w:tcPr>
          <w:p w:rsidR="00165B94" w:rsidRPr="002B75FC" w:rsidRDefault="00165B94">
            <w:pPr>
              <w:jc w:val="right"/>
            </w:pPr>
            <w:r w:rsidRPr="002B75FC">
              <w:rPr>
                <w:sz w:val="22"/>
                <w:szCs w:val="22"/>
              </w:rPr>
              <w:t>1 390</w:t>
            </w:r>
          </w:p>
        </w:tc>
        <w:tc>
          <w:tcPr>
            <w:tcW w:w="1139" w:type="dxa"/>
            <w:tcBorders>
              <w:top w:val="nil"/>
              <w:left w:val="single" w:sz="4" w:space="0" w:color="auto"/>
              <w:bottom w:val="nil"/>
              <w:right w:val="single" w:sz="8" w:space="0" w:color="auto"/>
            </w:tcBorders>
            <w:shd w:val="clear" w:color="auto" w:fill="FBE4D5"/>
            <w:noWrap/>
            <w:vAlign w:val="center"/>
          </w:tcPr>
          <w:p w:rsidR="00165B94" w:rsidRPr="002B75FC" w:rsidRDefault="00165B94">
            <w:pPr>
              <w:jc w:val="right"/>
            </w:pPr>
            <w:r w:rsidRPr="002B75FC">
              <w:rPr>
                <w:sz w:val="22"/>
                <w:szCs w:val="22"/>
              </w:rPr>
              <w:t>0,75</w:t>
            </w:r>
          </w:p>
        </w:tc>
      </w:tr>
      <w:tr w:rsidR="00165B94"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Anyagjellegű ráfordítások</w:t>
            </w:r>
          </w:p>
        </w:tc>
        <w:tc>
          <w:tcPr>
            <w:tcW w:w="1300" w:type="dxa"/>
            <w:tcBorders>
              <w:top w:val="single" w:sz="8" w:space="0" w:color="auto"/>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61 618</w:t>
            </w:r>
          </w:p>
        </w:tc>
        <w:tc>
          <w:tcPr>
            <w:tcW w:w="1340" w:type="dxa"/>
            <w:tcBorders>
              <w:top w:val="single" w:sz="8" w:space="0" w:color="auto"/>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28,41</w:t>
            </w:r>
          </w:p>
        </w:tc>
        <w:tc>
          <w:tcPr>
            <w:tcW w:w="1121" w:type="dxa"/>
            <w:tcBorders>
              <w:top w:val="single" w:sz="8" w:space="0" w:color="auto"/>
              <w:left w:val="nil"/>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55 514</w:t>
            </w:r>
          </w:p>
        </w:tc>
        <w:tc>
          <w:tcPr>
            <w:tcW w:w="1139" w:type="dxa"/>
            <w:tcBorders>
              <w:top w:val="single" w:sz="8" w:space="0" w:color="auto"/>
              <w:left w:val="single" w:sz="4" w:space="0" w:color="auto"/>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29,99</w:t>
            </w:r>
          </w:p>
        </w:tc>
      </w:tr>
      <w:tr w:rsidR="00165B94" w:rsidRPr="002B75FC">
        <w:trPr>
          <w:trHeight w:val="300"/>
        </w:trPr>
        <w:tc>
          <w:tcPr>
            <w:tcW w:w="4805"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 xml:space="preserve"> Bérköltség</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64 591</w:t>
            </w:r>
          </w:p>
        </w:tc>
        <w:tc>
          <w:tcPr>
            <w:tcW w:w="134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29,78</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67 883</w:t>
            </w:r>
          </w:p>
        </w:tc>
        <w:tc>
          <w:tcPr>
            <w:tcW w:w="1139" w:type="dxa"/>
            <w:tcBorders>
              <w:top w:val="nil"/>
              <w:left w:val="single" w:sz="4" w:space="0" w:color="auto"/>
              <w:bottom w:val="nil"/>
              <w:right w:val="single" w:sz="8" w:space="0" w:color="auto"/>
            </w:tcBorders>
            <w:shd w:val="clear" w:color="auto" w:fill="FBE4D5"/>
            <w:noWrap/>
            <w:vAlign w:val="center"/>
          </w:tcPr>
          <w:p w:rsidR="00165B94" w:rsidRPr="002B75FC" w:rsidRDefault="00165B94">
            <w:pPr>
              <w:jc w:val="right"/>
            </w:pPr>
            <w:r w:rsidRPr="002B75FC">
              <w:rPr>
                <w:sz w:val="22"/>
                <w:szCs w:val="22"/>
              </w:rPr>
              <w:t>36,67</w:t>
            </w:r>
          </w:p>
        </w:tc>
      </w:tr>
      <w:tr w:rsidR="00165B94"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165B94" w:rsidRPr="002B75FC" w:rsidRDefault="00165B94">
            <w:r w:rsidRPr="002B75FC">
              <w:rPr>
                <w:sz w:val="22"/>
                <w:szCs w:val="22"/>
              </w:rPr>
              <w:t xml:space="preserve"> Személyi jellegű egyéb kifizetések</w:t>
            </w:r>
          </w:p>
        </w:tc>
        <w:tc>
          <w:tcPr>
            <w:tcW w:w="1300" w:type="dxa"/>
            <w:tcBorders>
              <w:top w:val="nil"/>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7 493</w:t>
            </w:r>
          </w:p>
        </w:tc>
        <w:tc>
          <w:tcPr>
            <w:tcW w:w="1340" w:type="dxa"/>
            <w:tcBorders>
              <w:top w:val="single" w:sz="4" w:space="0" w:color="auto"/>
              <w:left w:val="nil"/>
              <w:bottom w:val="single" w:sz="4" w:space="0" w:color="auto"/>
              <w:right w:val="single" w:sz="8" w:space="0" w:color="auto"/>
            </w:tcBorders>
            <w:noWrap/>
            <w:vAlign w:val="center"/>
          </w:tcPr>
          <w:p w:rsidR="00165B94" w:rsidRPr="002B75FC" w:rsidRDefault="00165B94">
            <w:pPr>
              <w:jc w:val="right"/>
            </w:pPr>
            <w:r w:rsidRPr="002B75FC">
              <w:rPr>
                <w:sz w:val="22"/>
                <w:szCs w:val="22"/>
              </w:rPr>
              <w:t>3,46</w:t>
            </w:r>
          </w:p>
        </w:tc>
        <w:tc>
          <w:tcPr>
            <w:tcW w:w="1121" w:type="dxa"/>
            <w:tcBorders>
              <w:top w:val="nil"/>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7 526</w:t>
            </w:r>
          </w:p>
        </w:tc>
        <w:tc>
          <w:tcPr>
            <w:tcW w:w="1139" w:type="dxa"/>
            <w:tcBorders>
              <w:top w:val="single" w:sz="4" w:space="0" w:color="auto"/>
              <w:left w:val="nil"/>
              <w:bottom w:val="single" w:sz="4"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4,07</w:t>
            </w:r>
          </w:p>
        </w:tc>
      </w:tr>
      <w:tr w:rsidR="00165B94" w:rsidRPr="002B75FC">
        <w:trPr>
          <w:trHeight w:val="315"/>
        </w:trPr>
        <w:tc>
          <w:tcPr>
            <w:tcW w:w="4805" w:type="dxa"/>
            <w:gridSpan w:val="5"/>
            <w:tcBorders>
              <w:top w:val="single" w:sz="4"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 xml:space="preserve"> Bérjárulékok</w:t>
            </w:r>
          </w:p>
        </w:tc>
        <w:tc>
          <w:tcPr>
            <w:tcW w:w="130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18 119</w:t>
            </w:r>
          </w:p>
        </w:tc>
        <w:tc>
          <w:tcPr>
            <w:tcW w:w="134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8,35</w:t>
            </w:r>
          </w:p>
        </w:tc>
        <w:tc>
          <w:tcPr>
            <w:tcW w:w="1121" w:type="dxa"/>
            <w:tcBorders>
              <w:top w:val="nil"/>
              <w:left w:val="nil"/>
              <w:bottom w:val="nil"/>
              <w:right w:val="single" w:sz="8" w:space="0" w:color="auto"/>
            </w:tcBorders>
            <w:shd w:val="clear" w:color="auto" w:fill="FBE4D5"/>
            <w:noWrap/>
            <w:vAlign w:val="center"/>
          </w:tcPr>
          <w:p w:rsidR="00165B94" w:rsidRPr="002B75FC" w:rsidRDefault="00165B94">
            <w:pPr>
              <w:jc w:val="right"/>
            </w:pPr>
            <w:r w:rsidRPr="002B75FC">
              <w:rPr>
                <w:sz w:val="22"/>
                <w:szCs w:val="22"/>
              </w:rPr>
              <w:t>18 511</w:t>
            </w:r>
          </w:p>
        </w:tc>
        <w:tc>
          <w:tcPr>
            <w:tcW w:w="1139" w:type="dxa"/>
            <w:tcBorders>
              <w:top w:val="nil"/>
              <w:left w:val="single" w:sz="4" w:space="0" w:color="auto"/>
              <w:bottom w:val="nil"/>
              <w:right w:val="single" w:sz="8" w:space="0" w:color="auto"/>
            </w:tcBorders>
            <w:shd w:val="clear" w:color="auto" w:fill="FBE4D5"/>
            <w:noWrap/>
            <w:vAlign w:val="center"/>
          </w:tcPr>
          <w:p w:rsidR="00165B94" w:rsidRPr="002B75FC" w:rsidRDefault="00165B94">
            <w:pPr>
              <w:jc w:val="right"/>
            </w:pPr>
            <w:r w:rsidRPr="002B75FC">
              <w:rPr>
                <w:sz w:val="22"/>
                <w:szCs w:val="22"/>
              </w:rPr>
              <w:t>10,00</w:t>
            </w:r>
          </w:p>
        </w:tc>
      </w:tr>
      <w:tr w:rsidR="00165B94"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Személyi jellegű ráfordítások</w:t>
            </w:r>
          </w:p>
        </w:tc>
        <w:tc>
          <w:tcPr>
            <w:tcW w:w="1300" w:type="dxa"/>
            <w:tcBorders>
              <w:top w:val="single" w:sz="8" w:space="0" w:color="auto"/>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90 203</w:t>
            </w:r>
          </w:p>
        </w:tc>
        <w:tc>
          <w:tcPr>
            <w:tcW w:w="1340" w:type="dxa"/>
            <w:tcBorders>
              <w:top w:val="single" w:sz="8" w:space="0" w:color="auto"/>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41,59</w:t>
            </w:r>
          </w:p>
        </w:tc>
        <w:tc>
          <w:tcPr>
            <w:tcW w:w="1121" w:type="dxa"/>
            <w:tcBorders>
              <w:top w:val="single" w:sz="8" w:space="0" w:color="auto"/>
              <w:left w:val="nil"/>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93 920</w:t>
            </w:r>
          </w:p>
        </w:tc>
        <w:tc>
          <w:tcPr>
            <w:tcW w:w="1139" w:type="dxa"/>
            <w:tcBorders>
              <w:top w:val="single" w:sz="8" w:space="0" w:color="auto"/>
              <w:left w:val="nil"/>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50,74</w:t>
            </w:r>
          </w:p>
        </w:tc>
      </w:tr>
      <w:tr w:rsidR="00165B94" w:rsidRPr="002B75FC">
        <w:trPr>
          <w:trHeight w:val="315"/>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Értékcsökkenési leírás</w:t>
            </w:r>
          </w:p>
        </w:tc>
        <w:tc>
          <w:tcPr>
            <w:tcW w:w="1300" w:type="dxa"/>
            <w:tcBorders>
              <w:top w:val="nil"/>
              <w:left w:val="nil"/>
              <w:bottom w:val="single" w:sz="8" w:space="0" w:color="auto"/>
              <w:right w:val="single" w:sz="8" w:space="0" w:color="auto"/>
            </w:tcBorders>
            <w:noWrap/>
            <w:vAlign w:val="center"/>
          </w:tcPr>
          <w:p w:rsidR="00165B94" w:rsidRPr="002B75FC" w:rsidRDefault="00165B94">
            <w:pPr>
              <w:jc w:val="right"/>
            </w:pPr>
            <w:r w:rsidRPr="002B75FC">
              <w:rPr>
                <w:sz w:val="22"/>
                <w:szCs w:val="22"/>
              </w:rPr>
              <w:t>57 463</w:t>
            </w:r>
          </w:p>
        </w:tc>
        <w:tc>
          <w:tcPr>
            <w:tcW w:w="1340" w:type="dxa"/>
            <w:tcBorders>
              <w:top w:val="nil"/>
              <w:left w:val="nil"/>
              <w:bottom w:val="single" w:sz="8" w:space="0" w:color="auto"/>
              <w:right w:val="single" w:sz="8" w:space="0" w:color="auto"/>
            </w:tcBorders>
            <w:noWrap/>
            <w:vAlign w:val="center"/>
          </w:tcPr>
          <w:p w:rsidR="00165B94" w:rsidRPr="002B75FC" w:rsidRDefault="00165B94">
            <w:pPr>
              <w:jc w:val="right"/>
            </w:pPr>
            <w:r w:rsidRPr="002B75FC">
              <w:rPr>
                <w:sz w:val="22"/>
                <w:szCs w:val="22"/>
              </w:rPr>
              <w:t>26,50</w:t>
            </w:r>
          </w:p>
        </w:tc>
        <w:tc>
          <w:tcPr>
            <w:tcW w:w="1121" w:type="dxa"/>
            <w:tcBorders>
              <w:top w:val="nil"/>
              <w:left w:val="nil"/>
              <w:bottom w:val="single" w:sz="8"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29 805</w:t>
            </w:r>
          </w:p>
        </w:tc>
        <w:tc>
          <w:tcPr>
            <w:tcW w:w="1139" w:type="dxa"/>
            <w:tcBorders>
              <w:top w:val="nil"/>
              <w:left w:val="nil"/>
              <w:bottom w:val="single" w:sz="8" w:space="0" w:color="auto"/>
              <w:right w:val="single" w:sz="8" w:space="0" w:color="auto"/>
            </w:tcBorders>
            <w:shd w:val="clear" w:color="auto" w:fill="FBE4D5"/>
            <w:noWrap/>
            <w:vAlign w:val="center"/>
          </w:tcPr>
          <w:p w:rsidR="00165B94" w:rsidRPr="002B75FC" w:rsidRDefault="00165B94">
            <w:pPr>
              <w:jc w:val="right"/>
            </w:pPr>
            <w:r w:rsidRPr="002B75FC">
              <w:rPr>
                <w:sz w:val="22"/>
                <w:szCs w:val="22"/>
              </w:rPr>
              <w:t>16,10</w:t>
            </w:r>
          </w:p>
        </w:tc>
      </w:tr>
      <w:tr w:rsidR="00165B94" w:rsidRPr="002B75FC">
        <w:trPr>
          <w:trHeight w:val="315"/>
        </w:trPr>
        <w:tc>
          <w:tcPr>
            <w:tcW w:w="4805" w:type="dxa"/>
            <w:gridSpan w:val="5"/>
            <w:tcBorders>
              <w:top w:val="nil"/>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Egyéb ráfordítások</w:t>
            </w:r>
          </w:p>
        </w:tc>
        <w:tc>
          <w:tcPr>
            <w:tcW w:w="130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1 138</w:t>
            </w:r>
          </w:p>
        </w:tc>
        <w:tc>
          <w:tcPr>
            <w:tcW w:w="1340" w:type="dxa"/>
            <w:tcBorders>
              <w:top w:val="nil"/>
              <w:left w:val="nil"/>
              <w:bottom w:val="nil"/>
              <w:right w:val="single" w:sz="8" w:space="0" w:color="auto"/>
            </w:tcBorders>
            <w:noWrap/>
            <w:vAlign w:val="center"/>
          </w:tcPr>
          <w:p w:rsidR="00165B94" w:rsidRPr="002B75FC" w:rsidRDefault="00165B94">
            <w:pPr>
              <w:jc w:val="right"/>
            </w:pPr>
            <w:r w:rsidRPr="002B75FC">
              <w:rPr>
                <w:sz w:val="22"/>
                <w:szCs w:val="22"/>
              </w:rPr>
              <w:t>0,52</w:t>
            </w:r>
          </w:p>
        </w:tc>
        <w:tc>
          <w:tcPr>
            <w:tcW w:w="1121" w:type="dxa"/>
            <w:tcBorders>
              <w:top w:val="nil"/>
              <w:left w:val="nil"/>
              <w:bottom w:val="nil"/>
              <w:right w:val="single" w:sz="8" w:space="0" w:color="auto"/>
            </w:tcBorders>
            <w:shd w:val="clear" w:color="auto" w:fill="FBE4D5"/>
            <w:noWrap/>
            <w:vAlign w:val="center"/>
          </w:tcPr>
          <w:p w:rsidR="00165B94" w:rsidRPr="002B75FC" w:rsidRDefault="00165B94">
            <w:pPr>
              <w:jc w:val="right"/>
            </w:pPr>
            <w:r w:rsidRPr="002B75FC">
              <w:rPr>
                <w:sz w:val="22"/>
                <w:szCs w:val="22"/>
              </w:rPr>
              <w:t>942</w:t>
            </w:r>
          </w:p>
        </w:tc>
        <w:tc>
          <w:tcPr>
            <w:tcW w:w="1139" w:type="dxa"/>
            <w:tcBorders>
              <w:top w:val="nil"/>
              <w:left w:val="single" w:sz="4" w:space="0" w:color="auto"/>
              <w:bottom w:val="nil"/>
              <w:right w:val="single" w:sz="8" w:space="0" w:color="auto"/>
            </w:tcBorders>
            <w:shd w:val="clear" w:color="auto" w:fill="FBE4D5"/>
            <w:noWrap/>
            <w:vAlign w:val="center"/>
          </w:tcPr>
          <w:p w:rsidR="00165B94" w:rsidRPr="002B75FC" w:rsidRDefault="00165B94">
            <w:pPr>
              <w:jc w:val="right"/>
            </w:pPr>
            <w:r w:rsidRPr="002B75FC">
              <w:rPr>
                <w:sz w:val="22"/>
                <w:szCs w:val="22"/>
              </w:rPr>
              <w:t>0,51</w:t>
            </w:r>
          </w:p>
        </w:tc>
      </w:tr>
      <w:tr w:rsidR="00165B94"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Összes költség és ráfordítás</w:t>
            </w:r>
          </w:p>
        </w:tc>
        <w:tc>
          <w:tcPr>
            <w:tcW w:w="1300" w:type="dxa"/>
            <w:tcBorders>
              <w:top w:val="single" w:sz="8" w:space="0" w:color="auto"/>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210 422</w:t>
            </w:r>
          </w:p>
        </w:tc>
        <w:tc>
          <w:tcPr>
            <w:tcW w:w="1340" w:type="dxa"/>
            <w:tcBorders>
              <w:top w:val="single" w:sz="8" w:space="0" w:color="auto"/>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97,03</w:t>
            </w:r>
          </w:p>
        </w:tc>
        <w:tc>
          <w:tcPr>
            <w:tcW w:w="1121" w:type="dxa"/>
            <w:tcBorders>
              <w:top w:val="single" w:sz="8" w:space="0" w:color="auto"/>
              <w:left w:val="nil"/>
              <w:bottom w:val="single" w:sz="8" w:space="0" w:color="auto"/>
              <w:right w:val="single" w:sz="4" w:space="0" w:color="auto"/>
            </w:tcBorders>
            <w:shd w:val="clear" w:color="auto" w:fill="FBE4D5"/>
            <w:noWrap/>
            <w:vAlign w:val="center"/>
          </w:tcPr>
          <w:p w:rsidR="00165B94" w:rsidRPr="002B75FC" w:rsidRDefault="00165B94">
            <w:pPr>
              <w:jc w:val="right"/>
              <w:rPr>
                <w:b/>
                <w:bCs/>
              </w:rPr>
            </w:pPr>
            <w:r w:rsidRPr="002B75FC">
              <w:rPr>
                <w:b/>
                <w:bCs/>
                <w:sz w:val="22"/>
                <w:szCs w:val="22"/>
              </w:rPr>
              <w:t>180 181</w:t>
            </w:r>
          </w:p>
        </w:tc>
        <w:tc>
          <w:tcPr>
            <w:tcW w:w="1139" w:type="dxa"/>
            <w:tcBorders>
              <w:top w:val="single" w:sz="8" w:space="0" w:color="auto"/>
              <w:left w:val="nil"/>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97,34</w:t>
            </w:r>
          </w:p>
        </w:tc>
      </w:tr>
      <w:tr w:rsidR="00165B94"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165B94" w:rsidRPr="002B75FC" w:rsidRDefault="00165B94">
            <w:r w:rsidRPr="002B75FC">
              <w:rPr>
                <w:sz w:val="22"/>
                <w:szCs w:val="22"/>
              </w:rPr>
              <w:t>Üzemi (üzleti) tevékenység eredménye</w:t>
            </w:r>
          </w:p>
        </w:tc>
        <w:tc>
          <w:tcPr>
            <w:tcW w:w="1300" w:type="dxa"/>
            <w:tcBorders>
              <w:top w:val="nil"/>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6 443</w:t>
            </w:r>
          </w:p>
        </w:tc>
        <w:tc>
          <w:tcPr>
            <w:tcW w:w="1340" w:type="dxa"/>
            <w:tcBorders>
              <w:top w:val="nil"/>
              <w:left w:val="nil"/>
              <w:bottom w:val="single" w:sz="8" w:space="0" w:color="auto"/>
              <w:right w:val="single" w:sz="8" w:space="0" w:color="auto"/>
            </w:tcBorders>
            <w:noWrap/>
            <w:vAlign w:val="center"/>
          </w:tcPr>
          <w:p w:rsidR="00165B94" w:rsidRPr="002B75FC" w:rsidRDefault="00165B94">
            <w:pPr>
              <w:jc w:val="right"/>
              <w:rPr>
                <w:b/>
                <w:bCs/>
              </w:rPr>
            </w:pPr>
            <w:r w:rsidRPr="002B75FC">
              <w:rPr>
                <w:b/>
                <w:bCs/>
                <w:sz w:val="22"/>
                <w:szCs w:val="22"/>
              </w:rPr>
              <w:t>2,97</w:t>
            </w:r>
          </w:p>
        </w:tc>
        <w:tc>
          <w:tcPr>
            <w:tcW w:w="1121" w:type="dxa"/>
            <w:tcBorders>
              <w:top w:val="nil"/>
              <w:left w:val="nil"/>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4 928</w:t>
            </w:r>
          </w:p>
        </w:tc>
        <w:tc>
          <w:tcPr>
            <w:tcW w:w="1139" w:type="dxa"/>
            <w:tcBorders>
              <w:top w:val="nil"/>
              <w:left w:val="nil"/>
              <w:bottom w:val="single" w:sz="8" w:space="0" w:color="auto"/>
              <w:right w:val="single" w:sz="8" w:space="0" w:color="auto"/>
            </w:tcBorders>
            <w:shd w:val="clear" w:color="auto" w:fill="FBE4D5"/>
            <w:noWrap/>
            <w:vAlign w:val="center"/>
          </w:tcPr>
          <w:p w:rsidR="00165B94" w:rsidRPr="002B75FC" w:rsidRDefault="00165B94">
            <w:pPr>
              <w:jc w:val="right"/>
              <w:rPr>
                <w:b/>
                <w:bCs/>
              </w:rPr>
            </w:pPr>
            <w:r w:rsidRPr="002B75FC">
              <w:rPr>
                <w:b/>
                <w:bCs/>
                <w:sz w:val="22"/>
                <w:szCs w:val="22"/>
              </w:rPr>
              <w:t>2,66</w:t>
            </w:r>
          </w:p>
        </w:tc>
      </w:tr>
    </w:tbl>
    <w:p w:rsidR="00165B94" w:rsidRDefault="00165B94" w:rsidP="00443A19">
      <w:pPr>
        <w:overflowPunct w:val="0"/>
        <w:autoSpaceDE w:val="0"/>
        <w:autoSpaceDN w:val="0"/>
        <w:adjustRightInd w:val="0"/>
        <w:jc w:val="center"/>
        <w:textAlignment w:val="baseline"/>
        <w:outlineLvl w:val="0"/>
        <w:rPr>
          <w:b/>
          <w:bCs/>
          <w:i/>
          <w:iCs/>
          <w:sz w:val="26"/>
          <w:szCs w:val="26"/>
        </w:rPr>
      </w:pPr>
    </w:p>
    <w:p w:rsidR="00165B94" w:rsidRPr="00FA1180" w:rsidRDefault="00165B94" w:rsidP="00443A19">
      <w:pPr>
        <w:overflowPunct w:val="0"/>
        <w:autoSpaceDE w:val="0"/>
        <w:autoSpaceDN w:val="0"/>
        <w:adjustRightInd w:val="0"/>
        <w:jc w:val="center"/>
        <w:textAlignment w:val="baseline"/>
        <w:outlineLvl w:val="0"/>
        <w:rPr>
          <w:b/>
          <w:bCs/>
          <w:i/>
          <w:iCs/>
          <w:sz w:val="26"/>
          <w:szCs w:val="26"/>
        </w:rPr>
      </w:pPr>
    </w:p>
    <w:p w:rsidR="00165B94" w:rsidRPr="00FA1180" w:rsidRDefault="00165B94" w:rsidP="00443A19">
      <w:pPr>
        <w:overflowPunct w:val="0"/>
        <w:autoSpaceDE w:val="0"/>
        <w:autoSpaceDN w:val="0"/>
        <w:adjustRightInd w:val="0"/>
        <w:jc w:val="center"/>
        <w:textAlignment w:val="baseline"/>
        <w:outlineLvl w:val="0"/>
        <w:rPr>
          <w:b/>
          <w:bCs/>
          <w:i/>
          <w:iCs/>
          <w:sz w:val="26"/>
          <w:szCs w:val="26"/>
        </w:rPr>
      </w:pPr>
    </w:p>
    <w:p w:rsidR="00165B94" w:rsidRPr="00FA1180" w:rsidRDefault="00165B94" w:rsidP="00443A19">
      <w:pPr>
        <w:keepNext/>
        <w:overflowPunct w:val="0"/>
        <w:autoSpaceDE w:val="0"/>
        <w:autoSpaceDN w:val="0"/>
        <w:adjustRightInd w:val="0"/>
        <w:spacing w:before="120" w:after="120"/>
        <w:jc w:val="center"/>
        <w:textAlignment w:val="baseline"/>
        <w:outlineLvl w:val="0"/>
        <w:rPr>
          <w:b/>
          <w:bCs/>
          <w:sz w:val="28"/>
          <w:szCs w:val="28"/>
        </w:rPr>
      </w:pPr>
      <w:bookmarkStart w:id="197" w:name="_Toc134438713"/>
      <w:r w:rsidRPr="00FA1180">
        <w:rPr>
          <w:b/>
          <w:bCs/>
          <w:sz w:val="28"/>
          <w:szCs w:val="28"/>
        </w:rPr>
        <w:t>III.</w:t>
      </w:r>
      <w:r w:rsidRPr="00FA1180">
        <w:rPr>
          <w:b/>
          <w:bCs/>
          <w:sz w:val="28"/>
          <w:szCs w:val="28"/>
        </w:rPr>
        <w:br/>
        <w:t>TÁJÉKOZTATÓ RÉSZ</w:t>
      </w:r>
      <w:bookmarkEnd w:id="197"/>
    </w:p>
    <w:p w:rsidR="00165B94" w:rsidRPr="00FA1180" w:rsidRDefault="00165B94" w:rsidP="00443A19">
      <w:pPr>
        <w:numPr>
          <w:ilvl w:val="12"/>
          <w:numId w:val="0"/>
        </w:numPr>
        <w:overflowPunct w:val="0"/>
        <w:autoSpaceDE w:val="0"/>
        <w:autoSpaceDN w:val="0"/>
        <w:adjustRightInd w:val="0"/>
        <w:jc w:val="center"/>
        <w:textAlignment w:val="baseline"/>
        <w:rPr>
          <w:b/>
          <w:bCs/>
        </w:rPr>
      </w:pPr>
    </w:p>
    <w:p w:rsidR="00165B94" w:rsidRPr="00FA1180" w:rsidRDefault="00165B94" w:rsidP="00443A19">
      <w:pPr>
        <w:numPr>
          <w:ilvl w:val="12"/>
          <w:numId w:val="0"/>
        </w:numPr>
        <w:overflowPunct w:val="0"/>
        <w:autoSpaceDE w:val="0"/>
        <w:autoSpaceDN w:val="0"/>
        <w:adjustRightInd w:val="0"/>
        <w:jc w:val="center"/>
        <w:textAlignment w:val="baseline"/>
        <w:outlineLvl w:val="0"/>
        <w:rPr>
          <w:b/>
          <w:bCs/>
        </w:rPr>
      </w:pPr>
      <w:r w:rsidRPr="00FA1180">
        <w:rPr>
          <w:b/>
          <w:bCs/>
        </w:rPr>
        <w:t xml:space="preserve">A vezető tisztségviselők, az igazgatóság és a felügyelő bizottság </w:t>
      </w:r>
    </w:p>
    <w:p w:rsidR="00165B94" w:rsidRPr="00FA1180" w:rsidRDefault="00165B94" w:rsidP="00443A19">
      <w:pPr>
        <w:numPr>
          <w:ilvl w:val="12"/>
          <w:numId w:val="0"/>
        </w:numPr>
        <w:overflowPunct w:val="0"/>
        <w:autoSpaceDE w:val="0"/>
        <w:autoSpaceDN w:val="0"/>
        <w:adjustRightInd w:val="0"/>
        <w:jc w:val="center"/>
        <w:textAlignment w:val="baseline"/>
        <w:rPr>
          <w:b/>
          <w:bCs/>
        </w:rPr>
      </w:pPr>
      <w:r w:rsidRPr="00FA1180">
        <w:rPr>
          <w:b/>
          <w:bCs/>
        </w:rPr>
        <w:t>járandóságai, előlegei és kölcsönei</w:t>
      </w:r>
    </w:p>
    <w:p w:rsidR="00165B94" w:rsidRPr="00FA1180" w:rsidRDefault="00165B94" w:rsidP="00443A19">
      <w:pPr>
        <w:numPr>
          <w:ilvl w:val="12"/>
          <w:numId w:val="0"/>
        </w:numPr>
        <w:overflowPunct w:val="0"/>
        <w:autoSpaceDE w:val="0"/>
        <w:autoSpaceDN w:val="0"/>
        <w:adjustRightInd w:val="0"/>
        <w:jc w:val="center"/>
        <w:textAlignment w:val="baseline"/>
        <w:rPr>
          <w:b/>
          <w:bCs/>
        </w:rPr>
      </w:pPr>
    </w:p>
    <w:p w:rsidR="00165B94" w:rsidRDefault="00165B94" w:rsidP="00443A19">
      <w:pPr>
        <w:tabs>
          <w:tab w:val="left" w:pos="0"/>
        </w:tabs>
        <w:overflowPunct w:val="0"/>
        <w:autoSpaceDE w:val="0"/>
        <w:autoSpaceDN w:val="0"/>
        <w:adjustRightInd w:val="0"/>
        <w:jc w:val="both"/>
        <w:textAlignment w:val="baseline"/>
        <w:outlineLvl w:val="0"/>
      </w:pPr>
      <w:r w:rsidRPr="00FA1180">
        <w:t xml:space="preserve">Az ügyvezetői teendőket 2011. szeptember 16-tól Gaszperné Román Margit látja el a Nyírszakképzés Nonprofit Kft ügyvezetésével együtt. </w:t>
      </w:r>
    </w:p>
    <w:bookmarkStart w:id="198" w:name="_MON_1523993165"/>
    <w:bookmarkEnd w:id="198"/>
    <w:p w:rsidR="00165B94" w:rsidRPr="00FA1180" w:rsidRDefault="00165B94" w:rsidP="009433AB">
      <w:pPr>
        <w:tabs>
          <w:tab w:val="left" w:pos="0"/>
        </w:tabs>
        <w:overflowPunct w:val="0"/>
        <w:autoSpaceDE w:val="0"/>
        <w:autoSpaceDN w:val="0"/>
        <w:adjustRightInd w:val="0"/>
        <w:jc w:val="both"/>
        <w:textAlignment w:val="baseline"/>
        <w:outlineLvl w:val="0"/>
        <w:rPr>
          <w:b/>
          <w:bCs/>
        </w:rPr>
      </w:pPr>
      <w:ins w:id="199" w:author="Szerző" w:date="2016-05-10T13:19:00Z">
        <w:r>
          <w:object w:dxaOrig="9196" w:dyaOrig="2765">
            <v:shape id="_x0000_i1043" type="#_x0000_t75" style="width:459.75pt;height:135.75pt" o:ole="">
              <v:imagedata r:id="rId25" o:title=""/>
            </v:shape>
            <o:OLEObject Type="Embed" ProgID="Msxml2.SAXXMLReader.5.0" ShapeID="_x0000_i1043" DrawAspect="Content" ObjectID="_1524460860" r:id="rId26"/>
          </w:object>
        </w:r>
      </w:ins>
    </w:p>
    <w:p w:rsidR="00165B94" w:rsidRPr="00FA1180" w:rsidRDefault="00165B94" w:rsidP="00443A19">
      <w:pPr>
        <w:overflowPunct w:val="0"/>
        <w:autoSpaceDE w:val="0"/>
        <w:autoSpaceDN w:val="0"/>
        <w:adjustRightInd w:val="0"/>
        <w:jc w:val="center"/>
        <w:textAlignment w:val="baseline"/>
        <w:outlineLvl w:val="0"/>
        <w:rPr>
          <w:b/>
          <w:bCs/>
          <w:sz w:val="26"/>
          <w:szCs w:val="26"/>
        </w:rPr>
      </w:pPr>
      <w:r w:rsidRPr="00FA1180">
        <w:rPr>
          <w:b/>
          <w:bCs/>
          <w:sz w:val="26"/>
          <w:szCs w:val="26"/>
        </w:rPr>
        <w:t>Könyvvizsgálatra vonatkozó adatok</w:t>
      </w: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overflowPunct w:val="0"/>
        <w:autoSpaceDE w:val="0"/>
        <w:autoSpaceDN w:val="0"/>
        <w:adjustRightInd w:val="0"/>
        <w:textAlignment w:val="baseline"/>
      </w:pPr>
      <w:r w:rsidRPr="00FA1180">
        <w:t>A beszámoló könyvvizsgálatát végző könyvvizsgáló neve: TAX-CONTIR Kft.</w:t>
      </w:r>
    </w:p>
    <w:p w:rsidR="00165B94" w:rsidRPr="00FA1180" w:rsidRDefault="00165B94" w:rsidP="00443A19">
      <w:pPr>
        <w:overflowPunct w:val="0"/>
        <w:autoSpaceDE w:val="0"/>
        <w:autoSpaceDN w:val="0"/>
        <w:adjustRightInd w:val="0"/>
        <w:textAlignment w:val="baseline"/>
      </w:pPr>
      <w:r w:rsidRPr="00FA1180">
        <w:t>Hollós András könyvvizsgáló.</w:t>
      </w:r>
    </w:p>
    <w:p w:rsidR="00165B94" w:rsidRPr="00FA1180" w:rsidRDefault="00165B94" w:rsidP="00443A19">
      <w:pPr>
        <w:overflowPunct w:val="0"/>
        <w:autoSpaceDE w:val="0"/>
        <w:autoSpaceDN w:val="0"/>
        <w:adjustRightInd w:val="0"/>
        <w:textAlignment w:val="baseline"/>
      </w:pPr>
      <w:r w:rsidRPr="00FA1180">
        <w:t>A beszámoló könyvvizsgálatának díja: 180.000 Ft + ÁFA /negyedév.</w:t>
      </w:r>
    </w:p>
    <w:p w:rsidR="00165B94" w:rsidRPr="00FA1180" w:rsidRDefault="00165B94" w:rsidP="00443A19">
      <w:pPr>
        <w:overflowPunct w:val="0"/>
        <w:autoSpaceDE w:val="0"/>
        <w:autoSpaceDN w:val="0"/>
        <w:adjustRightInd w:val="0"/>
        <w:textAlignment w:val="baseline"/>
      </w:pPr>
      <w:r w:rsidRPr="00FA1180">
        <w:t>Egyéb szolgáltatásokért díjazásban nem részesült.</w:t>
      </w:r>
    </w:p>
    <w:p w:rsidR="00165B94" w:rsidRPr="00FA1180" w:rsidRDefault="00165B94" w:rsidP="00443A19">
      <w:pPr>
        <w:overflowPunct w:val="0"/>
        <w:autoSpaceDE w:val="0"/>
        <w:autoSpaceDN w:val="0"/>
        <w:adjustRightInd w:val="0"/>
        <w:textAlignment w:val="baseline"/>
      </w:pPr>
    </w:p>
    <w:p w:rsidR="00165B94" w:rsidRPr="009433AB" w:rsidRDefault="00165B94" w:rsidP="00443A19">
      <w:pPr>
        <w:overflowPunct w:val="0"/>
        <w:autoSpaceDE w:val="0"/>
        <w:autoSpaceDN w:val="0"/>
        <w:adjustRightInd w:val="0"/>
        <w:jc w:val="center"/>
        <w:textAlignment w:val="baseline"/>
        <w:rPr>
          <w:b/>
          <w:bCs/>
          <w:sz w:val="26"/>
          <w:szCs w:val="26"/>
        </w:rPr>
      </w:pPr>
      <w:r w:rsidRPr="009433AB">
        <w:rPr>
          <w:b/>
          <w:bCs/>
          <w:sz w:val="26"/>
          <w:szCs w:val="26"/>
        </w:rPr>
        <w:t>Munkavállalók átlagos statisztikai létszáma, bérköltsége</w:t>
      </w:r>
    </w:p>
    <w:p w:rsidR="00165B94" w:rsidRPr="009433AB" w:rsidRDefault="00165B94" w:rsidP="00443A19">
      <w:pPr>
        <w:keepNext/>
        <w:keepLines/>
        <w:overflowPunct w:val="0"/>
        <w:autoSpaceDE w:val="0"/>
        <w:autoSpaceDN w:val="0"/>
        <w:adjustRightInd w:val="0"/>
        <w:jc w:val="center"/>
        <w:textAlignment w:val="baseline"/>
        <w:rPr>
          <w:b/>
          <w:bCs/>
          <w:sz w:val="26"/>
          <w:szCs w:val="26"/>
        </w:rPr>
      </w:pPr>
      <w:r w:rsidRPr="009433AB">
        <w:rPr>
          <w:b/>
          <w:bCs/>
          <w:sz w:val="26"/>
          <w:szCs w:val="26"/>
        </w:rPr>
        <w:t xml:space="preserve"> és személyi jellegű egyéb kifizetései </w:t>
      </w:r>
    </w:p>
    <w:p w:rsidR="00165B94" w:rsidRPr="009433AB" w:rsidRDefault="00165B94" w:rsidP="00443A19">
      <w:pPr>
        <w:keepNext/>
        <w:keepLines/>
        <w:overflowPunct w:val="0"/>
        <w:autoSpaceDE w:val="0"/>
        <w:autoSpaceDN w:val="0"/>
        <w:adjustRightInd w:val="0"/>
        <w:jc w:val="center"/>
        <w:textAlignment w:val="baseline"/>
      </w:pPr>
    </w:p>
    <w:tbl>
      <w:tblPr>
        <w:tblW w:w="8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8"/>
        <w:gridCol w:w="1633"/>
        <w:gridCol w:w="1675"/>
        <w:gridCol w:w="1675"/>
        <w:gridCol w:w="1675"/>
      </w:tblGrid>
      <w:tr w:rsidR="00165B94" w:rsidRPr="009433AB">
        <w:trPr>
          <w:jc w:val="center"/>
        </w:trPr>
        <w:tc>
          <w:tcPr>
            <w:tcW w:w="3761" w:type="dxa"/>
            <w:gridSpan w:val="2"/>
            <w:vAlign w:val="center"/>
          </w:tcPr>
          <w:p w:rsidR="00165B94" w:rsidRPr="009433AB" w:rsidRDefault="00165B94" w:rsidP="00100626">
            <w:pPr>
              <w:keepNext/>
              <w:keepLines/>
              <w:overflowPunct w:val="0"/>
              <w:autoSpaceDE w:val="0"/>
              <w:autoSpaceDN w:val="0"/>
              <w:adjustRightInd w:val="0"/>
              <w:jc w:val="center"/>
              <w:textAlignment w:val="baseline"/>
              <w:rPr>
                <w:b/>
                <w:bCs/>
              </w:rPr>
            </w:pPr>
            <w:r w:rsidRPr="009433AB">
              <w:rPr>
                <w:b/>
                <w:bCs/>
                <w:sz w:val="22"/>
                <w:szCs w:val="22"/>
              </w:rPr>
              <w:t>Megnevezés</w:t>
            </w:r>
          </w:p>
        </w:tc>
        <w:tc>
          <w:tcPr>
            <w:tcW w:w="1675" w:type="dxa"/>
            <w:vAlign w:val="center"/>
          </w:tcPr>
          <w:p w:rsidR="00165B94" w:rsidRPr="009433AB" w:rsidRDefault="00165B94" w:rsidP="00100626">
            <w:pPr>
              <w:keepNext/>
              <w:keepLines/>
              <w:overflowPunct w:val="0"/>
              <w:autoSpaceDE w:val="0"/>
              <w:autoSpaceDN w:val="0"/>
              <w:adjustRightInd w:val="0"/>
              <w:jc w:val="center"/>
              <w:textAlignment w:val="baseline"/>
              <w:rPr>
                <w:b/>
                <w:bCs/>
              </w:rPr>
            </w:pPr>
            <w:r w:rsidRPr="009433AB">
              <w:rPr>
                <w:b/>
                <w:bCs/>
                <w:sz w:val="22"/>
                <w:szCs w:val="22"/>
              </w:rPr>
              <w:t>Átlagos statisztikai állományi létszám (fő)</w:t>
            </w:r>
          </w:p>
        </w:tc>
        <w:tc>
          <w:tcPr>
            <w:tcW w:w="1675" w:type="dxa"/>
            <w:vAlign w:val="center"/>
          </w:tcPr>
          <w:p w:rsidR="00165B94" w:rsidRPr="009433AB" w:rsidRDefault="00165B94" w:rsidP="00100626">
            <w:pPr>
              <w:keepNext/>
              <w:keepLines/>
              <w:overflowPunct w:val="0"/>
              <w:autoSpaceDE w:val="0"/>
              <w:autoSpaceDN w:val="0"/>
              <w:adjustRightInd w:val="0"/>
              <w:jc w:val="center"/>
              <w:textAlignment w:val="baseline"/>
              <w:rPr>
                <w:b/>
                <w:bCs/>
              </w:rPr>
            </w:pPr>
            <w:r w:rsidRPr="009433AB">
              <w:rPr>
                <w:b/>
                <w:bCs/>
                <w:sz w:val="22"/>
                <w:szCs w:val="22"/>
              </w:rPr>
              <w:t>Munkaviszony-ból származó összes kereset</w:t>
            </w:r>
          </w:p>
          <w:p w:rsidR="00165B94" w:rsidRPr="009433AB" w:rsidRDefault="00165B94" w:rsidP="00100626">
            <w:pPr>
              <w:keepNext/>
              <w:keepLines/>
              <w:overflowPunct w:val="0"/>
              <w:autoSpaceDE w:val="0"/>
              <w:autoSpaceDN w:val="0"/>
              <w:adjustRightInd w:val="0"/>
              <w:jc w:val="center"/>
              <w:textAlignment w:val="baseline"/>
              <w:rPr>
                <w:b/>
                <w:bCs/>
              </w:rPr>
            </w:pPr>
            <w:r w:rsidRPr="009433AB">
              <w:rPr>
                <w:b/>
                <w:bCs/>
                <w:sz w:val="22"/>
                <w:szCs w:val="22"/>
              </w:rPr>
              <w:t>(e Ft)</w:t>
            </w:r>
          </w:p>
        </w:tc>
        <w:tc>
          <w:tcPr>
            <w:tcW w:w="1675" w:type="dxa"/>
          </w:tcPr>
          <w:p w:rsidR="00165B94" w:rsidRPr="009433AB" w:rsidRDefault="00165B94" w:rsidP="00100626">
            <w:pPr>
              <w:keepNext/>
              <w:keepLines/>
              <w:overflowPunct w:val="0"/>
              <w:autoSpaceDE w:val="0"/>
              <w:autoSpaceDN w:val="0"/>
              <w:adjustRightInd w:val="0"/>
              <w:jc w:val="center"/>
              <w:textAlignment w:val="baseline"/>
              <w:rPr>
                <w:b/>
                <w:bCs/>
              </w:rPr>
            </w:pPr>
            <w:r w:rsidRPr="009433AB">
              <w:rPr>
                <w:b/>
                <w:bCs/>
                <w:sz w:val="22"/>
                <w:szCs w:val="22"/>
              </w:rPr>
              <w:t xml:space="preserve">Egyéb személyi jellegű kifizetések </w:t>
            </w:r>
          </w:p>
          <w:p w:rsidR="00165B94" w:rsidRPr="009433AB" w:rsidRDefault="00165B94" w:rsidP="00100626">
            <w:pPr>
              <w:keepNext/>
              <w:keepLines/>
              <w:overflowPunct w:val="0"/>
              <w:autoSpaceDE w:val="0"/>
              <w:autoSpaceDN w:val="0"/>
              <w:adjustRightInd w:val="0"/>
              <w:jc w:val="center"/>
              <w:textAlignment w:val="baseline"/>
              <w:rPr>
                <w:b/>
                <w:bCs/>
              </w:rPr>
            </w:pPr>
            <w:r w:rsidRPr="009433AB">
              <w:rPr>
                <w:b/>
                <w:bCs/>
                <w:sz w:val="22"/>
                <w:szCs w:val="22"/>
              </w:rPr>
              <w:t>(e Ft)</w:t>
            </w:r>
          </w:p>
        </w:tc>
      </w:tr>
      <w:tr w:rsidR="00165B94" w:rsidRPr="009433AB">
        <w:trPr>
          <w:trHeight w:val="397"/>
          <w:jc w:val="center"/>
        </w:trPr>
        <w:tc>
          <w:tcPr>
            <w:tcW w:w="2128" w:type="dxa"/>
            <w:vMerge w:val="restart"/>
            <w:vAlign w:val="center"/>
          </w:tcPr>
          <w:p w:rsidR="00165B94" w:rsidRPr="009433AB" w:rsidRDefault="00165B94" w:rsidP="009433AB">
            <w:pPr>
              <w:keepNext/>
              <w:keepLines/>
              <w:overflowPunct w:val="0"/>
              <w:autoSpaceDE w:val="0"/>
              <w:autoSpaceDN w:val="0"/>
              <w:adjustRightInd w:val="0"/>
              <w:textAlignment w:val="baseline"/>
            </w:pPr>
            <w:r w:rsidRPr="009433AB">
              <w:rPr>
                <w:sz w:val="22"/>
                <w:szCs w:val="22"/>
              </w:rPr>
              <w:t>Főállásban teljes munkaidőben alkalmazásban álló</w:t>
            </w:r>
          </w:p>
        </w:tc>
        <w:tc>
          <w:tcPr>
            <w:tcW w:w="1633" w:type="dxa"/>
            <w:vAlign w:val="center"/>
          </w:tcPr>
          <w:p w:rsidR="00165B94" w:rsidRPr="009433AB" w:rsidRDefault="00165B94" w:rsidP="009433AB">
            <w:pPr>
              <w:keepNext/>
              <w:keepLines/>
              <w:overflowPunct w:val="0"/>
              <w:autoSpaceDE w:val="0"/>
              <w:autoSpaceDN w:val="0"/>
              <w:adjustRightInd w:val="0"/>
              <w:textAlignment w:val="baseline"/>
            </w:pPr>
            <w:r w:rsidRPr="009433AB">
              <w:rPr>
                <w:sz w:val="22"/>
                <w:szCs w:val="22"/>
              </w:rPr>
              <w:t>fizikai foglalkozásúak</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1</w:t>
            </w:r>
          </w:p>
        </w:tc>
        <w:tc>
          <w:tcPr>
            <w:tcW w:w="1675" w:type="dxa"/>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1 838</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129</w:t>
            </w:r>
          </w:p>
        </w:tc>
      </w:tr>
      <w:tr w:rsidR="00165B94" w:rsidRPr="009433AB">
        <w:trPr>
          <w:trHeight w:val="397"/>
          <w:jc w:val="center"/>
        </w:trPr>
        <w:tc>
          <w:tcPr>
            <w:tcW w:w="2128" w:type="dxa"/>
            <w:vMerge/>
            <w:vAlign w:val="center"/>
          </w:tcPr>
          <w:p w:rsidR="00165B94" w:rsidRPr="009433AB" w:rsidRDefault="00165B94" w:rsidP="009433AB">
            <w:pPr>
              <w:keepNext/>
              <w:keepLines/>
              <w:overflowPunct w:val="0"/>
              <w:autoSpaceDE w:val="0"/>
              <w:autoSpaceDN w:val="0"/>
              <w:adjustRightInd w:val="0"/>
              <w:textAlignment w:val="baseline"/>
            </w:pPr>
          </w:p>
        </w:tc>
        <w:tc>
          <w:tcPr>
            <w:tcW w:w="1633" w:type="dxa"/>
            <w:vAlign w:val="center"/>
          </w:tcPr>
          <w:p w:rsidR="00165B94" w:rsidRPr="009433AB" w:rsidRDefault="00165B94" w:rsidP="009433AB">
            <w:pPr>
              <w:keepNext/>
              <w:keepLines/>
              <w:overflowPunct w:val="0"/>
              <w:autoSpaceDE w:val="0"/>
              <w:autoSpaceDN w:val="0"/>
              <w:adjustRightInd w:val="0"/>
              <w:textAlignment w:val="baseline"/>
            </w:pPr>
            <w:r w:rsidRPr="009433AB">
              <w:rPr>
                <w:sz w:val="22"/>
                <w:szCs w:val="22"/>
              </w:rPr>
              <w:t>szellemi foglalkozásúak</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11</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30 189</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990</w:t>
            </w:r>
          </w:p>
        </w:tc>
      </w:tr>
      <w:tr w:rsidR="00165B94" w:rsidRPr="009433AB">
        <w:trPr>
          <w:trHeight w:val="210"/>
          <w:jc w:val="center"/>
        </w:trPr>
        <w:tc>
          <w:tcPr>
            <w:tcW w:w="2128" w:type="dxa"/>
            <w:vMerge/>
            <w:vAlign w:val="center"/>
          </w:tcPr>
          <w:p w:rsidR="00165B94" w:rsidRPr="009433AB" w:rsidRDefault="00165B94" w:rsidP="009433AB">
            <w:pPr>
              <w:overflowPunct w:val="0"/>
              <w:autoSpaceDE w:val="0"/>
              <w:autoSpaceDN w:val="0"/>
              <w:adjustRightInd w:val="0"/>
              <w:textAlignment w:val="baseline"/>
            </w:pPr>
          </w:p>
        </w:tc>
        <w:tc>
          <w:tcPr>
            <w:tcW w:w="1633" w:type="dxa"/>
            <w:vAlign w:val="center"/>
          </w:tcPr>
          <w:p w:rsidR="00165B94" w:rsidRPr="009433AB" w:rsidRDefault="00165B94" w:rsidP="009433AB">
            <w:pPr>
              <w:overflowPunct w:val="0"/>
              <w:autoSpaceDE w:val="0"/>
              <w:autoSpaceDN w:val="0"/>
              <w:adjustRightInd w:val="0"/>
              <w:textAlignment w:val="baseline"/>
              <w:rPr>
                <w:i/>
                <w:iCs/>
              </w:rPr>
            </w:pPr>
            <w:r w:rsidRPr="009433AB">
              <w:rPr>
                <w:i/>
                <w:iCs/>
                <w:sz w:val="22"/>
                <w:szCs w:val="22"/>
              </w:rPr>
              <w:t xml:space="preserve">     ebből nők</w:t>
            </w:r>
          </w:p>
        </w:tc>
        <w:tc>
          <w:tcPr>
            <w:tcW w:w="1675" w:type="dxa"/>
            <w:vAlign w:val="center"/>
          </w:tcPr>
          <w:p w:rsidR="00165B94" w:rsidRPr="009433AB" w:rsidRDefault="00165B94" w:rsidP="009433AB">
            <w:pPr>
              <w:overflowPunct w:val="0"/>
              <w:autoSpaceDE w:val="0"/>
              <w:autoSpaceDN w:val="0"/>
              <w:adjustRightInd w:val="0"/>
              <w:jc w:val="right"/>
              <w:textAlignment w:val="baseline"/>
              <w:rPr>
                <w:i/>
                <w:iCs/>
              </w:rPr>
            </w:pPr>
            <w:r w:rsidRPr="009433AB">
              <w:rPr>
                <w:i/>
                <w:iCs/>
                <w:sz w:val="22"/>
                <w:szCs w:val="22"/>
              </w:rPr>
              <w:t>7</w:t>
            </w:r>
          </w:p>
        </w:tc>
        <w:tc>
          <w:tcPr>
            <w:tcW w:w="1675" w:type="dxa"/>
            <w:vAlign w:val="center"/>
          </w:tcPr>
          <w:p w:rsidR="00165B94" w:rsidRPr="009433AB" w:rsidRDefault="00165B94" w:rsidP="009433AB">
            <w:pPr>
              <w:overflowPunct w:val="0"/>
              <w:autoSpaceDE w:val="0"/>
              <w:autoSpaceDN w:val="0"/>
              <w:adjustRightInd w:val="0"/>
              <w:jc w:val="right"/>
              <w:textAlignment w:val="baseline"/>
              <w:rPr>
                <w:i/>
                <w:iCs/>
              </w:rPr>
            </w:pPr>
            <w:r w:rsidRPr="009433AB">
              <w:rPr>
                <w:i/>
                <w:iCs/>
                <w:sz w:val="22"/>
                <w:szCs w:val="22"/>
              </w:rPr>
              <w:t>17 348</w:t>
            </w:r>
          </w:p>
        </w:tc>
        <w:tc>
          <w:tcPr>
            <w:tcW w:w="1675" w:type="dxa"/>
          </w:tcPr>
          <w:p w:rsidR="00165B94" w:rsidRPr="009433AB" w:rsidRDefault="00165B94" w:rsidP="009433AB">
            <w:pPr>
              <w:overflowPunct w:val="0"/>
              <w:autoSpaceDE w:val="0"/>
              <w:autoSpaceDN w:val="0"/>
              <w:adjustRightInd w:val="0"/>
              <w:jc w:val="right"/>
              <w:textAlignment w:val="baseline"/>
              <w:rPr>
                <w:i/>
                <w:iCs/>
              </w:rPr>
            </w:pPr>
            <w:r w:rsidRPr="009433AB">
              <w:rPr>
                <w:i/>
                <w:iCs/>
                <w:sz w:val="22"/>
                <w:szCs w:val="22"/>
              </w:rPr>
              <w:t>652</w:t>
            </w:r>
          </w:p>
        </w:tc>
      </w:tr>
      <w:tr w:rsidR="00165B94" w:rsidRPr="009433AB">
        <w:trPr>
          <w:trHeight w:val="397"/>
          <w:jc w:val="center"/>
        </w:trPr>
        <w:tc>
          <w:tcPr>
            <w:tcW w:w="2128" w:type="dxa"/>
            <w:vMerge w:val="restart"/>
            <w:vAlign w:val="center"/>
          </w:tcPr>
          <w:p w:rsidR="00165B94" w:rsidRPr="009433AB" w:rsidRDefault="00165B94" w:rsidP="009433AB">
            <w:pPr>
              <w:keepNext/>
              <w:keepLines/>
              <w:overflowPunct w:val="0"/>
              <w:autoSpaceDE w:val="0"/>
              <w:autoSpaceDN w:val="0"/>
              <w:adjustRightInd w:val="0"/>
              <w:textAlignment w:val="baseline"/>
            </w:pPr>
            <w:r w:rsidRPr="009433AB">
              <w:rPr>
                <w:sz w:val="22"/>
                <w:szCs w:val="22"/>
              </w:rPr>
              <w:t>Nem teljes munkaidőben alkalmazásban álló</w:t>
            </w:r>
          </w:p>
        </w:tc>
        <w:tc>
          <w:tcPr>
            <w:tcW w:w="1633" w:type="dxa"/>
            <w:vAlign w:val="center"/>
          </w:tcPr>
          <w:p w:rsidR="00165B94" w:rsidRPr="009433AB" w:rsidRDefault="00165B94" w:rsidP="009433AB">
            <w:pPr>
              <w:keepNext/>
              <w:keepLines/>
              <w:overflowPunct w:val="0"/>
              <w:autoSpaceDE w:val="0"/>
              <w:autoSpaceDN w:val="0"/>
              <w:adjustRightInd w:val="0"/>
              <w:textAlignment w:val="baseline"/>
            </w:pPr>
            <w:r w:rsidRPr="009433AB">
              <w:rPr>
                <w:sz w:val="22"/>
                <w:szCs w:val="22"/>
              </w:rPr>
              <w:t>fizikai foglalkozásúak</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3</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2 494</w:t>
            </w:r>
          </w:p>
        </w:tc>
        <w:tc>
          <w:tcPr>
            <w:tcW w:w="1675" w:type="dxa"/>
            <w:vAlign w:val="center"/>
          </w:tcPr>
          <w:p w:rsidR="00165B94" w:rsidRPr="009433AB" w:rsidRDefault="00165B94" w:rsidP="009433AB">
            <w:pPr>
              <w:keepNext/>
              <w:keepLines/>
              <w:overflowPunct w:val="0"/>
              <w:autoSpaceDE w:val="0"/>
              <w:autoSpaceDN w:val="0"/>
              <w:adjustRightInd w:val="0"/>
              <w:jc w:val="right"/>
              <w:textAlignment w:val="baseline"/>
            </w:pPr>
            <w:r w:rsidRPr="009433AB">
              <w:rPr>
                <w:sz w:val="22"/>
                <w:szCs w:val="22"/>
              </w:rPr>
              <w:t>260</w:t>
            </w:r>
          </w:p>
        </w:tc>
      </w:tr>
      <w:tr w:rsidR="00165B94" w:rsidRPr="009433AB">
        <w:trPr>
          <w:trHeight w:val="397"/>
          <w:jc w:val="center"/>
        </w:trPr>
        <w:tc>
          <w:tcPr>
            <w:tcW w:w="2128" w:type="dxa"/>
            <w:vMerge/>
            <w:vAlign w:val="center"/>
          </w:tcPr>
          <w:p w:rsidR="00165B94" w:rsidRPr="009433AB" w:rsidRDefault="00165B94" w:rsidP="009433AB">
            <w:pPr>
              <w:overflowPunct w:val="0"/>
              <w:autoSpaceDE w:val="0"/>
              <w:autoSpaceDN w:val="0"/>
              <w:adjustRightInd w:val="0"/>
              <w:textAlignment w:val="baseline"/>
            </w:pPr>
          </w:p>
        </w:tc>
        <w:tc>
          <w:tcPr>
            <w:tcW w:w="1633" w:type="dxa"/>
            <w:vAlign w:val="center"/>
          </w:tcPr>
          <w:p w:rsidR="00165B94" w:rsidRPr="009433AB" w:rsidRDefault="00165B94" w:rsidP="009433AB">
            <w:pPr>
              <w:overflowPunct w:val="0"/>
              <w:autoSpaceDE w:val="0"/>
              <w:autoSpaceDN w:val="0"/>
              <w:adjustRightInd w:val="0"/>
              <w:textAlignment w:val="baseline"/>
            </w:pPr>
            <w:r w:rsidRPr="009433AB">
              <w:rPr>
                <w:sz w:val="22"/>
                <w:szCs w:val="22"/>
              </w:rPr>
              <w:t>szellemi foglalkozásúak</w:t>
            </w:r>
          </w:p>
        </w:tc>
        <w:tc>
          <w:tcPr>
            <w:tcW w:w="1675" w:type="dxa"/>
            <w:vAlign w:val="center"/>
          </w:tcPr>
          <w:p w:rsidR="00165B94" w:rsidRPr="009433AB" w:rsidRDefault="00165B94" w:rsidP="009433AB">
            <w:pPr>
              <w:overflowPunct w:val="0"/>
              <w:autoSpaceDE w:val="0"/>
              <w:autoSpaceDN w:val="0"/>
              <w:adjustRightInd w:val="0"/>
              <w:jc w:val="right"/>
              <w:textAlignment w:val="baseline"/>
            </w:pPr>
            <w:r w:rsidRPr="009433AB">
              <w:rPr>
                <w:sz w:val="22"/>
                <w:szCs w:val="22"/>
              </w:rPr>
              <w:t>3</w:t>
            </w:r>
          </w:p>
        </w:tc>
        <w:tc>
          <w:tcPr>
            <w:tcW w:w="1675" w:type="dxa"/>
            <w:vAlign w:val="center"/>
          </w:tcPr>
          <w:p w:rsidR="00165B94" w:rsidRPr="009433AB" w:rsidRDefault="00165B94" w:rsidP="009433AB">
            <w:pPr>
              <w:overflowPunct w:val="0"/>
              <w:autoSpaceDE w:val="0"/>
              <w:autoSpaceDN w:val="0"/>
              <w:adjustRightInd w:val="0"/>
              <w:jc w:val="right"/>
              <w:textAlignment w:val="baseline"/>
            </w:pPr>
            <w:r w:rsidRPr="009433AB">
              <w:rPr>
                <w:sz w:val="22"/>
                <w:szCs w:val="22"/>
              </w:rPr>
              <w:t>3 676</w:t>
            </w:r>
          </w:p>
        </w:tc>
        <w:tc>
          <w:tcPr>
            <w:tcW w:w="1675" w:type="dxa"/>
            <w:vAlign w:val="center"/>
          </w:tcPr>
          <w:p w:rsidR="00165B94" w:rsidRPr="009433AB" w:rsidRDefault="00165B94" w:rsidP="009433AB">
            <w:pPr>
              <w:overflowPunct w:val="0"/>
              <w:autoSpaceDE w:val="0"/>
              <w:autoSpaceDN w:val="0"/>
              <w:adjustRightInd w:val="0"/>
              <w:jc w:val="right"/>
              <w:textAlignment w:val="baseline"/>
            </w:pPr>
            <w:r w:rsidRPr="009433AB">
              <w:rPr>
                <w:sz w:val="22"/>
                <w:szCs w:val="22"/>
              </w:rPr>
              <w:t>288</w:t>
            </w:r>
          </w:p>
        </w:tc>
      </w:tr>
      <w:tr w:rsidR="00165B94" w:rsidRPr="009433AB">
        <w:trPr>
          <w:trHeight w:val="397"/>
          <w:jc w:val="center"/>
        </w:trPr>
        <w:tc>
          <w:tcPr>
            <w:tcW w:w="3761" w:type="dxa"/>
            <w:gridSpan w:val="2"/>
            <w:vAlign w:val="center"/>
          </w:tcPr>
          <w:p w:rsidR="00165B94" w:rsidRPr="009433AB" w:rsidRDefault="00165B94" w:rsidP="009433AB">
            <w:pPr>
              <w:overflowPunct w:val="0"/>
              <w:autoSpaceDE w:val="0"/>
              <w:autoSpaceDN w:val="0"/>
              <w:adjustRightInd w:val="0"/>
              <w:textAlignment w:val="baseline"/>
            </w:pPr>
            <w:r w:rsidRPr="009433AB">
              <w:rPr>
                <w:sz w:val="22"/>
                <w:szCs w:val="22"/>
              </w:rPr>
              <w:t>Állományba nem tartozók</w:t>
            </w:r>
          </w:p>
        </w:tc>
        <w:tc>
          <w:tcPr>
            <w:tcW w:w="1675" w:type="dxa"/>
            <w:vAlign w:val="center"/>
          </w:tcPr>
          <w:p w:rsidR="00165B94" w:rsidRPr="009433AB" w:rsidRDefault="00165B94" w:rsidP="009433AB">
            <w:pPr>
              <w:overflowPunct w:val="0"/>
              <w:autoSpaceDE w:val="0"/>
              <w:autoSpaceDN w:val="0"/>
              <w:adjustRightInd w:val="0"/>
              <w:jc w:val="right"/>
              <w:textAlignment w:val="baseline"/>
            </w:pPr>
          </w:p>
        </w:tc>
        <w:tc>
          <w:tcPr>
            <w:tcW w:w="1675" w:type="dxa"/>
            <w:vAlign w:val="center"/>
          </w:tcPr>
          <w:p w:rsidR="00165B94" w:rsidRPr="009433AB" w:rsidRDefault="00165B94" w:rsidP="009433AB">
            <w:pPr>
              <w:overflowPunct w:val="0"/>
              <w:autoSpaceDE w:val="0"/>
              <w:autoSpaceDN w:val="0"/>
              <w:adjustRightInd w:val="0"/>
              <w:jc w:val="right"/>
              <w:textAlignment w:val="baseline"/>
            </w:pPr>
            <w:r w:rsidRPr="009433AB">
              <w:rPr>
                <w:sz w:val="22"/>
                <w:szCs w:val="22"/>
              </w:rPr>
              <w:t>4 074</w:t>
            </w:r>
          </w:p>
        </w:tc>
        <w:tc>
          <w:tcPr>
            <w:tcW w:w="1675" w:type="dxa"/>
          </w:tcPr>
          <w:p w:rsidR="00165B94" w:rsidRPr="009433AB" w:rsidRDefault="00165B94" w:rsidP="009433AB">
            <w:pPr>
              <w:overflowPunct w:val="0"/>
              <w:autoSpaceDE w:val="0"/>
              <w:autoSpaceDN w:val="0"/>
              <w:adjustRightInd w:val="0"/>
              <w:jc w:val="right"/>
              <w:textAlignment w:val="baseline"/>
            </w:pPr>
          </w:p>
        </w:tc>
      </w:tr>
      <w:tr w:rsidR="00165B94" w:rsidRPr="009433AB">
        <w:trPr>
          <w:trHeight w:val="397"/>
          <w:jc w:val="center"/>
        </w:trPr>
        <w:tc>
          <w:tcPr>
            <w:tcW w:w="3761" w:type="dxa"/>
            <w:gridSpan w:val="2"/>
            <w:vAlign w:val="center"/>
          </w:tcPr>
          <w:p w:rsidR="00165B94" w:rsidRPr="009433AB" w:rsidRDefault="00165B94" w:rsidP="009433AB">
            <w:pPr>
              <w:overflowPunct w:val="0"/>
              <w:autoSpaceDE w:val="0"/>
              <w:autoSpaceDN w:val="0"/>
              <w:adjustRightInd w:val="0"/>
              <w:textAlignment w:val="baseline"/>
            </w:pPr>
            <w:r w:rsidRPr="009433AB">
              <w:rPr>
                <w:sz w:val="22"/>
                <w:szCs w:val="22"/>
              </w:rPr>
              <w:t>Tanulószerződéses tanulók</w:t>
            </w:r>
          </w:p>
        </w:tc>
        <w:tc>
          <w:tcPr>
            <w:tcW w:w="1675" w:type="dxa"/>
            <w:vAlign w:val="center"/>
          </w:tcPr>
          <w:p w:rsidR="00165B94" w:rsidRPr="009433AB" w:rsidRDefault="00165B94" w:rsidP="009433AB">
            <w:pPr>
              <w:overflowPunct w:val="0"/>
              <w:autoSpaceDE w:val="0"/>
              <w:autoSpaceDN w:val="0"/>
              <w:adjustRightInd w:val="0"/>
              <w:jc w:val="right"/>
              <w:textAlignment w:val="baseline"/>
            </w:pPr>
          </w:p>
        </w:tc>
        <w:tc>
          <w:tcPr>
            <w:tcW w:w="1675" w:type="dxa"/>
            <w:vAlign w:val="center"/>
          </w:tcPr>
          <w:p w:rsidR="00165B94" w:rsidRPr="009433AB" w:rsidRDefault="00165B94" w:rsidP="009433AB">
            <w:pPr>
              <w:overflowPunct w:val="0"/>
              <w:autoSpaceDE w:val="0"/>
              <w:autoSpaceDN w:val="0"/>
              <w:adjustRightInd w:val="0"/>
              <w:jc w:val="right"/>
              <w:textAlignment w:val="baseline"/>
            </w:pPr>
            <w:r w:rsidRPr="009433AB">
              <w:rPr>
                <w:sz w:val="22"/>
                <w:szCs w:val="22"/>
              </w:rPr>
              <w:t>22 187</w:t>
            </w:r>
          </w:p>
        </w:tc>
        <w:tc>
          <w:tcPr>
            <w:tcW w:w="1675" w:type="dxa"/>
          </w:tcPr>
          <w:p w:rsidR="00165B94" w:rsidRPr="009433AB" w:rsidRDefault="00165B94" w:rsidP="009433AB">
            <w:pPr>
              <w:overflowPunct w:val="0"/>
              <w:autoSpaceDE w:val="0"/>
              <w:autoSpaceDN w:val="0"/>
              <w:adjustRightInd w:val="0"/>
              <w:jc w:val="right"/>
              <w:textAlignment w:val="baseline"/>
            </w:pPr>
            <w:r w:rsidRPr="009433AB">
              <w:rPr>
                <w:sz w:val="22"/>
                <w:szCs w:val="22"/>
              </w:rPr>
              <w:t>2 571</w:t>
            </w:r>
          </w:p>
        </w:tc>
      </w:tr>
      <w:tr w:rsidR="00165B94" w:rsidRPr="009433AB">
        <w:trPr>
          <w:trHeight w:val="397"/>
          <w:jc w:val="center"/>
        </w:trPr>
        <w:tc>
          <w:tcPr>
            <w:tcW w:w="3761" w:type="dxa"/>
            <w:gridSpan w:val="2"/>
            <w:vAlign w:val="center"/>
          </w:tcPr>
          <w:p w:rsidR="00165B94" w:rsidRPr="009433AB" w:rsidRDefault="00165B94" w:rsidP="009433AB">
            <w:pPr>
              <w:overflowPunct w:val="0"/>
              <w:autoSpaceDE w:val="0"/>
              <w:autoSpaceDN w:val="0"/>
              <w:adjustRightInd w:val="0"/>
              <w:textAlignment w:val="baseline"/>
              <w:rPr>
                <w:b/>
                <w:bCs/>
              </w:rPr>
            </w:pPr>
            <w:r w:rsidRPr="009433AB">
              <w:rPr>
                <w:b/>
                <w:bCs/>
                <w:sz w:val="22"/>
                <w:szCs w:val="22"/>
              </w:rPr>
              <w:t>Foglalkoztatottak összesen</w:t>
            </w:r>
          </w:p>
        </w:tc>
        <w:tc>
          <w:tcPr>
            <w:tcW w:w="1675" w:type="dxa"/>
            <w:vAlign w:val="center"/>
          </w:tcPr>
          <w:p w:rsidR="00165B94" w:rsidRPr="009433AB" w:rsidRDefault="00165B94" w:rsidP="009433AB">
            <w:pPr>
              <w:overflowPunct w:val="0"/>
              <w:autoSpaceDE w:val="0"/>
              <w:autoSpaceDN w:val="0"/>
              <w:adjustRightInd w:val="0"/>
              <w:jc w:val="right"/>
              <w:textAlignment w:val="baseline"/>
              <w:rPr>
                <w:b/>
                <w:bCs/>
              </w:rPr>
            </w:pPr>
            <w:r w:rsidRPr="009433AB">
              <w:rPr>
                <w:b/>
                <w:bCs/>
                <w:sz w:val="22"/>
                <w:szCs w:val="22"/>
              </w:rPr>
              <w:t>18</w:t>
            </w:r>
          </w:p>
        </w:tc>
        <w:tc>
          <w:tcPr>
            <w:tcW w:w="1675" w:type="dxa"/>
            <w:vAlign w:val="center"/>
          </w:tcPr>
          <w:p w:rsidR="00165B94" w:rsidRPr="009433AB" w:rsidRDefault="00165B94" w:rsidP="009433AB">
            <w:pPr>
              <w:overflowPunct w:val="0"/>
              <w:autoSpaceDE w:val="0"/>
              <w:autoSpaceDN w:val="0"/>
              <w:adjustRightInd w:val="0"/>
              <w:jc w:val="right"/>
              <w:textAlignment w:val="baseline"/>
              <w:rPr>
                <w:b/>
                <w:bCs/>
              </w:rPr>
            </w:pPr>
            <w:r w:rsidRPr="009433AB">
              <w:rPr>
                <w:b/>
                <w:bCs/>
                <w:sz w:val="22"/>
                <w:szCs w:val="22"/>
              </w:rPr>
              <w:t>64 458</w:t>
            </w:r>
          </w:p>
        </w:tc>
        <w:tc>
          <w:tcPr>
            <w:tcW w:w="1675" w:type="dxa"/>
          </w:tcPr>
          <w:p w:rsidR="00165B94" w:rsidRPr="009433AB" w:rsidRDefault="00165B94" w:rsidP="009433AB">
            <w:pPr>
              <w:overflowPunct w:val="0"/>
              <w:autoSpaceDE w:val="0"/>
              <w:autoSpaceDN w:val="0"/>
              <w:adjustRightInd w:val="0"/>
              <w:jc w:val="right"/>
              <w:textAlignment w:val="baseline"/>
              <w:rPr>
                <w:b/>
                <w:bCs/>
              </w:rPr>
            </w:pPr>
            <w:r w:rsidRPr="009433AB">
              <w:rPr>
                <w:b/>
                <w:bCs/>
                <w:sz w:val="22"/>
                <w:szCs w:val="22"/>
              </w:rPr>
              <w:t>8 158</w:t>
            </w:r>
          </w:p>
        </w:tc>
      </w:tr>
    </w:tbl>
    <w:p w:rsidR="00165B94" w:rsidRPr="00FA1180" w:rsidRDefault="00165B94" w:rsidP="00443A19">
      <w:pPr>
        <w:overflowPunct w:val="0"/>
        <w:autoSpaceDE w:val="0"/>
        <w:autoSpaceDN w:val="0"/>
        <w:adjustRightInd w:val="0"/>
        <w:jc w:val="center"/>
        <w:textAlignment w:val="baseline"/>
      </w:pPr>
    </w:p>
    <w:p w:rsidR="00165B94" w:rsidRPr="00FA1180" w:rsidRDefault="00165B94" w:rsidP="00443A19">
      <w:pPr>
        <w:overflowPunct w:val="0"/>
        <w:autoSpaceDE w:val="0"/>
        <w:autoSpaceDN w:val="0"/>
        <w:adjustRightInd w:val="0"/>
        <w:textAlignment w:val="baseline"/>
        <w:rPr>
          <w:b/>
          <w:bCs/>
        </w:rPr>
      </w:pPr>
    </w:p>
    <w:p w:rsidR="00165B94" w:rsidRPr="00FA1180" w:rsidRDefault="00165B94" w:rsidP="00443A19">
      <w:pPr>
        <w:keepNext/>
        <w:keepLines/>
        <w:overflowPunct w:val="0"/>
        <w:autoSpaceDE w:val="0"/>
        <w:autoSpaceDN w:val="0"/>
        <w:adjustRightInd w:val="0"/>
        <w:jc w:val="center"/>
        <w:textAlignment w:val="baseline"/>
        <w:outlineLvl w:val="0"/>
        <w:rPr>
          <w:b/>
          <w:bCs/>
        </w:rPr>
      </w:pPr>
      <w:r w:rsidRPr="00FA1180">
        <w:rPr>
          <w:b/>
          <w:bCs/>
        </w:rPr>
        <w:t>A rendkívüli bevételek és ráfordítások részletezése</w:t>
      </w:r>
    </w:p>
    <w:p w:rsidR="00165B94" w:rsidRPr="00FA1180" w:rsidRDefault="00165B94" w:rsidP="00443A19">
      <w:pPr>
        <w:keepNext/>
        <w:keepLines/>
        <w:overflowPunct w:val="0"/>
        <w:autoSpaceDE w:val="0"/>
        <w:autoSpaceDN w:val="0"/>
        <w:adjustRightInd w:val="0"/>
        <w:jc w:val="center"/>
        <w:textAlignment w:val="baseline"/>
        <w:rPr>
          <w:b/>
          <w:bCs/>
        </w:rPr>
      </w:pPr>
    </w:p>
    <w:p w:rsidR="00165B94" w:rsidRPr="00FA1180" w:rsidRDefault="00165B94" w:rsidP="00443A19">
      <w:pPr>
        <w:overflowPunct w:val="0"/>
        <w:autoSpaceDE w:val="0"/>
        <w:autoSpaceDN w:val="0"/>
        <w:adjustRightInd w:val="0"/>
        <w:jc w:val="both"/>
        <w:textAlignment w:val="baseline"/>
        <w:outlineLvl w:val="0"/>
      </w:pPr>
      <w:r w:rsidRPr="00FA1180">
        <w:t>Rendkívüli eredményt képező gazdasági esemény 201</w:t>
      </w:r>
      <w:r>
        <w:t>5</w:t>
      </w:r>
      <w:r w:rsidRPr="00FA1180">
        <w:t>. évben nem történt.</w:t>
      </w:r>
    </w:p>
    <w:p w:rsidR="00165B94" w:rsidRPr="00FA1180" w:rsidRDefault="00165B94" w:rsidP="00443A19">
      <w:pPr>
        <w:overflowPunct w:val="0"/>
        <w:autoSpaceDE w:val="0"/>
        <w:autoSpaceDN w:val="0"/>
        <w:adjustRightInd w:val="0"/>
        <w:jc w:val="both"/>
        <w:textAlignment w:val="baseline"/>
      </w:pPr>
      <w:r w:rsidRPr="00FA1180">
        <w:t xml:space="preserve"> </w:t>
      </w:r>
    </w:p>
    <w:p w:rsidR="00165B94" w:rsidRPr="00FA1180" w:rsidRDefault="00165B94" w:rsidP="00443A19">
      <w:pPr>
        <w:overflowPunct w:val="0"/>
        <w:autoSpaceDE w:val="0"/>
        <w:autoSpaceDN w:val="0"/>
        <w:adjustRightInd w:val="0"/>
        <w:jc w:val="both"/>
        <w:textAlignment w:val="baseline"/>
      </w:pPr>
      <w:r w:rsidRPr="00FA1180">
        <w:t xml:space="preserve">A számviteli törvény 86. § (4) bek. b) és c) pontja szerint a Társaságnál meghatározó elhatárolt támogatások elszámolását a megbízható és valós összkép érdekében az egyéb bevételek között tesszük meg, azaz a passzív időbeli elhatárolások feloldása az üzemi eredmény keretei között történik. </w:t>
      </w:r>
    </w:p>
    <w:p w:rsidR="00165B94" w:rsidRPr="00FA1180" w:rsidRDefault="00165B94" w:rsidP="00443A19">
      <w:pPr>
        <w:overflowPunct w:val="0"/>
        <w:autoSpaceDE w:val="0"/>
        <w:autoSpaceDN w:val="0"/>
        <w:adjustRightInd w:val="0"/>
        <w:jc w:val="center"/>
        <w:textAlignment w:val="baseline"/>
      </w:pPr>
      <w:r w:rsidRPr="00FA1180">
        <w:br w:type="page"/>
      </w:r>
    </w:p>
    <w:p w:rsidR="00165B94" w:rsidRPr="00FA1180" w:rsidRDefault="00165B94" w:rsidP="00443A19">
      <w:pPr>
        <w:overflowPunct w:val="0"/>
        <w:autoSpaceDE w:val="0"/>
        <w:autoSpaceDN w:val="0"/>
        <w:adjustRightInd w:val="0"/>
        <w:jc w:val="center"/>
        <w:textAlignment w:val="baseline"/>
      </w:pPr>
    </w:p>
    <w:p w:rsidR="00165B94" w:rsidRPr="00FA1180" w:rsidRDefault="00165B94" w:rsidP="00443A19">
      <w:pPr>
        <w:overflowPunct w:val="0"/>
        <w:autoSpaceDE w:val="0"/>
        <w:autoSpaceDN w:val="0"/>
        <w:adjustRightInd w:val="0"/>
        <w:jc w:val="center"/>
        <w:textAlignment w:val="baseline"/>
        <w:rPr>
          <w:b/>
          <w:bCs/>
          <w:sz w:val="28"/>
          <w:szCs w:val="28"/>
        </w:rPr>
      </w:pPr>
      <w:r w:rsidRPr="00FA1180">
        <w:rPr>
          <w:b/>
          <w:bCs/>
          <w:sz w:val="28"/>
          <w:szCs w:val="28"/>
        </w:rPr>
        <w:t xml:space="preserve">IV. </w:t>
      </w:r>
    </w:p>
    <w:p w:rsidR="00165B94" w:rsidRPr="00FA1180" w:rsidRDefault="00165B94" w:rsidP="00443A19">
      <w:pPr>
        <w:overflowPunct w:val="0"/>
        <w:autoSpaceDE w:val="0"/>
        <w:autoSpaceDN w:val="0"/>
        <w:adjustRightInd w:val="0"/>
        <w:jc w:val="center"/>
        <w:textAlignment w:val="baseline"/>
        <w:rPr>
          <w:b/>
          <w:bCs/>
          <w:sz w:val="28"/>
          <w:szCs w:val="28"/>
        </w:rPr>
      </w:pPr>
      <w:r w:rsidRPr="00FA1180">
        <w:rPr>
          <w:b/>
          <w:bCs/>
          <w:sz w:val="28"/>
          <w:szCs w:val="28"/>
        </w:rPr>
        <w:t>KÖZHASZNÚSÁGI MELLÉKLET</w:t>
      </w:r>
    </w:p>
    <w:p w:rsidR="00165B94" w:rsidRPr="00FA1180" w:rsidRDefault="00165B94" w:rsidP="00443A19">
      <w:pPr>
        <w:overflowPunct w:val="0"/>
        <w:autoSpaceDE w:val="0"/>
        <w:autoSpaceDN w:val="0"/>
        <w:adjustRightInd w:val="0"/>
        <w:jc w:val="center"/>
        <w:textAlignment w:val="baseline"/>
        <w:rPr>
          <w:b/>
          <w:bCs/>
          <w:sz w:val="28"/>
          <w:szCs w:val="28"/>
        </w:rPr>
      </w:pPr>
    </w:p>
    <w:p w:rsidR="00165B94" w:rsidRPr="00FA1180" w:rsidRDefault="00165B94" w:rsidP="00443A19">
      <w:pPr>
        <w:overflowPunct w:val="0"/>
        <w:autoSpaceDE w:val="0"/>
        <w:autoSpaceDN w:val="0"/>
        <w:adjustRightInd w:val="0"/>
        <w:jc w:val="both"/>
        <w:textAlignment w:val="baseline"/>
        <w:rPr>
          <w:b/>
          <w:bCs/>
        </w:rPr>
      </w:pPr>
      <w:r w:rsidRPr="00FA1180">
        <w:rPr>
          <w:b/>
          <w:bCs/>
        </w:rPr>
        <w:t>Közhasznúsági melléklet szerinti egyszerűsített éves beszámoló mérlege</w:t>
      </w:r>
    </w:p>
    <w:p w:rsidR="00165B94" w:rsidRPr="00FA1180" w:rsidRDefault="00165B94" w:rsidP="00443A19">
      <w:pPr>
        <w:overflowPunct w:val="0"/>
        <w:autoSpaceDE w:val="0"/>
        <w:autoSpaceDN w:val="0"/>
        <w:adjustRightInd w:val="0"/>
        <w:jc w:val="both"/>
        <w:textAlignment w:val="baseline"/>
      </w:pPr>
    </w:p>
    <w:p w:rsidR="00165B94" w:rsidRPr="00FA1180" w:rsidRDefault="00165B94" w:rsidP="00443A19">
      <w:pPr>
        <w:overflowPunct w:val="0"/>
        <w:autoSpaceDE w:val="0"/>
        <w:autoSpaceDN w:val="0"/>
        <w:adjustRightInd w:val="0"/>
        <w:jc w:val="both"/>
        <w:textAlignment w:val="baseline"/>
      </w:pPr>
    </w:p>
    <w:bookmarkStart w:id="200" w:name="_MON_1429600480"/>
    <w:bookmarkStart w:id="201" w:name="_MON_1429600487"/>
    <w:bookmarkStart w:id="202" w:name="_MON_1429600789"/>
    <w:bookmarkStart w:id="203" w:name="_MON_1429602665"/>
    <w:bookmarkStart w:id="204" w:name="_MON_1429602878"/>
    <w:bookmarkStart w:id="205" w:name="_MON_1429600391"/>
    <w:bookmarkStart w:id="206" w:name="_MON_1429600403"/>
    <w:bookmarkStart w:id="207" w:name="_MON_1429600427"/>
    <w:bookmarkStart w:id="208" w:name="_MON_1429600432"/>
    <w:bookmarkEnd w:id="200"/>
    <w:bookmarkEnd w:id="201"/>
    <w:bookmarkEnd w:id="202"/>
    <w:bookmarkEnd w:id="203"/>
    <w:bookmarkEnd w:id="204"/>
    <w:bookmarkEnd w:id="205"/>
    <w:bookmarkEnd w:id="206"/>
    <w:bookmarkEnd w:id="207"/>
    <w:bookmarkEnd w:id="208"/>
    <w:p w:rsidR="00165B94" w:rsidRPr="00FA1180" w:rsidRDefault="00165B94" w:rsidP="00443A19">
      <w:pPr>
        <w:overflowPunct w:val="0"/>
        <w:autoSpaceDE w:val="0"/>
        <w:autoSpaceDN w:val="0"/>
        <w:adjustRightInd w:val="0"/>
        <w:jc w:val="both"/>
        <w:textAlignment w:val="baseline"/>
      </w:pPr>
      <w:ins w:id="209" w:author="Szerző" w:date="2016-05-10T13:19:00Z">
        <w:r w:rsidRPr="00FA1180">
          <w:object w:dxaOrig="8654" w:dyaOrig="10171">
            <v:shape id="_x0000_i1044" type="#_x0000_t75" style="width:432.75pt;height:503.25pt" o:ole="">
              <v:imagedata r:id="rId27" o:title=""/>
            </v:shape>
            <o:OLEObject Type="Embed" ProgID="Excel.Sheet.8" ShapeID="_x0000_i1044" DrawAspect="Content" ObjectID="_1524460861" r:id="rId28"/>
          </w:object>
        </w:r>
      </w:ins>
    </w:p>
    <w:p w:rsidR="00165B94" w:rsidRPr="00FA1180" w:rsidRDefault="00165B94" w:rsidP="00443A19">
      <w:pPr>
        <w:overflowPunct w:val="0"/>
        <w:autoSpaceDE w:val="0"/>
        <w:autoSpaceDN w:val="0"/>
        <w:adjustRightInd w:val="0"/>
        <w:jc w:val="both"/>
        <w:textAlignment w:val="baseline"/>
        <w:sectPr w:rsidR="00165B94" w:rsidRPr="00FA1180" w:rsidSect="00100626">
          <w:headerReference w:type="default" r:id="rId29"/>
          <w:footerReference w:type="default" r:id="rId30"/>
          <w:headerReference w:type="first" r:id="rId31"/>
          <w:pgSz w:w="11906" w:h="16838"/>
          <w:pgMar w:top="1134" w:right="1416" w:bottom="1134" w:left="1418" w:header="709" w:footer="709" w:gutter="0"/>
          <w:cols w:space="708"/>
          <w:titlePg/>
        </w:sectPr>
      </w:pPr>
    </w:p>
    <w:p w:rsidR="00165B94" w:rsidRDefault="00165B94" w:rsidP="00B841E6">
      <w:pPr>
        <w:keepNext/>
        <w:overflowPunct w:val="0"/>
        <w:autoSpaceDE w:val="0"/>
        <w:autoSpaceDN w:val="0"/>
        <w:adjustRightInd w:val="0"/>
        <w:jc w:val="both"/>
        <w:textAlignment w:val="baseline"/>
        <w:rPr>
          <w:b/>
          <w:bCs/>
        </w:rPr>
      </w:pPr>
      <w:r w:rsidRPr="00FA1180">
        <w:rPr>
          <w:b/>
          <w:bCs/>
        </w:rPr>
        <w:t>Közhasznúsági melléklet szerinti egyszerűsített éves beszámoló eredménykimutatása</w:t>
      </w:r>
    </w:p>
    <w:p w:rsidR="00165B94" w:rsidRPr="00FA1180" w:rsidRDefault="00165B94" w:rsidP="00B841E6">
      <w:pPr>
        <w:keepNext/>
        <w:overflowPunct w:val="0"/>
        <w:autoSpaceDE w:val="0"/>
        <w:autoSpaceDN w:val="0"/>
        <w:adjustRightInd w:val="0"/>
        <w:jc w:val="both"/>
        <w:textAlignment w:val="baseline"/>
        <w:rPr>
          <w:b/>
          <w:bCs/>
        </w:rPr>
      </w:pPr>
    </w:p>
    <w:bookmarkStart w:id="214" w:name="_MON_1429600869"/>
    <w:bookmarkStart w:id="215" w:name="_MON_1429600891"/>
    <w:bookmarkStart w:id="216" w:name="_MON_1429600563"/>
    <w:bookmarkStart w:id="217" w:name="_MON_1429600600"/>
    <w:bookmarkStart w:id="218" w:name="_MON_1429600656"/>
    <w:bookmarkStart w:id="219" w:name="_MON_1429600754"/>
    <w:bookmarkStart w:id="220" w:name="_MON_1429600818"/>
    <w:bookmarkEnd w:id="214"/>
    <w:bookmarkEnd w:id="215"/>
    <w:bookmarkEnd w:id="216"/>
    <w:bookmarkEnd w:id="217"/>
    <w:bookmarkEnd w:id="218"/>
    <w:bookmarkEnd w:id="219"/>
    <w:bookmarkEnd w:id="220"/>
    <w:p w:rsidR="00165B94" w:rsidRPr="00FA1180" w:rsidRDefault="00165B94" w:rsidP="00443A19">
      <w:pPr>
        <w:overflowPunct w:val="0"/>
        <w:autoSpaceDE w:val="0"/>
        <w:autoSpaceDN w:val="0"/>
        <w:adjustRightInd w:val="0"/>
        <w:jc w:val="both"/>
        <w:textAlignment w:val="baseline"/>
      </w:pPr>
      <w:ins w:id="221" w:author="Szerző" w:date="2016-05-10T13:19:00Z">
        <w:r w:rsidRPr="00FA1180">
          <w:object w:dxaOrig="14757" w:dyaOrig="8268">
            <v:shape id="_x0000_i1045" type="#_x0000_t75" style="width:678.75pt;height:376.5pt" o:ole="">
              <v:imagedata r:id="rId32" o:title=""/>
              <o:lock v:ext="edit" aspectratio="f"/>
            </v:shape>
            <o:OLEObject Type="Embed" ProgID="Excel.Sheet.8" ShapeID="_x0000_i1045" DrawAspect="Content" ObjectID="_1524460862" r:id="rId33"/>
          </w:object>
        </w:r>
      </w:ins>
    </w:p>
    <w:p w:rsidR="00165B94" w:rsidRPr="00FA1180" w:rsidRDefault="00165B94" w:rsidP="00443A19">
      <w:pPr>
        <w:tabs>
          <w:tab w:val="left" w:pos="6379"/>
        </w:tabs>
        <w:overflowPunct w:val="0"/>
        <w:autoSpaceDE w:val="0"/>
        <w:autoSpaceDN w:val="0"/>
        <w:adjustRightInd w:val="0"/>
        <w:jc w:val="both"/>
        <w:textAlignment w:val="baseline"/>
        <w:sectPr w:rsidR="00165B94" w:rsidRPr="00FA1180" w:rsidSect="00FF2EF5">
          <w:pgSz w:w="16838" w:h="11906" w:orient="landscape"/>
          <w:pgMar w:top="1418" w:right="1134" w:bottom="1418" w:left="1134" w:header="284" w:footer="709" w:gutter="0"/>
          <w:cols w:space="708"/>
          <w:titlePg/>
        </w:sectPr>
      </w:pPr>
    </w:p>
    <w:p w:rsidR="00165B94" w:rsidRPr="00FA1180" w:rsidRDefault="00165B94" w:rsidP="007040AA">
      <w:pPr>
        <w:tabs>
          <w:tab w:val="left" w:pos="6379"/>
        </w:tabs>
        <w:overflowPunct w:val="0"/>
        <w:autoSpaceDE w:val="0"/>
        <w:autoSpaceDN w:val="0"/>
        <w:adjustRightInd w:val="0"/>
        <w:textAlignment w:val="baseline"/>
        <w:rPr>
          <w:b/>
          <w:bCs/>
        </w:rPr>
      </w:pPr>
      <w:r w:rsidRPr="00FA1180">
        <w:rPr>
          <w:b/>
          <w:bCs/>
        </w:rPr>
        <w:t>Szervezet azonosító adatai</w:t>
      </w:r>
    </w:p>
    <w:p w:rsidR="00165B94" w:rsidRPr="00FA1180" w:rsidRDefault="00165B94" w:rsidP="00443A19">
      <w:pPr>
        <w:tabs>
          <w:tab w:val="left" w:pos="6379"/>
        </w:tabs>
        <w:overflowPunct w:val="0"/>
        <w:autoSpaceDE w:val="0"/>
        <w:autoSpaceDN w:val="0"/>
        <w:adjustRightInd w:val="0"/>
        <w:jc w:val="both"/>
        <w:textAlignment w:val="baseline"/>
        <w:rPr>
          <w:b/>
          <w:bCs/>
        </w:rPr>
      </w:pPr>
    </w:p>
    <w:p w:rsidR="00165B94" w:rsidRPr="00FA1180" w:rsidRDefault="00165B94" w:rsidP="00443A19">
      <w:pPr>
        <w:spacing w:line="360" w:lineRule="auto"/>
        <w:ind w:hanging="284"/>
      </w:pPr>
      <w:r w:rsidRPr="00FA1180">
        <w:t>Név: Nyírvidék Képző Központ Közhasznú Nonprofit Kft.</w:t>
      </w:r>
    </w:p>
    <w:p w:rsidR="00165B94" w:rsidRPr="00FA1180" w:rsidRDefault="00165B94" w:rsidP="00443A19">
      <w:pPr>
        <w:spacing w:line="360" w:lineRule="auto"/>
        <w:ind w:hanging="284"/>
      </w:pPr>
      <w:r w:rsidRPr="00FA1180">
        <w:t>Székhely: 4400 Nyíregyháza, Árok u. 53.</w:t>
      </w:r>
    </w:p>
    <w:p w:rsidR="00165B94" w:rsidRPr="00FA1180" w:rsidRDefault="00165B94" w:rsidP="00443A19">
      <w:pPr>
        <w:spacing w:line="360" w:lineRule="auto"/>
        <w:ind w:hanging="284"/>
      </w:pPr>
      <w:r w:rsidRPr="00FA1180">
        <w:t>Szervezet adószáma: 14644610-2-15</w:t>
      </w:r>
    </w:p>
    <w:p w:rsidR="00165B94" w:rsidRPr="00FA1180" w:rsidRDefault="00165B94" w:rsidP="00443A19">
      <w:pPr>
        <w:spacing w:line="360" w:lineRule="auto"/>
        <w:ind w:hanging="284"/>
      </w:pPr>
      <w:r w:rsidRPr="00FA1180">
        <w:t>Képviselő neve: Gaszperné Román Margit</w:t>
      </w:r>
    </w:p>
    <w:p w:rsidR="00165B94" w:rsidRPr="00FA1180" w:rsidRDefault="00165B94" w:rsidP="00443A19">
      <w:pPr>
        <w:spacing w:line="360" w:lineRule="auto"/>
        <w:ind w:hanging="284"/>
        <w:rPr>
          <w:b/>
          <w:bCs/>
        </w:rPr>
      </w:pPr>
    </w:p>
    <w:p w:rsidR="00165B94" w:rsidRPr="00FA1180" w:rsidRDefault="00165B94" w:rsidP="00443A19">
      <w:pPr>
        <w:spacing w:line="360" w:lineRule="auto"/>
        <w:ind w:hanging="284"/>
        <w:rPr>
          <w:b/>
          <w:bCs/>
        </w:rPr>
      </w:pPr>
      <w:r w:rsidRPr="00FA1180">
        <w:rPr>
          <w:b/>
          <w:bCs/>
        </w:rPr>
        <w:t>Tárgyévben végzett alapcél szerinti és közhasznú tevékenységek bemutatása</w:t>
      </w:r>
    </w:p>
    <w:p w:rsidR="00165B94" w:rsidRPr="00FA1180" w:rsidRDefault="00165B94" w:rsidP="00943468">
      <w:pPr>
        <w:numPr>
          <w:ilvl w:val="0"/>
          <w:numId w:val="5"/>
        </w:numPr>
        <w:spacing w:line="360" w:lineRule="auto"/>
      </w:pPr>
      <w:r w:rsidRPr="00FA1180">
        <w:t>szakmai középfokú oktatás, gyakorlati oktatás a Központi Képzőhelyen</w:t>
      </w:r>
    </w:p>
    <w:p w:rsidR="00165B94" w:rsidRPr="00FA1180" w:rsidRDefault="00165B94" w:rsidP="00943468">
      <w:pPr>
        <w:numPr>
          <w:ilvl w:val="0"/>
          <w:numId w:val="5"/>
        </w:numPr>
        <w:spacing w:line="360" w:lineRule="auto"/>
      </w:pPr>
      <w:r w:rsidRPr="00FA1180">
        <w:t>közösségi szolgáltatások nyújtása: pályaválasztási,</w:t>
      </w:r>
      <w:r>
        <w:t xml:space="preserve"> pályaorientációs, </w:t>
      </w:r>
      <w:r w:rsidRPr="00FA1180">
        <w:t xml:space="preserve">álláskeresési tanácsadás </w:t>
      </w:r>
    </w:p>
    <w:p w:rsidR="00165B94" w:rsidRPr="00FA1180" w:rsidRDefault="00165B94" w:rsidP="00943468">
      <w:pPr>
        <w:numPr>
          <w:ilvl w:val="0"/>
          <w:numId w:val="5"/>
        </w:numPr>
        <w:spacing w:line="360" w:lineRule="auto"/>
      </w:pPr>
      <w:r w:rsidRPr="00FA1180">
        <w:t>munkaerőpiacon hátrányos helyzetű rétegek képzésének, foglalkoztatásának elősegítése és kapcsolódó szolgáltatások</w:t>
      </w:r>
    </w:p>
    <w:p w:rsidR="00165B94" w:rsidRPr="00FA1180" w:rsidRDefault="00165B94" w:rsidP="00943468">
      <w:pPr>
        <w:numPr>
          <w:ilvl w:val="0"/>
          <w:numId w:val="5"/>
        </w:numPr>
        <w:spacing w:line="360" w:lineRule="auto"/>
      </w:pPr>
      <w:r w:rsidRPr="00FA1180">
        <w:t>felnőttképzések</w:t>
      </w:r>
    </w:p>
    <w:p w:rsidR="00165B94" w:rsidRPr="00FA1180" w:rsidRDefault="00165B94" w:rsidP="00443A19">
      <w:pPr>
        <w:spacing w:line="360" w:lineRule="auto"/>
        <w:ind w:hanging="284"/>
        <w:rPr>
          <w:b/>
          <w:bCs/>
        </w:rPr>
      </w:pPr>
    </w:p>
    <w:p w:rsidR="00165B94" w:rsidRPr="00FA1180" w:rsidRDefault="00165B94" w:rsidP="00443A19">
      <w:pPr>
        <w:spacing w:line="360" w:lineRule="auto"/>
        <w:ind w:hanging="284"/>
        <w:rPr>
          <w:b/>
          <w:bCs/>
        </w:rPr>
      </w:pPr>
      <w:r w:rsidRPr="00FA1180">
        <w:rPr>
          <w:b/>
          <w:bCs/>
        </w:rPr>
        <w:t>Közhasznú tevékenységek bemutatása</w:t>
      </w:r>
    </w:p>
    <w:p w:rsidR="00165B94" w:rsidRPr="00FA1180" w:rsidRDefault="00165B94" w:rsidP="00443A19">
      <w:pPr>
        <w:spacing w:line="360" w:lineRule="auto"/>
        <w:ind w:hanging="284"/>
        <w:jc w:val="both"/>
      </w:pPr>
      <w:r w:rsidRPr="00FA1180">
        <w:t xml:space="preserve">Közhasznú tevékenység megnevezése: </w:t>
      </w:r>
    </w:p>
    <w:p w:rsidR="00165B94" w:rsidRPr="00FA1180" w:rsidRDefault="00165B94" w:rsidP="00943468">
      <w:pPr>
        <w:pStyle w:val="ListParagraph"/>
        <w:numPr>
          <w:ilvl w:val="0"/>
          <w:numId w:val="9"/>
        </w:numPr>
        <w:spacing w:line="360" w:lineRule="auto"/>
        <w:jc w:val="both"/>
      </w:pPr>
      <w:r w:rsidRPr="00FA1180">
        <w:t xml:space="preserve">szakmai gyakorlati képzés a Központi Képzőhelyen, tanulószerződéses tanulók szakmai gyakorlati képzése, </w:t>
      </w:r>
    </w:p>
    <w:p w:rsidR="00165B94" w:rsidRPr="00FA1180" w:rsidRDefault="00165B94" w:rsidP="00943468">
      <w:pPr>
        <w:pStyle w:val="ListParagraph"/>
        <w:numPr>
          <w:ilvl w:val="0"/>
          <w:numId w:val="9"/>
        </w:numPr>
        <w:spacing w:line="360" w:lineRule="auto"/>
        <w:jc w:val="both"/>
      </w:pPr>
      <w:r w:rsidRPr="00FA1180">
        <w:t>munkaerő-piaci szolgáltatások nyújtása munkanélküliek és tanulók részére</w:t>
      </w:r>
    </w:p>
    <w:p w:rsidR="00165B94" w:rsidRPr="00FA1180" w:rsidRDefault="00165B94" w:rsidP="00443A19">
      <w:pPr>
        <w:spacing w:line="360" w:lineRule="auto"/>
        <w:ind w:hanging="284"/>
        <w:jc w:val="both"/>
      </w:pPr>
      <w:r w:rsidRPr="00FA1180">
        <w:t xml:space="preserve">Közhasznú tevékenységhez kapcsolódó közfeladat, jogszabályhely: </w:t>
      </w:r>
    </w:p>
    <w:p w:rsidR="00165B94" w:rsidRPr="00FA1180" w:rsidRDefault="00165B94" w:rsidP="00943468">
      <w:pPr>
        <w:pStyle w:val="ListParagraph"/>
        <w:numPr>
          <w:ilvl w:val="0"/>
          <w:numId w:val="10"/>
        </w:numPr>
        <w:spacing w:line="360" w:lineRule="auto"/>
        <w:jc w:val="both"/>
      </w:pPr>
      <w:r w:rsidRPr="00FA1180">
        <w:t>szakképzési törvény</w:t>
      </w:r>
    </w:p>
    <w:p w:rsidR="00165B94" w:rsidRPr="00FA1180" w:rsidRDefault="00165B94" w:rsidP="00943468">
      <w:pPr>
        <w:pStyle w:val="ListParagraph"/>
        <w:numPr>
          <w:ilvl w:val="0"/>
          <w:numId w:val="10"/>
        </w:numPr>
        <w:spacing w:line="360" w:lineRule="auto"/>
        <w:jc w:val="both"/>
      </w:pPr>
      <w:r w:rsidRPr="00FA1180">
        <w:t>1991. évi IV. törvény a foglalkoztatás elősegítéséről és a munkanélküliek ellátásáról</w:t>
      </w:r>
    </w:p>
    <w:p w:rsidR="00165B94" w:rsidRPr="00FA1180" w:rsidRDefault="00165B94" w:rsidP="00443A19">
      <w:pPr>
        <w:spacing w:line="360" w:lineRule="auto"/>
        <w:ind w:hanging="284"/>
        <w:jc w:val="both"/>
      </w:pPr>
      <w:r w:rsidRPr="00FA1180">
        <w:t xml:space="preserve">Közhasznú tevékenység célcsoportja: </w:t>
      </w:r>
    </w:p>
    <w:p w:rsidR="00165B94" w:rsidRPr="00FA1180" w:rsidRDefault="00165B94" w:rsidP="00943468">
      <w:pPr>
        <w:pStyle w:val="ListParagraph"/>
        <w:numPr>
          <w:ilvl w:val="0"/>
          <w:numId w:val="11"/>
        </w:numPr>
        <w:spacing w:line="360" w:lineRule="auto"/>
        <w:jc w:val="both"/>
      </w:pPr>
      <w:r w:rsidRPr="00FA1180">
        <w:t xml:space="preserve">középfokú oktatási intézményben tanulók; </w:t>
      </w:r>
    </w:p>
    <w:p w:rsidR="00165B94" w:rsidRPr="006678DF" w:rsidRDefault="00165B94" w:rsidP="00943468">
      <w:pPr>
        <w:pStyle w:val="ListParagraph"/>
        <w:numPr>
          <w:ilvl w:val="0"/>
          <w:numId w:val="11"/>
        </w:numPr>
        <w:spacing w:line="360" w:lineRule="auto"/>
        <w:jc w:val="both"/>
      </w:pPr>
      <w:r w:rsidRPr="006678DF">
        <w:t>munkanélküliek, inaktívak, pályakezdők, tanulók:</w:t>
      </w:r>
    </w:p>
    <w:p w:rsidR="00165B94" w:rsidRPr="006678DF" w:rsidRDefault="00165B94" w:rsidP="00443A19">
      <w:pPr>
        <w:spacing w:line="360" w:lineRule="auto"/>
        <w:ind w:hanging="284"/>
        <w:jc w:val="both"/>
      </w:pPr>
      <w:r w:rsidRPr="006678DF">
        <w:t xml:space="preserve">Közhasznú tevékenységből részesülők létszáma: </w:t>
      </w:r>
      <w:r>
        <w:t>1195</w:t>
      </w:r>
      <w:r w:rsidRPr="006678DF">
        <w:t xml:space="preserve"> tanuló szakmai gyakorlati képzésben, </w:t>
      </w:r>
      <w:r>
        <w:t>214</w:t>
      </w:r>
      <w:r w:rsidRPr="006678DF">
        <w:t xml:space="preserve"> fő felnőttképzésben, ill. </w:t>
      </w:r>
      <w:r>
        <w:t>813</w:t>
      </w:r>
      <w:r w:rsidRPr="006678DF">
        <w:t xml:space="preserve"> fő közösségi és munkaerő-piaci szolgáltatásban.</w:t>
      </w:r>
    </w:p>
    <w:p w:rsidR="00165B94" w:rsidRPr="006678DF" w:rsidRDefault="00165B94" w:rsidP="00443A19">
      <w:pPr>
        <w:spacing w:line="360" w:lineRule="auto"/>
        <w:ind w:hanging="284"/>
        <w:jc w:val="both"/>
      </w:pPr>
      <w:r w:rsidRPr="006678DF">
        <w:t xml:space="preserve">Közhasznú tevékenység főbb eredményei: </w:t>
      </w:r>
    </w:p>
    <w:p w:rsidR="00165B94" w:rsidRPr="006678DF" w:rsidRDefault="00165B94" w:rsidP="00FD2136">
      <w:pPr>
        <w:pStyle w:val="ListParagraph"/>
        <w:numPr>
          <w:ilvl w:val="0"/>
          <w:numId w:val="12"/>
        </w:numPr>
        <w:spacing w:line="360" w:lineRule="auto"/>
        <w:jc w:val="both"/>
      </w:pPr>
      <w:r w:rsidRPr="006678DF">
        <w:t>A 2014/2015-ös tanévben 516 tanuló gyakorlati képzésben való részvétele heti 336 órában szakmai gyakorlati képzésben. A 2015/2016-os tanévben 428 fő tanuló kapcsolódott be a szakmai, gyakorlati képzésbe, heti 210 órában. A 2014/2015-ös tanévben 185 fő tanulószerződéses tanuló 8 szakképesítésben történő szakmai gyakorlati képzését végeztük, míg a 2015/2016-os tanévben  6 sz</w:t>
      </w:r>
      <w:r>
        <w:t>a</w:t>
      </w:r>
      <w:r w:rsidRPr="006678DF">
        <w:t xml:space="preserve">kmában 85 fő </w:t>
      </w:r>
      <w:r>
        <w:t>t</w:t>
      </w:r>
      <w:r w:rsidRPr="006678DF">
        <w:t xml:space="preserve">anuló képzését valósítottuk meg. . </w:t>
      </w:r>
    </w:p>
    <w:p w:rsidR="00165B94" w:rsidRPr="006678DF" w:rsidRDefault="00165B94" w:rsidP="00943468">
      <w:pPr>
        <w:pStyle w:val="ListParagraph"/>
        <w:numPr>
          <w:ilvl w:val="0"/>
          <w:numId w:val="12"/>
        </w:numPr>
        <w:spacing w:line="360" w:lineRule="auto"/>
        <w:jc w:val="both"/>
      </w:pPr>
      <w:r w:rsidRPr="006678DF">
        <w:t>pályaválasztási bemutató</w:t>
      </w:r>
      <w:r>
        <w:t>t szerveztünk</w:t>
      </w:r>
      <w:r w:rsidRPr="006678DF">
        <w:t xml:space="preserve"> 24 csoportban összesen 441 fő pályaválasztás előtt álló 8. osztályos általános iskolai tanuló számára, </w:t>
      </w:r>
      <w:r>
        <w:t xml:space="preserve">306 tanulót pályaválasztással kapcsolatos információnyújtással támogattunk, és </w:t>
      </w:r>
      <w:r w:rsidRPr="006678DF">
        <w:t xml:space="preserve">munkaerő-piaci szolgáltatásban részesítettünk  </w:t>
      </w:r>
      <w:r>
        <w:t>251</w:t>
      </w:r>
      <w:r w:rsidRPr="006678DF">
        <w:t xml:space="preserve"> tanulószerződéses tanulót.</w:t>
      </w:r>
    </w:p>
    <w:p w:rsidR="00165B94" w:rsidRPr="00FA1180" w:rsidRDefault="00165B94" w:rsidP="00443A19">
      <w:pPr>
        <w:spacing w:line="360" w:lineRule="auto"/>
        <w:ind w:hanging="284"/>
        <w:rPr>
          <w:b/>
          <w:bCs/>
        </w:rPr>
      </w:pPr>
    </w:p>
    <w:p w:rsidR="00165B94" w:rsidRPr="00FA1180" w:rsidRDefault="00165B94" w:rsidP="00443A19">
      <w:pPr>
        <w:spacing w:line="360" w:lineRule="auto"/>
        <w:ind w:hanging="284"/>
        <w:rPr>
          <w:b/>
          <w:bCs/>
        </w:rPr>
      </w:pPr>
      <w:r w:rsidRPr="00FA1180">
        <w:rPr>
          <w:b/>
          <w:bCs/>
        </w:rPr>
        <w:t>Cél szerinti juttatások kimutatása</w:t>
      </w:r>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842"/>
        <w:gridCol w:w="1702"/>
      </w:tblGrid>
      <w:tr w:rsidR="00165B94" w:rsidRPr="00FA1180">
        <w:tc>
          <w:tcPr>
            <w:tcW w:w="4678" w:type="dxa"/>
          </w:tcPr>
          <w:p w:rsidR="00165B94" w:rsidRPr="00FA1180" w:rsidRDefault="00165B94" w:rsidP="00100626">
            <w:pPr>
              <w:spacing w:line="360" w:lineRule="auto"/>
              <w:rPr>
                <w:b/>
                <w:bCs/>
              </w:rPr>
            </w:pPr>
            <w:r w:rsidRPr="00FA1180">
              <w:t>Cél szerinti juttatás megnevezése</w:t>
            </w:r>
          </w:p>
        </w:tc>
        <w:tc>
          <w:tcPr>
            <w:tcW w:w="1842" w:type="dxa"/>
          </w:tcPr>
          <w:p w:rsidR="00165B94" w:rsidRPr="00FA1180" w:rsidRDefault="00165B94" w:rsidP="00100626">
            <w:pPr>
              <w:spacing w:line="360" w:lineRule="auto"/>
              <w:rPr>
                <w:b/>
                <w:bCs/>
              </w:rPr>
            </w:pPr>
            <w:r w:rsidRPr="00FA1180">
              <w:t>Előző év (e Ft)</w:t>
            </w:r>
          </w:p>
        </w:tc>
        <w:tc>
          <w:tcPr>
            <w:tcW w:w="1702" w:type="dxa"/>
          </w:tcPr>
          <w:p w:rsidR="00165B94" w:rsidRPr="00FA1180" w:rsidRDefault="00165B94" w:rsidP="00100626">
            <w:pPr>
              <w:spacing w:line="360" w:lineRule="auto"/>
              <w:rPr>
                <w:b/>
                <w:bCs/>
              </w:rPr>
            </w:pPr>
            <w:r w:rsidRPr="00FA1180">
              <w:t>Tárgyév (e Ft)</w:t>
            </w:r>
          </w:p>
        </w:tc>
      </w:tr>
      <w:tr w:rsidR="00165B94" w:rsidRPr="00FA1180">
        <w:tc>
          <w:tcPr>
            <w:tcW w:w="4678" w:type="dxa"/>
          </w:tcPr>
          <w:p w:rsidR="00165B94" w:rsidRPr="00FA1180" w:rsidRDefault="00165B94" w:rsidP="00100626">
            <w:pPr>
              <w:spacing w:line="360" w:lineRule="auto"/>
            </w:pPr>
            <w:r w:rsidRPr="00FA1180">
              <w:t>szakmai gyakorlati képzés, munkaerő-paci szolgáltatások</w:t>
            </w:r>
          </w:p>
        </w:tc>
        <w:tc>
          <w:tcPr>
            <w:tcW w:w="1842" w:type="dxa"/>
          </w:tcPr>
          <w:p w:rsidR="00165B94" w:rsidRPr="00FA1180" w:rsidRDefault="00165B94" w:rsidP="00100626">
            <w:pPr>
              <w:spacing w:line="360" w:lineRule="auto"/>
              <w:jc w:val="right"/>
            </w:pPr>
            <w:r>
              <w:t>170 819</w:t>
            </w:r>
          </w:p>
        </w:tc>
        <w:tc>
          <w:tcPr>
            <w:tcW w:w="1702" w:type="dxa"/>
          </w:tcPr>
          <w:p w:rsidR="00165B94" w:rsidRPr="00FA1180" w:rsidRDefault="00165B94" w:rsidP="00100626">
            <w:pPr>
              <w:spacing w:line="360" w:lineRule="auto"/>
              <w:jc w:val="right"/>
            </w:pPr>
            <w:r>
              <w:t>155 945</w:t>
            </w:r>
          </w:p>
        </w:tc>
      </w:tr>
    </w:tbl>
    <w:p w:rsidR="00165B94" w:rsidRPr="00FA1180" w:rsidRDefault="00165B94" w:rsidP="00443A19">
      <w:pPr>
        <w:spacing w:line="360" w:lineRule="auto"/>
        <w:ind w:hanging="284"/>
      </w:pPr>
    </w:p>
    <w:p w:rsidR="00165B94" w:rsidRPr="00FA1180" w:rsidRDefault="00165B94" w:rsidP="00443A19">
      <w:pPr>
        <w:spacing w:line="360" w:lineRule="auto"/>
        <w:ind w:hanging="284"/>
        <w:rPr>
          <w:b/>
          <w:bCs/>
        </w:rPr>
      </w:pPr>
      <w:r w:rsidRPr="00FA1180">
        <w:rPr>
          <w:b/>
          <w:bCs/>
        </w:rPr>
        <w:t>Vezető tisztségviselőknek nyújtott juttatás</w:t>
      </w:r>
    </w:p>
    <w:p w:rsidR="00165B94" w:rsidRPr="00FA1180" w:rsidRDefault="00165B94" w:rsidP="00443A19">
      <w:pPr>
        <w:spacing w:line="360" w:lineRule="auto"/>
        <w:ind w:hanging="284"/>
        <w:rPr>
          <w:b/>
          <w:bCs/>
        </w:rPr>
      </w:pPr>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843"/>
        <w:gridCol w:w="1701"/>
      </w:tblGrid>
      <w:tr w:rsidR="00165B94" w:rsidRPr="00FA1180">
        <w:tc>
          <w:tcPr>
            <w:tcW w:w="4678" w:type="dxa"/>
          </w:tcPr>
          <w:p w:rsidR="00165B94" w:rsidRPr="00FA1180" w:rsidRDefault="00165B94" w:rsidP="00100626">
            <w:pPr>
              <w:spacing w:line="360" w:lineRule="auto"/>
              <w:rPr>
                <w:b/>
                <w:bCs/>
              </w:rPr>
            </w:pPr>
            <w:r w:rsidRPr="00FA1180">
              <w:t>Tisztség</w:t>
            </w:r>
          </w:p>
        </w:tc>
        <w:tc>
          <w:tcPr>
            <w:tcW w:w="1843" w:type="dxa"/>
          </w:tcPr>
          <w:p w:rsidR="00165B94" w:rsidRPr="00FA1180" w:rsidRDefault="00165B94" w:rsidP="00100626">
            <w:pPr>
              <w:spacing w:line="360" w:lineRule="auto"/>
              <w:rPr>
                <w:b/>
                <w:bCs/>
              </w:rPr>
            </w:pPr>
            <w:r w:rsidRPr="00FA1180">
              <w:t>Előző év (e Ft)</w:t>
            </w:r>
          </w:p>
        </w:tc>
        <w:tc>
          <w:tcPr>
            <w:tcW w:w="1701" w:type="dxa"/>
          </w:tcPr>
          <w:p w:rsidR="00165B94" w:rsidRPr="00FA1180" w:rsidRDefault="00165B94" w:rsidP="00100626">
            <w:pPr>
              <w:spacing w:line="360" w:lineRule="auto"/>
              <w:rPr>
                <w:b/>
                <w:bCs/>
              </w:rPr>
            </w:pPr>
            <w:r w:rsidRPr="00FA1180">
              <w:t>Tárgyév (e Ft)</w:t>
            </w:r>
          </w:p>
        </w:tc>
      </w:tr>
      <w:tr w:rsidR="00165B94" w:rsidRPr="00FA1180">
        <w:tc>
          <w:tcPr>
            <w:tcW w:w="4678" w:type="dxa"/>
          </w:tcPr>
          <w:p w:rsidR="00165B94" w:rsidRPr="00FA1180" w:rsidRDefault="00165B94" w:rsidP="00100626">
            <w:pPr>
              <w:spacing w:line="360" w:lineRule="auto"/>
            </w:pPr>
            <w:r w:rsidRPr="00FA1180">
              <w:t>Ügyvezető</w:t>
            </w:r>
          </w:p>
        </w:tc>
        <w:tc>
          <w:tcPr>
            <w:tcW w:w="1843" w:type="dxa"/>
          </w:tcPr>
          <w:p w:rsidR="00165B94" w:rsidRPr="00FA1180" w:rsidRDefault="00165B94" w:rsidP="00100626">
            <w:pPr>
              <w:spacing w:line="360" w:lineRule="auto"/>
              <w:jc w:val="right"/>
            </w:pPr>
            <w:r>
              <w:t>5038</w:t>
            </w:r>
          </w:p>
        </w:tc>
        <w:tc>
          <w:tcPr>
            <w:tcW w:w="1701" w:type="dxa"/>
          </w:tcPr>
          <w:p w:rsidR="00165B94" w:rsidRPr="00FA1180" w:rsidRDefault="00165B94" w:rsidP="007040AA">
            <w:pPr>
              <w:spacing w:line="360" w:lineRule="auto"/>
              <w:jc w:val="right"/>
            </w:pPr>
            <w:r>
              <w:t>5496</w:t>
            </w:r>
          </w:p>
        </w:tc>
      </w:tr>
      <w:tr w:rsidR="00165B94" w:rsidRPr="00FA1180">
        <w:tc>
          <w:tcPr>
            <w:tcW w:w="4678" w:type="dxa"/>
          </w:tcPr>
          <w:p w:rsidR="00165B94" w:rsidRPr="00FA1180" w:rsidRDefault="00165B94" w:rsidP="00100626">
            <w:pPr>
              <w:spacing w:line="360" w:lineRule="auto"/>
            </w:pPr>
            <w:r w:rsidRPr="00FA1180">
              <w:t>Felügyelő bizottság tagjai</w:t>
            </w:r>
          </w:p>
        </w:tc>
        <w:tc>
          <w:tcPr>
            <w:tcW w:w="1843" w:type="dxa"/>
          </w:tcPr>
          <w:p w:rsidR="00165B94" w:rsidRPr="00FA1180" w:rsidRDefault="00165B94" w:rsidP="00100626">
            <w:pPr>
              <w:spacing w:line="360" w:lineRule="auto"/>
              <w:jc w:val="right"/>
            </w:pPr>
            <w:r w:rsidRPr="00FA1180">
              <w:t>0</w:t>
            </w:r>
          </w:p>
        </w:tc>
        <w:tc>
          <w:tcPr>
            <w:tcW w:w="1701" w:type="dxa"/>
          </w:tcPr>
          <w:p w:rsidR="00165B94" w:rsidRPr="00FA1180" w:rsidRDefault="00165B94" w:rsidP="007040AA">
            <w:pPr>
              <w:spacing w:line="360" w:lineRule="auto"/>
              <w:jc w:val="right"/>
            </w:pPr>
            <w:r>
              <w:t>468</w:t>
            </w:r>
          </w:p>
        </w:tc>
      </w:tr>
      <w:tr w:rsidR="00165B94" w:rsidRPr="00FA1180">
        <w:tc>
          <w:tcPr>
            <w:tcW w:w="4678" w:type="dxa"/>
          </w:tcPr>
          <w:p w:rsidR="00165B94" w:rsidRPr="00FA1180" w:rsidRDefault="00165B94" w:rsidP="00100626">
            <w:pPr>
              <w:autoSpaceDE w:val="0"/>
              <w:autoSpaceDN w:val="0"/>
              <w:adjustRightInd w:val="0"/>
            </w:pPr>
            <w:r w:rsidRPr="00FA1180">
              <w:t>Vezető tisztségviselőknek nyújtott</w:t>
            </w:r>
          </w:p>
          <w:p w:rsidR="00165B94" w:rsidRPr="00FA1180" w:rsidRDefault="00165B94" w:rsidP="00100626">
            <w:pPr>
              <w:spacing w:line="360" w:lineRule="auto"/>
            </w:pPr>
            <w:r w:rsidRPr="00FA1180">
              <w:t>juttatás összesen:</w:t>
            </w:r>
          </w:p>
        </w:tc>
        <w:tc>
          <w:tcPr>
            <w:tcW w:w="1843" w:type="dxa"/>
          </w:tcPr>
          <w:p w:rsidR="00165B94" w:rsidRPr="00FA1180" w:rsidRDefault="00165B94" w:rsidP="00100626">
            <w:pPr>
              <w:spacing w:line="360" w:lineRule="auto"/>
              <w:jc w:val="right"/>
            </w:pPr>
            <w:r w:rsidRPr="00FA1180">
              <w:t>0</w:t>
            </w:r>
          </w:p>
        </w:tc>
        <w:tc>
          <w:tcPr>
            <w:tcW w:w="1701" w:type="dxa"/>
          </w:tcPr>
          <w:p w:rsidR="00165B94" w:rsidRPr="00FA1180" w:rsidRDefault="00165B94" w:rsidP="007040AA">
            <w:pPr>
              <w:spacing w:line="360" w:lineRule="auto"/>
              <w:jc w:val="right"/>
            </w:pPr>
            <w:r>
              <w:t>5964</w:t>
            </w:r>
          </w:p>
        </w:tc>
      </w:tr>
    </w:tbl>
    <w:p w:rsidR="00165B94" w:rsidRPr="00FA1180" w:rsidRDefault="00165B94" w:rsidP="00443A19">
      <w:pPr>
        <w:spacing w:line="360" w:lineRule="auto"/>
        <w:ind w:hanging="284"/>
      </w:pPr>
    </w:p>
    <w:tbl>
      <w:tblPr>
        <w:tblW w:w="8944" w:type="dxa"/>
        <w:tblInd w:w="2" w:type="dxa"/>
        <w:tblLayout w:type="fixed"/>
        <w:tblCellMar>
          <w:left w:w="0" w:type="dxa"/>
          <w:right w:w="0" w:type="dxa"/>
        </w:tblCellMar>
        <w:tblLook w:val="0000"/>
      </w:tblPr>
      <w:tblGrid>
        <w:gridCol w:w="5200"/>
        <w:gridCol w:w="1901"/>
        <w:gridCol w:w="1843"/>
      </w:tblGrid>
      <w:tr w:rsidR="00165B94" w:rsidRPr="00FA1180">
        <w:trPr>
          <w:trHeight w:val="248"/>
        </w:trPr>
        <w:tc>
          <w:tcPr>
            <w:tcW w:w="7101" w:type="dxa"/>
            <w:gridSpan w:val="2"/>
            <w:tcBorders>
              <w:top w:val="nil"/>
              <w:left w:val="nil"/>
              <w:bottom w:val="nil"/>
              <w:right w:val="nil"/>
            </w:tcBorders>
            <w:noWrap/>
            <w:tcMar>
              <w:top w:w="13" w:type="dxa"/>
              <w:left w:w="13" w:type="dxa"/>
              <w:bottom w:w="0" w:type="dxa"/>
              <w:right w:w="13" w:type="dxa"/>
            </w:tcMar>
            <w:vAlign w:val="bottom"/>
          </w:tcPr>
          <w:p w:rsidR="00165B94" w:rsidRPr="00FA1180" w:rsidRDefault="00165B94" w:rsidP="00C513F9">
            <w:pPr>
              <w:spacing w:line="288" w:lineRule="auto"/>
              <w:rPr>
                <w:b/>
                <w:bCs/>
              </w:rPr>
            </w:pPr>
            <w:r w:rsidRPr="00FA1180">
              <w:rPr>
                <w:b/>
                <w:bCs/>
                <w:sz w:val="22"/>
                <w:szCs w:val="22"/>
              </w:rPr>
              <w:t>Közhasznú jogállás megállapításához szükséges mutatók</w:t>
            </w:r>
          </w:p>
        </w:tc>
        <w:tc>
          <w:tcPr>
            <w:tcW w:w="1843" w:type="dxa"/>
            <w:tcBorders>
              <w:top w:val="nil"/>
              <w:left w:val="nil"/>
              <w:bottom w:val="nil"/>
              <w:right w:val="nil"/>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rPr>
                <w:b/>
                <w:bCs/>
              </w:rPr>
            </w:pPr>
          </w:p>
        </w:tc>
      </w:tr>
      <w:tr w:rsidR="00165B94" w:rsidRPr="00FA1180">
        <w:trPr>
          <w:trHeight w:val="255"/>
        </w:trPr>
        <w:tc>
          <w:tcPr>
            <w:tcW w:w="5200" w:type="dxa"/>
            <w:tcBorders>
              <w:top w:val="nil"/>
              <w:left w:val="nil"/>
              <w:bottom w:val="nil"/>
              <w:right w:val="nil"/>
            </w:tcBorders>
            <w:noWrap/>
            <w:tcMar>
              <w:top w:w="13" w:type="dxa"/>
              <w:left w:w="13" w:type="dxa"/>
              <w:bottom w:w="0" w:type="dxa"/>
              <w:right w:w="13" w:type="dxa"/>
            </w:tcMar>
            <w:vAlign w:val="bottom"/>
          </w:tcPr>
          <w:p w:rsidR="00165B94" w:rsidRPr="00FA1180" w:rsidRDefault="00165B94" w:rsidP="00100626">
            <w:pPr>
              <w:spacing w:line="288" w:lineRule="auto"/>
            </w:pPr>
          </w:p>
        </w:tc>
        <w:tc>
          <w:tcPr>
            <w:tcW w:w="1901" w:type="dxa"/>
            <w:tcBorders>
              <w:top w:val="nil"/>
              <w:left w:val="nil"/>
              <w:bottom w:val="nil"/>
              <w:right w:val="nil"/>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p>
        </w:tc>
        <w:tc>
          <w:tcPr>
            <w:tcW w:w="1843" w:type="dxa"/>
            <w:tcBorders>
              <w:top w:val="nil"/>
              <w:left w:val="nil"/>
              <w:bottom w:val="nil"/>
              <w:right w:val="nil"/>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ezer forintban</w:t>
            </w:r>
          </w:p>
        </w:tc>
      </w:tr>
      <w:tr w:rsidR="00165B94" w:rsidRPr="00FA1180">
        <w:trPr>
          <w:trHeight w:val="255"/>
        </w:trPr>
        <w:tc>
          <w:tcPr>
            <w:tcW w:w="520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Alapadatok</w:t>
            </w:r>
          </w:p>
        </w:tc>
        <w:tc>
          <w:tcPr>
            <w:tcW w:w="1901" w:type="dxa"/>
            <w:tcBorders>
              <w:top w:val="single" w:sz="4" w:space="0" w:color="auto"/>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Előző év (1)</w:t>
            </w:r>
          </w:p>
        </w:tc>
        <w:tc>
          <w:tcPr>
            <w:tcW w:w="1843" w:type="dxa"/>
            <w:tcBorders>
              <w:top w:val="single" w:sz="4" w:space="0" w:color="auto"/>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Tárgyév (2)</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B. Éves összes bevétel</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216 950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185 111</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314" w:type="dxa"/>
              <w:bottom w:w="0" w:type="dxa"/>
              <w:right w:w="13" w:type="dxa"/>
            </w:tcMar>
            <w:vAlign w:val="bottom"/>
          </w:tcPr>
          <w:p w:rsidR="00165B94" w:rsidRPr="00FA1180" w:rsidRDefault="00165B94" w:rsidP="00165B94">
            <w:pPr>
              <w:spacing w:line="288" w:lineRule="auto"/>
              <w:ind w:firstLineChars="200" w:firstLine="31680"/>
            </w:pPr>
            <w:r w:rsidRPr="00FA1180">
              <w:rPr>
                <w:sz w:val="22"/>
                <w:szCs w:val="22"/>
              </w:rPr>
              <w:t>ebből</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 </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 </w:t>
            </w:r>
          </w:p>
        </w:tc>
      </w:tr>
      <w:tr w:rsidR="00165B94" w:rsidRPr="00FA1180">
        <w:trPr>
          <w:trHeight w:val="765"/>
        </w:trPr>
        <w:tc>
          <w:tcPr>
            <w:tcW w:w="5200" w:type="dxa"/>
            <w:tcBorders>
              <w:top w:val="nil"/>
              <w:left w:val="single" w:sz="4" w:space="0" w:color="auto"/>
              <w:bottom w:val="single" w:sz="4" w:space="0" w:color="auto"/>
              <w:right w:val="single" w:sz="4" w:space="0" w:color="auto"/>
            </w:tcBorders>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C. A személyi jövedelemadó meghatározott részének az</w:t>
            </w:r>
            <w:r w:rsidRPr="00FA1180">
              <w:rPr>
                <w:sz w:val="22"/>
                <w:szCs w:val="22"/>
              </w:rPr>
              <w:br/>
              <w:t>adózó rendelkezése szerinti felhasználásáról szóló</w:t>
            </w:r>
            <w:r w:rsidRPr="00FA1180">
              <w:rPr>
                <w:sz w:val="22"/>
                <w:szCs w:val="22"/>
              </w:rPr>
              <w:br/>
              <w:t>1996. évi CXXVI. törvény alapján átutalt összeg</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0</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D. Közszolgáltatási bevétel</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28 387</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26 932</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 Normatív támogatás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0</w:t>
            </w:r>
          </w:p>
        </w:tc>
      </w:tr>
      <w:tr w:rsidR="00165B94" w:rsidRPr="00FA1180">
        <w:trPr>
          <w:trHeight w:val="510"/>
        </w:trPr>
        <w:tc>
          <w:tcPr>
            <w:tcW w:w="5200" w:type="dxa"/>
            <w:tcBorders>
              <w:top w:val="nil"/>
              <w:left w:val="single" w:sz="4" w:space="0" w:color="auto"/>
              <w:bottom w:val="single" w:sz="4" w:space="0" w:color="auto"/>
              <w:right w:val="single" w:sz="4" w:space="0" w:color="auto"/>
            </w:tcBorders>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F. Az Európai Unió strukturális alapjaiból, illetve</w:t>
            </w:r>
            <w:r w:rsidRPr="00FA1180">
              <w:rPr>
                <w:sz w:val="22"/>
                <w:szCs w:val="22"/>
              </w:rPr>
              <w:br/>
              <w:t>a Kohéziós Alapból nyújtott támogatás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50 965</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19 815</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G. Korrigált bevétel [B-(C+D+E+F)]</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137 598</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138 364</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H. Összes ráfordítás (kiadás)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210 422</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180 181</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I. Ebből személyi jellegű ráfordítás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90 203</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93 920</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J. Közhasznú tevékenység ráfordításai</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170 819</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155 945</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K. Adózott eredmény</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6 295</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Pr>
                <w:sz w:val="22"/>
                <w:szCs w:val="22"/>
              </w:rPr>
              <w:t>4 834</w:t>
            </w:r>
          </w:p>
        </w:tc>
      </w:tr>
      <w:tr w:rsidR="00165B94" w:rsidRPr="00FA1180">
        <w:trPr>
          <w:trHeight w:val="1020"/>
        </w:trPr>
        <w:tc>
          <w:tcPr>
            <w:tcW w:w="5200" w:type="dxa"/>
            <w:tcBorders>
              <w:top w:val="nil"/>
              <w:left w:val="single" w:sz="4" w:space="0" w:color="auto"/>
              <w:bottom w:val="single" w:sz="4" w:space="0" w:color="auto"/>
              <w:right w:val="single" w:sz="4" w:space="0" w:color="auto"/>
            </w:tcBorders>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L. A szervezet munkájában közreműködő közérdekű önkéntes tevékenységet végző személyek száma</w:t>
            </w:r>
            <w:r w:rsidRPr="00FA1180">
              <w:rPr>
                <w:sz w:val="22"/>
                <w:szCs w:val="22"/>
              </w:rPr>
              <w:br/>
              <w:t>(a közérdekű önkéntes tevékenységről szóló</w:t>
            </w:r>
            <w:r w:rsidRPr="00FA1180">
              <w:rPr>
                <w:sz w:val="22"/>
                <w:szCs w:val="22"/>
              </w:rPr>
              <w:br/>
              <w:t>2005. évi LXXXVIII. törvénynek megfelelően)</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r w:rsidRPr="00FA1180">
              <w:rPr>
                <w:sz w:val="22"/>
                <w:szCs w:val="22"/>
              </w:rPr>
              <w:t>0 </w:t>
            </w:r>
          </w:p>
        </w:tc>
      </w:tr>
      <w:tr w:rsidR="00165B94" w:rsidRPr="00FA1180">
        <w:trPr>
          <w:trHeight w:val="255"/>
        </w:trPr>
        <w:tc>
          <w:tcPr>
            <w:tcW w:w="5200" w:type="dxa"/>
            <w:tcBorders>
              <w:top w:val="nil"/>
              <w:left w:val="nil"/>
              <w:bottom w:val="nil"/>
              <w:right w:val="nil"/>
            </w:tcBorders>
            <w:noWrap/>
            <w:tcMar>
              <w:top w:w="13" w:type="dxa"/>
              <w:left w:w="13" w:type="dxa"/>
              <w:bottom w:w="0" w:type="dxa"/>
              <w:right w:w="13" w:type="dxa"/>
            </w:tcMar>
            <w:vAlign w:val="bottom"/>
          </w:tcPr>
          <w:p w:rsidR="00165B94" w:rsidRPr="00FA1180" w:rsidRDefault="00165B94" w:rsidP="00100626">
            <w:pPr>
              <w:spacing w:line="288" w:lineRule="auto"/>
            </w:pPr>
          </w:p>
        </w:tc>
        <w:tc>
          <w:tcPr>
            <w:tcW w:w="1901" w:type="dxa"/>
            <w:tcBorders>
              <w:top w:val="nil"/>
              <w:left w:val="nil"/>
              <w:bottom w:val="nil"/>
              <w:right w:val="nil"/>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p>
        </w:tc>
        <w:tc>
          <w:tcPr>
            <w:tcW w:w="1843" w:type="dxa"/>
            <w:tcBorders>
              <w:top w:val="nil"/>
              <w:left w:val="nil"/>
              <w:bottom w:val="nil"/>
              <w:right w:val="nil"/>
            </w:tcBorders>
            <w:noWrap/>
            <w:tcMar>
              <w:top w:w="13" w:type="dxa"/>
              <w:left w:w="13" w:type="dxa"/>
              <w:bottom w:w="0" w:type="dxa"/>
              <w:right w:w="157" w:type="dxa"/>
            </w:tcMar>
            <w:vAlign w:val="bottom"/>
          </w:tcPr>
          <w:p w:rsidR="00165B94" w:rsidRPr="00FA1180" w:rsidRDefault="00165B94" w:rsidP="00165B94">
            <w:pPr>
              <w:spacing w:line="288" w:lineRule="auto"/>
              <w:ind w:firstLineChars="100" w:firstLine="31680"/>
              <w:jc w:val="right"/>
            </w:pPr>
          </w:p>
        </w:tc>
      </w:tr>
      <w:tr w:rsidR="00165B94" w:rsidRPr="00FA1180">
        <w:trPr>
          <w:trHeight w:val="255"/>
        </w:trPr>
        <w:tc>
          <w:tcPr>
            <w:tcW w:w="5200" w:type="dxa"/>
            <w:vMerge w:val="restart"/>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165B94" w:rsidRPr="00FA1180" w:rsidRDefault="00165B94" w:rsidP="00100626">
            <w:pPr>
              <w:spacing w:line="288" w:lineRule="auto"/>
            </w:pPr>
            <w:r w:rsidRPr="00FA1180">
              <w:rPr>
                <w:sz w:val="22"/>
                <w:szCs w:val="22"/>
              </w:rPr>
              <w:t>Erőforrás ellátottság mutatói</w:t>
            </w:r>
          </w:p>
        </w:tc>
        <w:tc>
          <w:tcPr>
            <w:tcW w:w="3744" w:type="dxa"/>
            <w:gridSpan w:val="2"/>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Mutató teljesítése</w:t>
            </w:r>
          </w:p>
        </w:tc>
      </w:tr>
      <w:tr w:rsidR="00165B94" w:rsidRPr="00FA1180">
        <w:trPr>
          <w:trHeight w:val="255"/>
        </w:trPr>
        <w:tc>
          <w:tcPr>
            <w:tcW w:w="5200" w:type="dxa"/>
            <w:vMerge/>
            <w:tcBorders>
              <w:top w:val="single" w:sz="4" w:space="0" w:color="auto"/>
              <w:left w:val="single" w:sz="4" w:space="0" w:color="auto"/>
              <w:bottom w:val="single" w:sz="4" w:space="0" w:color="auto"/>
              <w:right w:val="single" w:sz="4" w:space="0" w:color="auto"/>
            </w:tcBorders>
            <w:vAlign w:val="center"/>
          </w:tcPr>
          <w:p w:rsidR="00165B94" w:rsidRPr="00FA1180" w:rsidRDefault="00165B94" w:rsidP="00100626">
            <w:pPr>
              <w:spacing w:line="288" w:lineRule="auto"/>
            </w:pP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Igen</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Nem</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Ectv. 32. § (4) a) [(B1+B2)/2 &gt; 1.000.000, - Ft]</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 </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Ectv. 32. § (4) b) [K1+K2&gt;=0]</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 </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Ectv. 32. § (4) c) [(I1+I2-A1-A2)/(H1+H2)&gt;=0,25]</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 </w:t>
            </w:r>
          </w:p>
        </w:tc>
      </w:tr>
      <w:tr w:rsidR="00165B94" w:rsidRPr="00FA1180">
        <w:trPr>
          <w:trHeight w:val="255"/>
        </w:trPr>
        <w:tc>
          <w:tcPr>
            <w:tcW w:w="5200" w:type="dxa"/>
            <w:vMerge w:val="restart"/>
            <w:tcBorders>
              <w:top w:val="nil"/>
              <w:left w:val="single" w:sz="4" w:space="0" w:color="auto"/>
              <w:bottom w:val="single" w:sz="4" w:space="0" w:color="auto"/>
              <w:right w:val="single" w:sz="4" w:space="0" w:color="auto"/>
            </w:tcBorders>
            <w:noWrap/>
            <w:tcMar>
              <w:top w:w="13" w:type="dxa"/>
              <w:left w:w="13" w:type="dxa"/>
              <w:bottom w:w="0" w:type="dxa"/>
              <w:right w:w="13" w:type="dxa"/>
            </w:tcMar>
            <w:vAlign w:val="center"/>
          </w:tcPr>
          <w:p w:rsidR="00165B94" w:rsidRPr="00FA1180" w:rsidRDefault="00165B94" w:rsidP="00100626">
            <w:pPr>
              <w:spacing w:line="288" w:lineRule="auto"/>
            </w:pPr>
            <w:r w:rsidRPr="00FA1180">
              <w:rPr>
                <w:sz w:val="22"/>
                <w:szCs w:val="22"/>
              </w:rPr>
              <w:t>Társadalmi támogatottság mutatói</w:t>
            </w:r>
          </w:p>
        </w:tc>
        <w:tc>
          <w:tcPr>
            <w:tcW w:w="3744" w:type="dxa"/>
            <w:gridSpan w:val="2"/>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Mutató teljesítése</w:t>
            </w:r>
          </w:p>
        </w:tc>
      </w:tr>
      <w:tr w:rsidR="00165B94" w:rsidRPr="00FA1180">
        <w:trPr>
          <w:trHeight w:val="255"/>
        </w:trPr>
        <w:tc>
          <w:tcPr>
            <w:tcW w:w="5200" w:type="dxa"/>
            <w:vMerge/>
            <w:tcBorders>
              <w:top w:val="nil"/>
              <w:left w:val="single" w:sz="4" w:space="0" w:color="auto"/>
              <w:bottom w:val="single" w:sz="4" w:space="0" w:color="auto"/>
              <w:right w:val="single" w:sz="4" w:space="0" w:color="auto"/>
            </w:tcBorders>
            <w:vAlign w:val="center"/>
          </w:tcPr>
          <w:p w:rsidR="00165B94" w:rsidRPr="00FA1180" w:rsidRDefault="00165B94" w:rsidP="00100626">
            <w:pPr>
              <w:spacing w:line="288" w:lineRule="auto"/>
            </w:pP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Igen</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Nem</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Ectv. 32. § (5) a) [(C1+C2)/(G1+G2) &gt;=0,02]</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 </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X</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Ectv. 32. § (5) b) [(J1+J2)/(H1+H2)&gt;=0,5]</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 </w:t>
            </w:r>
          </w:p>
        </w:tc>
      </w:tr>
      <w:tr w:rsidR="00165B94"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pPr>
            <w:r w:rsidRPr="00FA1180">
              <w:rPr>
                <w:sz w:val="22"/>
                <w:szCs w:val="22"/>
              </w:rPr>
              <w:t>Ectv. 32. § (5) c) [(L1+L2)/2&gt;= 10 fő]</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 </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165B94" w:rsidRPr="00FA1180" w:rsidRDefault="00165B94" w:rsidP="00100626">
            <w:pPr>
              <w:spacing w:line="288" w:lineRule="auto"/>
              <w:jc w:val="center"/>
            </w:pPr>
            <w:r w:rsidRPr="00FA1180">
              <w:rPr>
                <w:sz w:val="22"/>
                <w:szCs w:val="22"/>
              </w:rPr>
              <w:t>X</w:t>
            </w:r>
          </w:p>
        </w:tc>
      </w:tr>
    </w:tbl>
    <w:p w:rsidR="00165B94" w:rsidRPr="00FA1180" w:rsidRDefault="00165B94" w:rsidP="00443A19">
      <w:pPr>
        <w:spacing w:line="360" w:lineRule="auto"/>
        <w:ind w:hanging="284"/>
        <w:rPr>
          <w:sz w:val="32"/>
          <w:szCs w:val="32"/>
        </w:rPr>
      </w:pPr>
      <w:r w:rsidRPr="00FA1180">
        <w:t xml:space="preserve"> </w:t>
      </w:r>
      <w:r w:rsidRPr="00FA1180">
        <w:br w:type="page"/>
      </w:r>
    </w:p>
    <w:p w:rsidR="00165B94" w:rsidRPr="00FA1180" w:rsidRDefault="00165B94" w:rsidP="00443A19">
      <w:pPr>
        <w:jc w:val="both"/>
        <w:rPr>
          <w:b/>
          <w:bCs/>
          <w:sz w:val="28"/>
          <w:szCs w:val="28"/>
          <w:u w:val="single"/>
        </w:rPr>
      </w:pPr>
      <w:r w:rsidRPr="00FA1180">
        <w:rPr>
          <w:b/>
          <w:bCs/>
          <w:sz w:val="28"/>
          <w:szCs w:val="28"/>
          <w:u w:val="single"/>
        </w:rPr>
        <w:t>Támogatások kimutatása</w:t>
      </w:r>
    </w:p>
    <w:p w:rsidR="00165B94" w:rsidRPr="00FA1180" w:rsidRDefault="00165B94" w:rsidP="00443A19">
      <w:pPr>
        <w:jc w:val="both"/>
      </w:pPr>
    </w:p>
    <w:p w:rsidR="00165B94" w:rsidRPr="00FA1180" w:rsidRDefault="00165B94" w:rsidP="00943468">
      <w:pPr>
        <w:numPr>
          <w:ilvl w:val="0"/>
          <w:numId w:val="2"/>
        </w:numPr>
        <w:tabs>
          <w:tab w:val="clear" w:pos="720"/>
          <w:tab w:val="num" w:pos="567"/>
        </w:tabs>
        <w:ind w:hanging="720"/>
        <w:jc w:val="both"/>
        <w:rPr>
          <w:sz w:val="32"/>
          <w:szCs w:val="32"/>
        </w:rPr>
      </w:pPr>
      <w:r w:rsidRPr="00FA1180">
        <w:t xml:space="preserve">Strukturális Alapok támogatása: </w:t>
      </w:r>
      <w:r w:rsidRPr="00FA1180">
        <w:tab/>
      </w:r>
      <w:r w:rsidRPr="00FA1180">
        <w:tab/>
      </w:r>
      <w:r w:rsidRPr="00FA1180">
        <w:tab/>
      </w:r>
      <w:r w:rsidRPr="00FA1180">
        <w:tab/>
      </w:r>
      <w:r w:rsidRPr="00FA1180">
        <w:tab/>
      </w:r>
      <w:r w:rsidRPr="00040645">
        <w:rPr>
          <w:b/>
          <w:bCs/>
        </w:rPr>
        <w:t>19.815 e Ft</w:t>
      </w:r>
      <w:r>
        <w:t xml:space="preserve"> </w:t>
      </w:r>
      <w:r w:rsidRPr="00040645">
        <w:rPr>
          <w:i/>
          <w:iCs/>
        </w:rPr>
        <w:t>(2014: 50.966 e Ft)</w:t>
      </w:r>
    </w:p>
    <w:p w:rsidR="00165B94" w:rsidRPr="00FA1180" w:rsidRDefault="00165B94" w:rsidP="00943468">
      <w:pPr>
        <w:pStyle w:val="ListParagraph"/>
        <w:numPr>
          <w:ilvl w:val="0"/>
          <w:numId w:val="2"/>
        </w:numPr>
        <w:overflowPunct w:val="0"/>
        <w:autoSpaceDE w:val="0"/>
        <w:autoSpaceDN w:val="0"/>
        <w:adjustRightInd w:val="0"/>
        <w:jc w:val="both"/>
        <w:textAlignment w:val="baseline"/>
        <w:rPr>
          <w:b/>
          <w:bCs/>
        </w:rPr>
      </w:pPr>
      <w:r w:rsidRPr="00FA1180">
        <w:t>A HEFOP projektekben ténylegesen bevétel már nem keletkezett 2009-től, ennek ellenére a halasztott bevételekből a projektek keretében beszerzett eszközök értékcsökkenésével egyező összeget bevételként elszámolunk, így az eredményre gyakorolt hatás 0. A HEFOP 3.2.2 elszámolt bevétele az elhatárolások után az Európai Szociális Alapból és költségvetési támogatásból:</w:t>
      </w:r>
      <w:r w:rsidRPr="00FA1180">
        <w:tab/>
      </w:r>
      <w:r w:rsidRPr="00FA1180">
        <w:tab/>
      </w:r>
      <w:r w:rsidRPr="00FA1180">
        <w:tab/>
      </w:r>
      <w:r w:rsidRPr="00FA1180">
        <w:tab/>
        <w:t xml:space="preserve">  </w:t>
      </w:r>
      <w:r>
        <w:rPr>
          <w:b/>
          <w:bCs/>
        </w:rPr>
        <w:t>520</w:t>
      </w:r>
      <w:r w:rsidRPr="00FA1180">
        <w:rPr>
          <w:b/>
          <w:bCs/>
        </w:rPr>
        <w:t xml:space="preserve"> e Ft</w:t>
      </w:r>
    </w:p>
    <w:p w:rsidR="00165B94" w:rsidRPr="00FA1180" w:rsidRDefault="00165B94" w:rsidP="00D37048">
      <w:pPr>
        <w:ind w:left="360" w:firstLine="348"/>
        <w:jc w:val="both"/>
        <w:rPr>
          <w:sz w:val="32"/>
          <w:szCs w:val="32"/>
        </w:rPr>
      </w:pPr>
      <w:r w:rsidRPr="00FA1180">
        <w:rPr>
          <w:i/>
          <w:iCs/>
        </w:rPr>
        <w:t>Átutalt támogatás összege: 0 Ft</w:t>
      </w:r>
    </w:p>
    <w:p w:rsidR="00165B94" w:rsidRPr="00FA1180" w:rsidRDefault="00165B94" w:rsidP="00943468">
      <w:pPr>
        <w:pStyle w:val="ListParagraph"/>
        <w:numPr>
          <w:ilvl w:val="0"/>
          <w:numId w:val="2"/>
        </w:numPr>
        <w:overflowPunct w:val="0"/>
        <w:autoSpaceDE w:val="0"/>
        <w:autoSpaceDN w:val="0"/>
        <w:adjustRightInd w:val="0"/>
        <w:jc w:val="both"/>
        <w:textAlignment w:val="baseline"/>
        <w:rPr>
          <w:b/>
          <w:bCs/>
        </w:rPr>
      </w:pPr>
      <w:r w:rsidRPr="00FA1180">
        <w:t>A HEFOP 4.1.1 projekt bevétele az elhatárolások után az Európai Regionális Fejlesztési Alapból és költségvetési támogatásból:</w:t>
      </w:r>
      <w:r w:rsidRPr="00FA1180">
        <w:tab/>
      </w:r>
      <w:r w:rsidRPr="00FA1180">
        <w:rPr>
          <w:b/>
          <w:bCs/>
        </w:rPr>
        <w:t xml:space="preserve"> </w:t>
      </w:r>
      <w:r>
        <w:rPr>
          <w:b/>
          <w:bCs/>
        </w:rPr>
        <w:t>19 235</w:t>
      </w:r>
      <w:r w:rsidRPr="00FA1180">
        <w:rPr>
          <w:b/>
          <w:bCs/>
        </w:rPr>
        <w:t xml:space="preserve"> e Ft</w:t>
      </w:r>
    </w:p>
    <w:p w:rsidR="00165B94" w:rsidRPr="00FA1180" w:rsidRDefault="00165B94" w:rsidP="00D37048">
      <w:pPr>
        <w:ind w:left="360" w:firstLine="348"/>
        <w:jc w:val="both"/>
        <w:rPr>
          <w:sz w:val="32"/>
          <w:szCs w:val="32"/>
        </w:rPr>
      </w:pPr>
      <w:r w:rsidRPr="00FA1180">
        <w:rPr>
          <w:i/>
          <w:iCs/>
        </w:rPr>
        <w:t>Átutalt támogatás összege: 0 Ft</w:t>
      </w:r>
    </w:p>
    <w:p w:rsidR="00165B94" w:rsidRPr="00FA1180" w:rsidRDefault="00165B94" w:rsidP="00943468">
      <w:pPr>
        <w:pStyle w:val="ListParagraph"/>
        <w:numPr>
          <w:ilvl w:val="0"/>
          <w:numId w:val="2"/>
        </w:numPr>
        <w:overflowPunct w:val="0"/>
        <w:autoSpaceDE w:val="0"/>
        <w:autoSpaceDN w:val="0"/>
        <w:adjustRightInd w:val="0"/>
        <w:jc w:val="both"/>
        <w:textAlignment w:val="baseline"/>
        <w:rPr>
          <w:b/>
          <w:bCs/>
        </w:rPr>
      </w:pPr>
      <w:r w:rsidRPr="00FA1180">
        <w:t xml:space="preserve">A TÁMOP-2.6.2 projektben munkaerő-piaci sztenderdek adaptálására és ahhoz kapcsolódó szervezetfejlesztésre, minőségfejlesztésre elnyert támogatás: </w:t>
      </w:r>
      <w:r>
        <w:rPr>
          <w:b/>
          <w:bCs/>
        </w:rPr>
        <w:t>60</w:t>
      </w:r>
      <w:r w:rsidRPr="00FA1180">
        <w:rPr>
          <w:b/>
          <w:bCs/>
        </w:rPr>
        <w:t xml:space="preserve"> e Ft</w:t>
      </w:r>
    </w:p>
    <w:p w:rsidR="00165B94" w:rsidRPr="00FA1180" w:rsidRDefault="00165B94" w:rsidP="00040645">
      <w:pPr>
        <w:ind w:firstLine="708"/>
        <w:jc w:val="both"/>
        <w:rPr>
          <w:sz w:val="32"/>
          <w:szCs w:val="32"/>
        </w:rPr>
      </w:pPr>
      <w:r w:rsidRPr="00FA1180">
        <w:rPr>
          <w:i/>
          <w:iCs/>
        </w:rPr>
        <w:t xml:space="preserve">Átutalt támogatás összege: </w:t>
      </w:r>
      <w:r>
        <w:rPr>
          <w:i/>
          <w:iCs/>
        </w:rPr>
        <w:t>0</w:t>
      </w:r>
      <w:r w:rsidRPr="00FA1180">
        <w:rPr>
          <w:i/>
          <w:iCs/>
        </w:rPr>
        <w:t xml:space="preserve"> e Ft</w:t>
      </w:r>
    </w:p>
    <w:p w:rsidR="00165B94" w:rsidRPr="00FA1180" w:rsidRDefault="00165B94" w:rsidP="00443A19">
      <w:pPr>
        <w:jc w:val="both"/>
        <w:rPr>
          <w:sz w:val="12"/>
          <w:szCs w:val="12"/>
        </w:rPr>
      </w:pPr>
    </w:p>
    <w:p w:rsidR="00165B94" w:rsidRPr="00FA1180" w:rsidRDefault="00165B94" w:rsidP="00943468">
      <w:pPr>
        <w:numPr>
          <w:ilvl w:val="0"/>
          <w:numId w:val="2"/>
        </w:numPr>
        <w:tabs>
          <w:tab w:val="clear" w:pos="720"/>
          <w:tab w:val="num" w:pos="567"/>
        </w:tabs>
        <w:ind w:hanging="720"/>
        <w:jc w:val="both"/>
        <w:rPr>
          <w:sz w:val="32"/>
          <w:szCs w:val="32"/>
        </w:rPr>
      </w:pPr>
      <w:r w:rsidRPr="00FA1180">
        <w:t xml:space="preserve">Tanulószerződéses normatív támogatás: </w:t>
      </w:r>
      <w:r w:rsidRPr="00FA1180">
        <w:tab/>
      </w:r>
      <w:r w:rsidRPr="00FA1180">
        <w:tab/>
      </w:r>
      <w:r w:rsidRPr="00FA1180">
        <w:tab/>
      </w:r>
      <w:r w:rsidRPr="00FA1180">
        <w:tab/>
      </w:r>
      <w:r w:rsidRPr="00040645">
        <w:rPr>
          <w:b/>
          <w:bCs/>
        </w:rPr>
        <w:t>78.986 e Ft</w:t>
      </w:r>
      <w:r>
        <w:t xml:space="preserve">  </w:t>
      </w:r>
      <w:r w:rsidRPr="00040645">
        <w:rPr>
          <w:i/>
          <w:iCs/>
        </w:rPr>
        <w:t>(2014: 71.858 e Ft)</w:t>
      </w:r>
    </w:p>
    <w:p w:rsidR="00165B94" w:rsidRPr="00FA1180" w:rsidRDefault="00165B94" w:rsidP="00443A19">
      <w:pPr>
        <w:tabs>
          <w:tab w:val="num" w:pos="567"/>
        </w:tabs>
        <w:ind w:left="360"/>
        <w:jc w:val="both"/>
      </w:pPr>
      <w:r w:rsidRPr="00FA1180">
        <w:t xml:space="preserve">Új elem 2013 szeptemberétől a Nemzeti foglalkoztatási Alapból kapott támogatás, amelyet a tanulószerződéses tanulók után normatív módon kapunk. Kilenc szakmában összesen 241 tanulóval kötöttünk tanulószerződést, az erre kapott támogatás összege </w:t>
      </w:r>
      <w:r>
        <w:t>78.986</w:t>
      </w:r>
      <w:r w:rsidRPr="00FA1180">
        <w:t xml:space="preserve"> e Ft</w:t>
      </w:r>
    </w:p>
    <w:p w:rsidR="00165B94" w:rsidRPr="00FA1180" w:rsidRDefault="00165B94" w:rsidP="00943468">
      <w:pPr>
        <w:numPr>
          <w:ilvl w:val="0"/>
          <w:numId w:val="2"/>
        </w:numPr>
        <w:tabs>
          <w:tab w:val="clear" w:pos="720"/>
          <w:tab w:val="num" w:pos="567"/>
        </w:tabs>
        <w:ind w:hanging="720"/>
        <w:jc w:val="both"/>
        <w:rPr>
          <w:b/>
          <w:bCs/>
          <w:sz w:val="32"/>
          <w:szCs w:val="32"/>
        </w:rPr>
      </w:pPr>
      <w:r w:rsidRPr="00FA1180">
        <w:t>Önkormányzati támogatás:</w:t>
      </w:r>
      <w:r w:rsidRPr="00FA1180">
        <w:rPr>
          <w:b/>
          <w:bCs/>
        </w:rPr>
        <w:tab/>
      </w:r>
      <w:r w:rsidRPr="00FA1180">
        <w:rPr>
          <w:b/>
          <w:bCs/>
        </w:rPr>
        <w:tab/>
      </w:r>
      <w:r w:rsidRPr="00FA1180">
        <w:rPr>
          <w:b/>
          <w:bCs/>
        </w:rPr>
        <w:tab/>
      </w:r>
      <w:r w:rsidRPr="00FA1180">
        <w:rPr>
          <w:b/>
          <w:bCs/>
        </w:rPr>
        <w:tab/>
      </w:r>
      <w:r w:rsidRPr="00FA1180">
        <w:rPr>
          <w:b/>
          <w:bCs/>
        </w:rPr>
        <w:tab/>
      </w:r>
      <w:r w:rsidRPr="00FA1180">
        <w:rPr>
          <w:b/>
          <w:bCs/>
        </w:rPr>
        <w:tab/>
      </w:r>
      <w:r>
        <w:rPr>
          <w:b/>
          <w:bCs/>
        </w:rPr>
        <w:t xml:space="preserve">20.739 e Ft </w:t>
      </w:r>
      <w:r w:rsidRPr="00040645">
        <w:rPr>
          <w:i/>
          <w:iCs/>
        </w:rPr>
        <w:t>(2014: 17.034 e Ft)</w:t>
      </w:r>
    </w:p>
    <w:p w:rsidR="00165B94" w:rsidRPr="00FA1180" w:rsidRDefault="00165B94" w:rsidP="00943468">
      <w:pPr>
        <w:pStyle w:val="ListParagraph"/>
        <w:numPr>
          <w:ilvl w:val="0"/>
          <w:numId w:val="2"/>
        </w:numPr>
        <w:tabs>
          <w:tab w:val="num" w:pos="567"/>
        </w:tabs>
        <w:jc w:val="both"/>
      </w:pPr>
      <w:r w:rsidRPr="00FA1180">
        <w:t>A HEFOP 4.1.1 projekt önrészét tulajdonos önkormányzatok bocsátották rendelkezésre, a projektben tényleges elszámolt költségekkel szemben lehet az önerőt a passzív elhatárolásból feloldani. Ennek összege:</w:t>
      </w:r>
      <w:r w:rsidRPr="00FA1180">
        <w:tab/>
      </w:r>
      <w:r w:rsidRPr="00FA1180">
        <w:tab/>
      </w:r>
      <w:r w:rsidRPr="00FA1180">
        <w:tab/>
        <w:t xml:space="preserve"> </w:t>
      </w:r>
      <w:r w:rsidRPr="00FA1180">
        <w:tab/>
        <w:t xml:space="preserve">    </w:t>
      </w:r>
      <w:r w:rsidRPr="00FA1180">
        <w:tab/>
      </w:r>
      <w:r w:rsidRPr="00FA1180">
        <w:tab/>
        <w:t xml:space="preserve">    </w:t>
      </w:r>
      <w:r>
        <w:t>1.573</w:t>
      </w:r>
      <w:r w:rsidRPr="00FA1180">
        <w:t xml:space="preserve"> e Ft</w:t>
      </w:r>
    </w:p>
    <w:p w:rsidR="00165B94" w:rsidRPr="00FA1180" w:rsidRDefault="00165B94" w:rsidP="00943468">
      <w:pPr>
        <w:pStyle w:val="ListParagraph"/>
        <w:numPr>
          <w:ilvl w:val="0"/>
          <w:numId w:val="2"/>
        </w:numPr>
        <w:tabs>
          <w:tab w:val="num" w:pos="567"/>
        </w:tabs>
        <w:jc w:val="both"/>
      </w:pPr>
      <w:r w:rsidRPr="00FA1180">
        <w:t>Működési támogatás:</w:t>
      </w:r>
      <w:r w:rsidRPr="00FA1180">
        <w:tab/>
      </w:r>
      <w:r w:rsidRPr="00FA1180">
        <w:tab/>
      </w:r>
      <w:r w:rsidRPr="00FA1180">
        <w:tab/>
      </w:r>
      <w:r w:rsidRPr="00FA1180">
        <w:tab/>
      </w:r>
      <w:r w:rsidRPr="00FA1180">
        <w:tab/>
      </w:r>
      <w:r w:rsidRPr="00FA1180">
        <w:tab/>
      </w:r>
      <w:r w:rsidRPr="00FA1180">
        <w:tab/>
        <w:t xml:space="preserve">  </w:t>
      </w:r>
      <w:r>
        <w:t>19.166</w:t>
      </w:r>
      <w:r w:rsidRPr="00FA1180">
        <w:t xml:space="preserve"> e Ft</w:t>
      </w:r>
    </w:p>
    <w:p w:rsidR="00165B94" w:rsidRDefault="00165B94" w:rsidP="00443A19">
      <w:pPr>
        <w:overflowPunct w:val="0"/>
        <w:autoSpaceDE w:val="0"/>
        <w:autoSpaceDN w:val="0"/>
        <w:adjustRightInd w:val="0"/>
        <w:ind w:left="360"/>
        <w:jc w:val="both"/>
        <w:textAlignment w:val="baseline"/>
        <w:outlineLvl w:val="0"/>
      </w:pPr>
      <w:r w:rsidRPr="00FA1180">
        <w:t>A tulajdonos önkormányzatoktól kapott működési támogatást a közhasznú alaptevékenységeink ellátására fordítjuk.</w:t>
      </w:r>
    </w:p>
    <w:p w:rsidR="00165B94" w:rsidRDefault="00165B94" w:rsidP="00443A19">
      <w:pPr>
        <w:overflowPunct w:val="0"/>
        <w:autoSpaceDE w:val="0"/>
        <w:autoSpaceDN w:val="0"/>
        <w:adjustRightInd w:val="0"/>
        <w:ind w:left="360"/>
        <w:jc w:val="both"/>
        <w:textAlignment w:val="baseline"/>
        <w:outlineLvl w:val="0"/>
      </w:pPr>
    </w:p>
    <w:p w:rsidR="00165B94" w:rsidRPr="00FA1180" w:rsidRDefault="00165B94" w:rsidP="00FE70E2">
      <w:pPr>
        <w:overflowPunct w:val="0"/>
        <w:autoSpaceDE w:val="0"/>
        <w:autoSpaceDN w:val="0"/>
        <w:adjustRightInd w:val="0"/>
        <w:ind w:left="360" w:hanging="360"/>
        <w:jc w:val="both"/>
        <w:textAlignment w:val="baseline"/>
        <w:outlineLvl w:val="0"/>
      </w:pPr>
      <w:ins w:id="222" w:author="Szerző" w:date="2016-05-10T13:19:00Z">
        <w:r w:rsidRPr="00FA1180">
          <w:object w:dxaOrig="11028" w:dyaOrig="2739">
            <v:shape id="_x0000_i1050" type="#_x0000_t75" style="width:513pt;height:129pt" o:ole="">
              <v:imagedata r:id="rId19" o:title=""/>
            </v:shape>
            <o:OLEObject Type="Embed" ProgID="Excel.Sheet.8" ShapeID="_x0000_i1050" DrawAspect="Content" ObjectID="_1524460863" r:id="rId34"/>
          </w:object>
        </w:r>
      </w:ins>
    </w:p>
    <w:p w:rsidR="00165B94" w:rsidRPr="00FA1180" w:rsidRDefault="00165B94" w:rsidP="00443A19">
      <w:pPr>
        <w:tabs>
          <w:tab w:val="num" w:pos="567"/>
        </w:tabs>
        <w:ind w:left="360"/>
        <w:jc w:val="both"/>
      </w:pPr>
    </w:p>
    <w:p w:rsidR="00165B94" w:rsidRPr="00FA1180" w:rsidRDefault="00165B94" w:rsidP="007C6634">
      <w:pPr>
        <w:ind w:firstLine="284"/>
        <w:jc w:val="both"/>
        <w:rPr>
          <w:sz w:val="32"/>
          <w:szCs w:val="32"/>
        </w:rPr>
      </w:pPr>
      <w:r w:rsidRPr="00FA1180">
        <w:rPr>
          <w:i/>
          <w:iCs/>
        </w:rPr>
        <w:t xml:space="preserve">Átutalt támogatás összege: </w:t>
      </w:r>
      <w:r>
        <w:rPr>
          <w:i/>
          <w:iCs/>
        </w:rPr>
        <w:t>14.076</w:t>
      </w:r>
      <w:r w:rsidRPr="00FA1180">
        <w:rPr>
          <w:i/>
          <w:iCs/>
        </w:rPr>
        <w:t xml:space="preserve"> e Ft</w:t>
      </w: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p>
    <w:p w:rsidR="00165B94" w:rsidRPr="00FA1180" w:rsidRDefault="00165B94" w:rsidP="00443A19">
      <w:pPr>
        <w:tabs>
          <w:tab w:val="num" w:pos="567"/>
        </w:tabs>
        <w:ind w:left="360"/>
        <w:jc w:val="both"/>
      </w:pPr>
      <w:r w:rsidRPr="00FA1180">
        <w:t>Az előző pontokban felsorolt támogatásokat a következőképpen használtuk fel:</w:t>
      </w:r>
    </w:p>
    <w:p w:rsidR="00165B94" w:rsidRPr="00FA1180" w:rsidRDefault="00165B94" w:rsidP="00443A19">
      <w:pPr>
        <w:tabs>
          <w:tab w:val="num" w:pos="567"/>
        </w:tabs>
        <w:ind w:left="360"/>
        <w:jc w:val="both"/>
        <w:rPr>
          <w:sz w:val="32"/>
          <w:szCs w:val="32"/>
        </w:rPr>
      </w:pPr>
    </w:p>
    <w:bookmarkStart w:id="223" w:name="_MON_1461501893"/>
    <w:bookmarkEnd w:id="223"/>
    <w:p w:rsidR="00165B94" w:rsidRDefault="00165B94" w:rsidP="00443A19">
      <w:pPr>
        <w:tabs>
          <w:tab w:val="num" w:pos="567"/>
        </w:tabs>
        <w:ind w:left="360"/>
        <w:jc w:val="both"/>
        <w:rPr>
          <w:sz w:val="32"/>
          <w:szCs w:val="32"/>
        </w:rPr>
      </w:pPr>
      <w:ins w:id="224" w:author="Szerző" w:date="2016-05-10T13:19:00Z">
        <w:r w:rsidRPr="00FA1180">
          <w:object w:dxaOrig="7404" w:dyaOrig="6949">
            <v:shape id="_x0000_i1051" type="#_x0000_t75" style="width:370.5pt;height:396pt" o:ole="">
              <v:imagedata r:id="rId35" o:title=""/>
              <o:lock v:ext="edit" aspectratio="f"/>
            </v:shape>
            <o:OLEObject Type="Embed" ProgID="Excel.Sheet.8" ShapeID="_x0000_i1051" DrawAspect="Content" ObjectID="_1524460864" r:id="rId36"/>
          </w:object>
        </w:r>
      </w:ins>
    </w:p>
    <w:p w:rsidR="00165B94" w:rsidRPr="00D32A24" w:rsidRDefault="00165B94" w:rsidP="00443A19">
      <w:pPr>
        <w:tabs>
          <w:tab w:val="num" w:pos="567"/>
        </w:tabs>
        <w:ind w:left="360"/>
        <w:jc w:val="both"/>
        <w:rPr>
          <w:sz w:val="32"/>
          <w:szCs w:val="32"/>
        </w:rPr>
      </w:pPr>
    </w:p>
    <w:p w:rsidR="00165B94" w:rsidRDefault="00165B94" w:rsidP="00443A19">
      <w:pPr>
        <w:ind w:hanging="709"/>
        <w:jc w:val="both"/>
      </w:pPr>
      <w:bookmarkStart w:id="225" w:name="_MON_1429611558"/>
      <w:bookmarkStart w:id="226" w:name="_MON_1429615172"/>
      <w:bookmarkStart w:id="227" w:name="_MON_1429615447"/>
      <w:bookmarkEnd w:id="225"/>
      <w:bookmarkEnd w:id="226"/>
      <w:bookmarkEnd w:id="227"/>
    </w:p>
    <w:p w:rsidR="00165B94" w:rsidRPr="004B2020" w:rsidRDefault="00165B94" w:rsidP="00443A19">
      <w:pPr>
        <w:tabs>
          <w:tab w:val="left" w:pos="1276"/>
        </w:tabs>
        <w:autoSpaceDE w:val="0"/>
        <w:autoSpaceDN w:val="0"/>
        <w:adjustRightInd w:val="0"/>
      </w:pPr>
    </w:p>
    <w:sectPr w:rsidR="00165B94" w:rsidRPr="004B2020" w:rsidSect="00165B94">
      <w:headerReference w:type="default" r:id="rId37"/>
      <w:footerReference w:type="default" r:id="rId38"/>
      <w:pgSz w:w="11906" w:h="16838" w:code="9"/>
      <w:pgMar w:top="851" w:right="851" w:bottom="851" w:left="851" w:header="709" w:footer="128" w:gutter="0"/>
      <w:cols w:space="708"/>
      <w:docGrid w:linePitch="360"/>
      <w:sectPrChange w:id="230" w:author="Szerző" w:date="2016-05-10T13:19:00Z">
        <w:sectPr w:rsidR="00165B94" w:rsidRPr="004B2020" w:rsidSect="00165B94">
          <w:pgSz w:w="12240" w:h="15840" w:code="0"/>
          <w:pgMar w:top="1417" w:right="1417" w:bottom="1417"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B94" w:rsidRDefault="00165B94">
      <w:r>
        <w:separator/>
      </w:r>
    </w:p>
  </w:endnote>
  <w:endnote w:type="continuationSeparator" w:id="0">
    <w:p w:rsidR="00165B94" w:rsidRDefault="00165B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kzidenzGroteskCE">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94" w:rsidRDefault="00165B94" w:rsidP="0010062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165B94" w:rsidRPr="004C5652" w:rsidRDefault="00165B94" w:rsidP="00100626">
    <w:pPr>
      <w:pStyle w:val="Footer"/>
      <w:pBdr>
        <w:top w:val="single" w:sz="4" w:space="1" w:color="auto"/>
      </w:pBdr>
      <w:ind w:right="360"/>
      <w:jc w:val="center"/>
      <w:rPr>
        <w:b/>
        <w:bCs/>
      </w:rPr>
    </w:pPr>
    <w:r w:rsidRPr="004C5652">
      <w:rPr>
        <w:b/>
        <w:bCs/>
      </w:rPr>
      <w:t>20</w:t>
    </w:r>
    <w:r>
      <w:rPr>
        <w:b/>
        <w:bCs/>
      </w:rPr>
      <w:t>15</w:t>
    </w:r>
    <w:r w:rsidRPr="004C5652">
      <w:rPr>
        <w:b/>
        <w:bCs/>
      </w:rPr>
      <w:t xml:space="preserve">. évi </w:t>
    </w:r>
    <w:r>
      <w:rPr>
        <w:b/>
        <w:bCs/>
      </w:rPr>
      <w:t>E</w:t>
    </w:r>
    <w:r w:rsidRPr="004C5652">
      <w:rPr>
        <w:b/>
        <w:bCs/>
      </w:rPr>
      <w:t>gyszerűsített éves beszámoló</w:t>
    </w:r>
    <w:r>
      <w:rPr>
        <w:b/>
        <w:bCs/>
      </w:rPr>
      <w:t xml:space="preserve">  -  </w:t>
    </w:r>
    <w:r w:rsidRPr="004C5652">
      <w:rPr>
        <w:b/>
        <w:bCs/>
      </w:rPr>
      <w:t xml:space="preserve">Nyírvidék </w:t>
    </w:r>
    <w:r>
      <w:rPr>
        <w:b/>
        <w:bCs/>
      </w:rPr>
      <w:t>Képző Központ</w:t>
    </w:r>
    <w:r w:rsidRPr="004C5652">
      <w:rPr>
        <w:b/>
        <w:bCs/>
      </w:rPr>
      <w:t xml:space="preserve"> </w:t>
    </w:r>
    <w:r>
      <w:rPr>
        <w:b/>
        <w:bCs/>
      </w:rPr>
      <w:t>Nonprofit Kf</w:t>
    </w:r>
    <w:r w:rsidRPr="004C5652">
      <w:rPr>
        <w:b/>
        <w:bCs/>
      </w:rPr>
      <w:t>t.</w:t>
    </w:r>
  </w:p>
  <w:p w:rsidR="00165B94" w:rsidRDefault="00165B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94" w:rsidRDefault="00165B94" w:rsidP="003E2017">
    <w:pPr>
      <w:pStyle w:val="Footer"/>
      <w:pBdr>
        <w:top w:val="thinThickSmallGap" w:sz="24" w:space="1" w:color="622423"/>
      </w:pBdr>
      <w:tabs>
        <w:tab w:val="right" w:pos="10204"/>
      </w:tabs>
      <w:jc w:val="center"/>
      <w:rPr>
        <w:rFonts w:ascii="Arial" w:hAnsi="Arial" w:cs="Arial"/>
        <w:sz w:val="16"/>
        <w:szCs w:val="16"/>
      </w:rPr>
    </w:pPr>
    <w:r>
      <w:rPr>
        <w:rFonts w:ascii="Arial" w:hAnsi="Arial" w:cs="Arial"/>
        <w:sz w:val="16"/>
        <w:szCs w:val="16"/>
      </w:rPr>
      <w:t xml:space="preserve"> NYÍRVIDÉK  Képző Központ Közhasznú Nonprofit Korlátolt Felelősségű Társaság</w:t>
    </w:r>
  </w:p>
  <w:p w:rsidR="00165B94" w:rsidRPr="00032A3A" w:rsidRDefault="00165B94" w:rsidP="00032A3A">
    <w:pPr>
      <w:pStyle w:val="Footer"/>
      <w:pBdr>
        <w:top w:val="thinThickSmallGap" w:sz="24" w:space="1" w:color="622423"/>
      </w:pBdr>
      <w:tabs>
        <w:tab w:val="right" w:pos="10204"/>
      </w:tabs>
      <w:jc w:val="center"/>
      <w:rPr>
        <w:rFonts w:ascii="Arial" w:hAnsi="Arial" w:cs="Arial"/>
        <w:sz w:val="16"/>
        <w:szCs w:val="16"/>
      </w:rPr>
    </w:pPr>
    <w:r w:rsidRPr="000005F4">
      <w:rPr>
        <w:rFonts w:ascii="Arial" w:hAnsi="Arial" w:cs="Arial"/>
        <w:sz w:val="16"/>
        <w:szCs w:val="16"/>
      </w:rPr>
      <w:t xml:space="preserve">Felnőttképzési nyilvántartási szám: 15-0047-07; </w:t>
    </w:r>
    <w:r w:rsidRPr="00032A3A">
      <w:rPr>
        <w:rFonts w:ascii="Arial" w:hAnsi="Arial" w:cs="Arial"/>
        <w:sz w:val="16"/>
        <w:szCs w:val="16"/>
      </w:rPr>
      <w:t xml:space="preserve">Engedélyezett Felnőttképzési Tevékenység Nyilvántartási Száma: </w:t>
    </w:r>
    <w:r w:rsidRPr="00032A3A">
      <w:rPr>
        <w:rFonts w:ascii="Arial" w:hAnsi="Arial" w:cs="Arial"/>
        <w:b/>
        <w:bCs/>
        <w:sz w:val="16"/>
        <w:szCs w:val="16"/>
      </w:rPr>
      <w:t>E-000795/2014</w:t>
    </w:r>
  </w:p>
  <w:p w:rsidR="00165B94" w:rsidRDefault="00165B94" w:rsidP="003E2017">
    <w:pPr>
      <w:pStyle w:val="Footer"/>
      <w:pBdr>
        <w:top w:val="thinThickSmallGap" w:sz="24" w:space="1" w:color="622423"/>
      </w:pBdr>
      <w:tabs>
        <w:tab w:val="right" w:pos="10204"/>
      </w:tabs>
      <w:jc w:val="center"/>
      <w:rPr>
        <w:rFonts w:ascii="Cambria" w:hAnsi="Cambria" w:cs="Cambria"/>
      </w:rPr>
    </w:pPr>
  </w:p>
  <w:p w:rsidR="00165B94" w:rsidRPr="00762778" w:rsidRDefault="00165B94" w:rsidP="00762778">
    <w:pPr>
      <w:pStyle w:val="Footer"/>
      <w:pBdr>
        <w:top w:val="thinThickSmallGap" w:sz="24" w:space="1" w:color="622423"/>
      </w:pBdr>
      <w:tabs>
        <w:tab w:val="right" w:pos="10204"/>
      </w:tabs>
      <w:rPr>
        <w:rFonts w:ascii="Cambria" w:hAnsi="Cambria" w:cs="Cambria"/>
      </w:rPr>
    </w:pPr>
    <w:r>
      <w:rPr>
        <w:rFonts w:ascii="Cambria" w:hAnsi="Cambria" w:cs="Cambria"/>
      </w:rPr>
      <w:tab/>
    </w:r>
    <w:r w:rsidRPr="00762778">
      <w:rPr>
        <w:rFonts w:ascii="Cambria" w:hAnsi="Cambria" w:cs="Cambria"/>
      </w:rPr>
      <w:t xml:space="preserve"> </w:t>
    </w:r>
  </w:p>
  <w:p w:rsidR="00165B94" w:rsidRPr="00762778" w:rsidRDefault="00165B94" w:rsidP="007627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B94" w:rsidRDefault="00165B94">
      <w:r>
        <w:separator/>
      </w:r>
    </w:p>
  </w:footnote>
  <w:footnote w:type="continuationSeparator" w:id="0">
    <w:p w:rsidR="00165B94" w:rsidRDefault="00165B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94" w:rsidRDefault="00165B94" w:rsidP="00443A19">
    <w:pPr>
      <w:pStyle w:val="Header"/>
      <w:ind w:hanging="284"/>
      <w:jc w:val="center"/>
    </w:pPr>
    <w:r>
      <w:rPr>
        <w:noProof/>
      </w:rPr>
      <w:pict>
        <v:shapetype id="_x0000_t202" coordsize="21600,21600" o:spt="202" path="m,l,21600r21600,l21600,xe">
          <v:stroke joinstyle="miter"/>
          <v:path gradientshapeok="t" o:connecttype="rect"/>
        </v:shapetype>
        <v:shape id="Text Box 3" o:spid="_x0000_s2049" type="#_x0000_t202" style="position:absolute;left:0;text-align:left;margin-left:70.15pt;margin-top:.7pt;width:282.75pt;height:72.65pt;z-index:251657216;visibility:visible" stroked="f">
          <v:textbox>
            <w:txbxContent>
              <w:p w:rsidR="00165B94" w:rsidRPr="00242C0D" w:rsidRDefault="00165B94" w:rsidP="00443A19">
                <w:pPr>
                  <w:jc w:val="center"/>
                  <w:rPr>
                    <w:rFonts w:ascii="Arial" w:hAnsi="Arial" w:cs="Arial"/>
                  </w:rPr>
                </w:pPr>
                <w:r w:rsidRPr="00431A25">
                  <w:rPr>
                    <w:rFonts w:ascii="Arial" w:hAnsi="Arial" w:cs="Arial"/>
                  </w:rPr>
                  <w:t xml:space="preserve"> NYÍRVIDÉK Képző Központ Nonprofit Kft</w:t>
                </w:r>
                <w:r w:rsidRPr="00242C0D">
                  <w:rPr>
                    <w:rFonts w:ascii="Arial" w:hAnsi="Arial" w:cs="Arial"/>
                  </w:rPr>
                  <w:t>.</w:t>
                </w:r>
              </w:p>
              <w:p w:rsidR="00165B94" w:rsidRDefault="00165B94" w:rsidP="00443A19">
                <w:pPr>
                  <w:jc w:val="center"/>
                  <w:rPr>
                    <w:rFonts w:ascii="Arial" w:hAnsi="Arial" w:cs="Arial"/>
                    <w:sz w:val="16"/>
                    <w:szCs w:val="16"/>
                  </w:rPr>
                </w:pPr>
              </w:p>
              <w:p w:rsidR="00165B94" w:rsidRDefault="00165B94" w:rsidP="00443A19">
                <w:pPr>
                  <w:jc w:val="center"/>
                  <w:rPr>
                    <w:rFonts w:ascii="Arial" w:hAnsi="Arial" w:cs="Arial"/>
                    <w:sz w:val="18"/>
                    <w:szCs w:val="18"/>
                  </w:rPr>
                </w:pPr>
                <w:r w:rsidRPr="00242C0D">
                  <w:rPr>
                    <w:rFonts w:ascii="Arial" w:hAnsi="Arial" w:cs="Arial"/>
                    <w:sz w:val="18"/>
                    <w:szCs w:val="18"/>
                  </w:rPr>
                  <w:t xml:space="preserve">4400 Nyíregyháza, Árok u. 53.  </w:t>
                </w:r>
              </w:p>
              <w:p w:rsidR="00165B94" w:rsidRPr="00242C0D" w:rsidRDefault="00165B94" w:rsidP="00443A19">
                <w:pPr>
                  <w:jc w:val="center"/>
                  <w:rPr>
                    <w:rFonts w:ascii="Arial" w:hAnsi="Arial" w:cs="Arial"/>
                    <w:sz w:val="18"/>
                    <w:szCs w:val="18"/>
                  </w:rPr>
                </w:pPr>
                <w:r w:rsidRPr="00242C0D">
                  <w:rPr>
                    <w:rFonts w:ascii="Arial" w:hAnsi="Arial" w:cs="Arial"/>
                    <w:sz w:val="18"/>
                    <w:szCs w:val="18"/>
                  </w:rPr>
                  <w:t xml:space="preserve">   Tel: +36 42 507 238     Fax: +36 42 507 239</w:t>
                </w:r>
              </w:p>
              <w:p w:rsidR="00165B94" w:rsidRPr="000005F4" w:rsidRDefault="00165B94" w:rsidP="007B20C7">
                <w:pPr>
                  <w:jc w:val="center"/>
                  <w:rPr>
                    <w:rFonts w:ascii="Arial" w:hAnsi="Arial" w:cs="Arial"/>
                    <w:sz w:val="16"/>
                    <w:szCs w:val="16"/>
                  </w:rPr>
                </w:pPr>
                <w:r w:rsidRPr="000005F4">
                  <w:rPr>
                    <w:rFonts w:ascii="Arial" w:hAnsi="Arial" w:cs="Arial"/>
                    <w:sz w:val="16"/>
                    <w:szCs w:val="16"/>
                  </w:rPr>
                  <w:t>Email:</w:t>
                </w:r>
                <w:r>
                  <w:rPr>
                    <w:rFonts w:ascii="Arial" w:hAnsi="Arial" w:cs="Arial"/>
                    <w:sz w:val="16"/>
                    <w:szCs w:val="16"/>
                  </w:rPr>
                  <w:t>nyirvidek</w:t>
                </w:r>
                <w:r w:rsidRPr="000005F4">
                  <w:rPr>
                    <w:rFonts w:ascii="Arial" w:hAnsi="Arial" w:cs="Arial"/>
                    <w:sz w:val="16"/>
                    <w:szCs w:val="16"/>
                  </w:rPr>
                  <w:t>@ny</w:t>
                </w:r>
                <w:r>
                  <w:rPr>
                    <w:rFonts w:ascii="Arial" w:hAnsi="Arial" w:cs="Arial"/>
                    <w:sz w:val="16"/>
                    <w:szCs w:val="16"/>
                  </w:rPr>
                  <w:t>vkk</w:t>
                </w:r>
                <w:r w:rsidRPr="000005F4">
                  <w:rPr>
                    <w:rFonts w:ascii="Arial" w:hAnsi="Arial" w:cs="Arial"/>
                    <w:sz w:val="16"/>
                    <w:szCs w:val="16"/>
                  </w:rPr>
                  <w:t>.hu     Honlap: www.ny</w:t>
                </w:r>
                <w:r>
                  <w:rPr>
                    <w:rFonts w:ascii="Arial" w:hAnsi="Arial" w:cs="Arial"/>
                    <w:sz w:val="16"/>
                    <w:szCs w:val="16"/>
                  </w:rPr>
                  <w:t>vkk</w:t>
                </w:r>
                <w:r w:rsidRPr="000005F4">
                  <w:rPr>
                    <w:rFonts w:ascii="Arial" w:hAnsi="Arial" w:cs="Arial"/>
                    <w:sz w:val="16"/>
                    <w:szCs w:val="16"/>
                  </w:rPr>
                  <w:t>.hu</w:t>
                </w:r>
              </w:p>
              <w:p w:rsidR="00165B94" w:rsidRPr="000005F4" w:rsidRDefault="00165B94" w:rsidP="00443A19">
                <w:pPr>
                  <w:pStyle w:val="Footer"/>
                  <w:rPr>
                    <w:sz w:val="16"/>
                    <w:szCs w:val="16"/>
                  </w:rPr>
                </w:pPr>
              </w:p>
              <w:p w:rsidR="00165B94" w:rsidRDefault="00165B94" w:rsidP="00443A19"/>
            </w:txbxContent>
          </v:textbox>
        </v:shape>
      </w:pict>
    </w:r>
    <w:ins w:id="210" w:author="Szerző" w:date="2016-05-10T13:18:00Z">
      <w:r w:rsidRPr="00613D71">
        <w:rPr>
          <w:rFonts w:ascii="Arial" w:hAnsi="Arial" w:cs="Arial"/>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3" o:spid="_x0000_i1027" type="#_x0000_t75" alt="Logó01CMYK9001" style="width:31.5pt;height:54.75pt;visibility:visible">
            <v:imagedata r:id="rId1" o:title=""/>
          </v:shape>
        </w:pict>
      </w:r>
    </w:ins>
    <w:r>
      <w:rPr>
        <w:rFonts w:ascii="AkzidenzGroteskCE" w:hAnsi="AkzidenzGroteskCE" w:cs="AkzidenzGroteskCE"/>
        <w:sz w:val="18"/>
        <w:szCs w:val="18"/>
      </w:rPr>
      <w:t xml:space="preserve">      </w:t>
    </w:r>
    <w:r>
      <w:t xml:space="preserve">                                                                                                               </w:t>
    </w:r>
    <w:ins w:id="211" w:author="Szerző" w:date="2016-05-10T13:18:00Z">
      <w:r>
        <w:rPr>
          <w:noProof/>
        </w:rPr>
        <w:pict>
          <v:shape id="Kép 4" o:spid="_x0000_i1028" type="#_x0000_t75" alt="LOGO ÚJ VÉGLEGES grm_20150106" style="width:56.25pt;height:64.5pt;visibility:visible">
            <v:imagedata r:id="rId2" o:title=""/>
          </v:shape>
        </w:pict>
      </w:r>
    </w:ins>
  </w:p>
  <w:p w:rsidR="00165B94" w:rsidRPr="006A4FBD" w:rsidRDefault="00165B94" w:rsidP="00443A19">
    <w:pPr>
      <w:pStyle w:val="Header"/>
      <w:ind w:left="-426" w:hanging="284"/>
    </w:pPr>
    <w:r>
      <w:rPr>
        <w:noProof/>
      </w:rPr>
      <w:pict>
        <v:shapetype id="_x0000_t32" coordsize="21600,21600" o:spt="32" o:oned="t" path="m,l21600,21600e" filled="f">
          <v:path arrowok="t" fillok="f" o:connecttype="none"/>
          <o:lock v:ext="edit" shapetype="t"/>
        </v:shapetype>
        <v:shape id="AutoShape 5" o:spid="_x0000_s2050" type="#_x0000_t32" style="position:absolute;left:0;text-align:left;margin-left:-33.4pt;margin-top:6.55pt;width:513.6pt;height:.05pt;z-index:251659264;visibility:visible"/>
      </w:pict>
    </w:r>
  </w:p>
  <w:p w:rsidR="00165B94" w:rsidRDefault="00165B94" w:rsidP="00443A19">
    <w:pPr>
      <w:pStyle w:val="Header"/>
      <w:ind w:hanging="28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94" w:rsidRDefault="00165B94" w:rsidP="009631E2">
    <w:pPr>
      <w:pStyle w:val="Header"/>
      <w:tabs>
        <w:tab w:val="clear" w:pos="4536"/>
        <w:tab w:val="clear" w:pos="9072"/>
        <w:tab w:val="right" w:pos="9214"/>
        <w:tab w:val="left" w:pos="9639"/>
      </w:tabs>
      <w:ind w:right="-426" w:hanging="284"/>
    </w:pPr>
    <w:r>
      <w:rPr>
        <w:noProof/>
      </w:rPr>
      <w:pict>
        <v:shapetype id="_x0000_t202" coordsize="21600,21600" o:spt="202" path="m,l,21600r21600,l21600,xe">
          <v:stroke joinstyle="miter"/>
          <v:path gradientshapeok="t" o:connecttype="rect"/>
        </v:shapetype>
        <v:shape id="Text Box 4" o:spid="_x0000_s2051" type="#_x0000_t202" style="position:absolute;margin-left:78.5pt;margin-top:-3.95pt;width:276.75pt;height:65.25pt;z-index:251658240;visibility:visible" stroked="f">
          <v:textbox>
            <w:txbxContent>
              <w:p w:rsidR="00165B94" w:rsidRPr="00242C0D" w:rsidRDefault="00165B94" w:rsidP="00443A19">
                <w:pPr>
                  <w:jc w:val="center"/>
                  <w:rPr>
                    <w:rFonts w:ascii="Arial" w:hAnsi="Arial" w:cs="Arial"/>
                  </w:rPr>
                </w:pPr>
                <w:r w:rsidRPr="00431A25">
                  <w:rPr>
                    <w:rFonts w:ascii="Arial" w:hAnsi="Arial" w:cs="Arial"/>
                  </w:rPr>
                  <w:t xml:space="preserve"> NYÍRVIDÉK Képző Központ Nonprofit Kft</w:t>
                </w:r>
                <w:r w:rsidRPr="00242C0D">
                  <w:rPr>
                    <w:rFonts w:ascii="Arial" w:hAnsi="Arial" w:cs="Arial"/>
                  </w:rPr>
                  <w:t>.</w:t>
                </w:r>
              </w:p>
              <w:p w:rsidR="00165B94" w:rsidRDefault="00165B94" w:rsidP="00443A19">
                <w:pPr>
                  <w:jc w:val="center"/>
                  <w:rPr>
                    <w:rFonts w:ascii="Arial" w:hAnsi="Arial" w:cs="Arial"/>
                    <w:sz w:val="16"/>
                    <w:szCs w:val="16"/>
                  </w:rPr>
                </w:pPr>
              </w:p>
              <w:p w:rsidR="00165B94" w:rsidRDefault="00165B94" w:rsidP="00443A19">
                <w:pPr>
                  <w:jc w:val="center"/>
                  <w:rPr>
                    <w:rFonts w:ascii="Arial" w:hAnsi="Arial" w:cs="Arial"/>
                    <w:sz w:val="18"/>
                    <w:szCs w:val="18"/>
                  </w:rPr>
                </w:pPr>
                <w:r w:rsidRPr="00242C0D">
                  <w:rPr>
                    <w:rFonts w:ascii="Arial" w:hAnsi="Arial" w:cs="Arial"/>
                    <w:sz w:val="18"/>
                    <w:szCs w:val="18"/>
                  </w:rPr>
                  <w:t xml:space="preserve">4400 Nyíregyháza, Árok u. 53.  </w:t>
                </w:r>
              </w:p>
              <w:p w:rsidR="00165B94" w:rsidRPr="00411A6D" w:rsidRDefault="00165B94" w:rsidP="00443A19">
                <w:pPr>
                  <w:jc w:val="center"/>
                  <w:rPr>
                    <w:rFonts w:ascii="Arial" w:hAnsi="Arial" w:cs="Arial"/>
                    <w:i/>
                    <w:iCs/>
                    <w:sz w:val="18"/>
                    <w:szCs w:val="18"/>
                  </w:rPr>
                </w:pPr>
                <w:r w:rsidRPr="00242C0D">
                  <w:rPr>
                    <w:rFonts w:ascii="Arial" w:hAnsi="Arial" w:cs="Arial"/>
                    <w:sz w:val="18"/>
                    <w:szCs w:val="18"/>
                  </w:rPr>
                  <w:t xml:space="preserve">   Tel: +36 42 507 238     Fax: +36 42 507 239</w:t>
                </w:r>
              </w:p>
              <w:p w:rsidR="00165B94" w:rsidRPr="000005F4" w:rsidRDefault="00165B94" w:rsidP="00443A19">
                <w:pPr>
                  <w:jc w:val="center"/>
                  <w:rPr>
                    <w:rFonts w:ascii="Arial" w:hAnsi="Arial" w:cs="Arial"/>
                    <w:sz w:val="16"/>
                    <w:szCs w:val="16"/>
                  </w:rPr>
                </w:pPr>
                <w:r w:rsidRPr="000005F4">
                  <w:rPr>
                    <w:rFonts w:ascii="Arial" w:hAnsi="Arial" w:cs="Arial"/>
                    <w:sz w:val="16"/>
                    <w:szCs w:val="16"/>
                  </w:rPr>
                  <w:t>Email:</w:t>
                </w:r>
                <w:r>
                  <w:rPr>
                    <w:rFonts w:ascii="Arial" w:hAnsi="Arial" w:cs="Arial"/>
                    <w:sz w:val="16"/>
                    <w:szCs w:val="16"/>
                  </w:rPr>
                  <w:t>nyirvidek</w:t>
                </w:r>
                <w:r w:rsidRPr="000005F4">
                  <w:rPr>
                    <w:rFonts w:ascii="Arial" w:hAnsi="Arial" w:cs="Arial"/>
                    <w:sz w:val="16"/>
                    <w:szCs w:val="16"/>
                  </w:rPr>
                  <w:t>@ny</w:t>
                </w:r>
                <w:r>
                  <w:rPr>
                    <w:rFonts w:ascii="Arial" w:hAnsi="Arial" w:cs="Arial"/>
                    <w:sz w:val="16"/>
                    <w:szCs w:val="16"/>
                  </w:rPr>
                  <w:t>vkk</w:t>
                </w:r>
                <w:r w:rsidRPr="000005F4">
                  <w:rPr>
                    <w:rFonts w:ascii="Arial" w:hAnsi="Arial" w:cs="Arial"/>
                    <w:sz w:val="16"/>
                    <w:szCs w:val="16"/>
                  </w:rPr>
                  <w:t>.hu     Honlap: www.ny</w:t>
                </w:r>
                <w:r>
                  <w:rPr>
                    <w:rFonts w:ascii="Arial" w:hAnsi="Arial" w:cs="Arial"/>
                    <w:sz w:val="16"/>
                    <w:szCs w:val="16"/>
                  </w:rPr>
                  <w:t>vkk</w:t>
                </w:r>
                <w:r w:rsidRPr="000005F4">
                  <w:rPr>
                    <w:rFonts w:ascii="Arial" w:hAnsi="Arial" w:cs="Arial"/>
                    <w:sz w:val="16"/>
                    <w:szCs w:val="16"/>
                  </w:rPr>
                  <w:t>.hu</w:t>
                </w:r>
              </w:p>
              <w:p w:rsidR="00165B94" w:rsidRPr="000005F4" w:rsidRDefault="00165B94" w:rsidP="00443A19">
                <w:pPr>
                  <w:pStyle w:val="Footer"/>
                  <w:rPr>
                    <w:sz w:val="16"/>
                    <w:szCs w:val="16"/>
                  </w:rPr>
                </w:pPr>
              </w:p>
              <w:p w:rsidR="00165B94" w:rsidRDefault="00165B94" w:rsidP="00443A19"/>
            </w:txbxContent>
          </v:textbox>
        </v:shape>
      </w:pict>
    </w:r>
    <w:ins w:id="212" w:author="Szerző" w:date="2016-05-10T13:18:00Z">
      <w:r w:rsidRPr="00613D71">
        <w:rPr>
          <w:rFonts w:ascii="Arial" w:hAnsi="Arial" w:cs="Arial"/>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31" type="#_x0000_t75" alt="Logó01CMYK9001" style="width:31.5pt;height:54.75pt;visibility:visible">
            <v:imagedata r:id="rId1" o:title=""/>
          </v:shape>
        </w:pict>
      </w:r>
    </w:ins>
    <w:r>
      <w:rPr>
        <w:rFonts w:ascii="AkzidenzGroteskCE" w:hAnsi="AkzidenzGroteskCE" w:cs="AkzidenzGroteskCE"/>
        <w:sz w:val="18"/>
        <w:szCs w:val="18"/>
      </w:rPr>
      <w:t xml:space="preserve">              </w:t>
    </w:r>
    <w:r>
      <w:t xml:space="preserve">                                                                                                   </w:t>
    </w:r>
    <w:ins w:id="213" w:author="Szerző" w:date="2016-05-10T13:18:00Z">
      <w:r>
        <w:rPr>
          <w:noProof/>
        </w:rPr>
        <w:pict>
          <v:shape id="Kép 2" o:spid="_x0000_i1032" type="#_x0000_t75" alt="LOGO ÚJ VÉGLEGES grm_20150106" style="width:56.25pt;height:64.5pt;visibility:visible">
            <v:imagedata r:id="rId2" o:title=""/>
          </v:shape>
        </w:pict>
      </w:r>
    </w:ins>
  </w:p>
  <w:p w:rsidR="00165B94" w:rsidRDefault="00165B94" w:rsidP="00100626">
    <w:pPr>
      <w:pStyle w:val="Header"/>
    </w:pPr>
    <w:r>
      <w:rPr>
        <w:noProof/>
      </w:rPr>
      <w:pict>
        <v:shapetype id="_x0000_t32" coordsize="21600,21600" o:spt="32" o:oned="t" path="m,l21600,21600e" filled="f">
          <v:path arrowok="t" fillok="f" o:connecttype="none"/>
          <o:lock v:ext="edit" shapetype="t"/>
        </v:shapetype>
        <v:shape id="AutoShape 6" o:spid="_x0000_s2052" type="#_x0000_t32" style="position:absolute;margin-left:-29.6pt;margin-top:5.55pt;width:507.7pt;height:.05pt;z-index:251660288;visibility:visibl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94" w:rsidRDefault="00165B94" w:rsidP="00966DA6">
    <w:pPr>
      <w:pStyle w:val="Header"/>
    </w:pPr>
    <w:r>
      <w:rPr>
        <w:noProof/>
      </w:rPr>
      <w:pict>
        <v:shapetype id="_x0000_t202" coordsize="21600,21600" o:spt="202" path="m,l,21600r21600,l21600,xe">
          <v:stroke joinstyle="miter"/>
          <v:path gradientshapeok="t" o:connecttype="rect"/>
        </v:shapetype>
        <v:shape id="Text Box 1" o:spid="_x0000_s2053" type="#_x0000_t202" style="position:absolute;margin-left:80.45pt;margin-top:-3.2pt;width:318.75pt;height:65.25pt;z-index:251655168;visibility:visible" stroked="f">
          <v:textbox>
            <w:txbxContent>
              <w:p w:rsidR="00165B94" w:rsidRPr="00242C0D" w:rsidRDefault="00165B94" w:rsidP="00242C0D">
                <w:pPr>
                  <w:jc w:val="center"/>
                  <w:rPr>
                    <w:rFonts w:ascii="Arial" w:hAnsi="Arial" w:cs="Arial"/>
                  </w:rPr>
                </w:pPr>
                <w:r w:rsidRPr="00431A25">
                  <w:rPr>
                    <w:rFonts w:ascii="Arial" w:hAnsi="Arial" w:cs="Arial"/>
                  </w:rPr>
                  <w:t xml:space="preserve"> NYÍRVIDÉK Képző Központ Nonprofit Kft</w:t>
                </w:r>
                <w:r w:rsidRPr="00242C0D">
                  <w:rPr>
                    <w:rFonts w:ascii="Arial" w:hAnsi="Arial" w:cs="Arial"/>
                  </w:rPr>
                  <w:t>.</w:t>
                </w:r>
              </w:p>
              <w:p w:rsidR="00165B94" w:rsidRDefault="00165B94" w:rsidP="00242C0D">
                <w:pPr>
                  <w:jc w:val="center"/>
                  <w:rPr>
                    <w:rFonts w:ascii="Arial" w:hAnsi="Arial" w:cs="Arial"/>
                    <w:sz w:val="16"/>
                    <w:szCs w:val="16"/>
                  </w:rPr>
                </w:pPr>
              </w:p>
              <w:p w:rsidR="00165B94" w:rsidRDefault="00165B94" w:rsidP="00242C0D">
                <w:pPr>
                  <w:jc w:val="center"/>
                  <w:rPr>
                    <w:rFonts w:ascii="Arial" w:hAnsi="Arial" w:cs="Arial"/>
                    <w:sz w:val="18"/>
                    <w:szCs w:val="18"/>
                  </w:rPr>
                </w:pPr>
                <w:r w:rsidRPr="00242C0D">
                  <w:rPr>
                    <w:rFonts w:ascii="Arial" w:hAnsi="Arial" w:cs="Arial"/>
                    <w:sz w:val="18"/>
                    <w:szCs w:val="18"/>
                  </w:rPr>
                  <w:t xml:space="preserve">4400 Nyíregyháza, Árok u. 53.  </w:t>
                </w:r>
              </w:p>
              <w:p w:rsidR="00165B94" w:rsidRPr="00242C0D" w:rsidRDefault="00165B94" w:rsidP="00242C0D">
                <w:pPr>
                  <w:jc w:val="center"/>
                  <w:rPr>
                    <w:rFonts w:ascii="Arial" w:hAnsi="Arial" w:cs="Arial"/>
                    <w:sz w:val="18"/>
                    <w:szCs w:val="18"/>
                  </w:rPr>
                </w:pPr>
                <w:r w:rsidRPr="00242C0D">
                  <w:rPr>
                    <w:rFonts w:ascii="Arial" w:hAnsi="Arial" w:cs="Arial"/>
                    <w:sz w:val="18"/>
                    <w:szCs w:val="18"/>
                  </w:rPr>
                  <w:t xml:space="preserve">   Tel: +36 42 507 238     Fax: +36 42 507 239</w:t>
                </w:r>
              </w:p>
              <w:p w:rsidR="00165B94" w:rsidRPr="000005F4" w:rsidRDefault="00165B94" w:rsidP="00242C0D">
                <w:pPr>
                  <w:jc w:val="center"/>
                  <w:rPr>
                    <w:rFonts w:ascii="Arial" w:hAnsi="Arial" w:cs="Arial"/>
                    <w:sz w:val="16"/>
                    <w:szCs w:val="16"/>
                  </w:rPr>
                </w:pPr>
                <w:r w:rsidRPr="000005F4">
                  <w:rPr>
                    <w:rFonts w:ascii="Arial" w:hAnsi="Arial" w:cs="Arial"/>
                    <w:sz w:val="16"/>
                    <w:szCs w:val="16"/>
                  </w:rPr>
                  <w:t xml:space="preserve">Email: </w:t>
                </w:r>
                <w:r>
                  <w:rPr>
                    <w:rFonts w:ascii="Arial" w:hAnsi="Arial" w:cs="Arial"/>
                    <w:sz w:val="16"/>
                    <w:szCs w:val="16"/>
                  </w:rPr>
                  <w:t>nyirvidek</w:t>
                </w:r>
                <w:r w:rsidRPr="000005F4">
                  <w:rPr>
                    <w:rFonts w:ascii="Arial" w:hAnsi="Arial" w:cs="Arial"/>
                    <w:sz w:val="16"/>
                    <w:szCs w:val="16"/>
                  </w:rPr>
                  <w:t>@ny</w:t>
                </w:r>
                <w:r>
                  <w:rPr>
                    <w:rFonts w:ascii="Arial" w:hAnsi="Arial" w:cs="Arial"/>
                    <w:sz w:val="16"/>
                    <w:szCs w:val="16"/>
                  </w:rPr>
                  <w:t>vkk</w:t>
                </w:r>
                <w:r w:rsidRPr="000005F4">
                  <w:rPr>
                    <w:rFonts w:ascii="Arial" w:hAnsi="Arial" w:cs="Arial"/>
                    <w:sz w:val="16"/>
                    <w:szCs w:val="16"/>
                  </w:rPr>
                  <w:t>.hu     Honlap: www.ny</w:t>
                </w:r>
                <w:r>
                  <w:rPr>
                    <w:rFonts w:ascii="Arial" w:hAnsi="Arial" w:cs="Arial"/>
                    <w:sz w:val="16"/>
                    <w:szCs w:val="16"/>
                  </w:rPr>
                  <w:t>vkk</w:t>
                </w:r>
                <w:r w:rsidRPr="000005F4">
                  <w:rPr>
                    <w:rFonts w:ascii="Arial" w:hAnsi="Arial" w:cs="Arial"/>
                    <w:sz w:val="16"/>
                    <w:szCs w:val="16"/>
                  </w:rPr>
                  <w:t>.hu</w:t>
                </w:r>
              </w:p>
              <w:p w:rsidR="00165B94" w:rsidRPr="000005F4" w:rsidRDefault="00165B94" w:rsidP="00242C0D">
                <w:pPr>
                  <w:pStyle w:val="Footer"/>
                  <w:rPr>
                    <w:sz w:val="16"/>
                    <w:szCs w:val="16"/>
                  </w:rPr>
                </w:pPr>
              </w:p>
              <w:p w:rsidR="00165B94" w:rsidRDefault="00165B94"/>
            </w:txbxContent>
          </v:textbox>
        </v:shape>
      </w:pict>
    </w:r>
    <w:r>
      <w:rPr>
        <w:rFonts w:ascii="AkzidenzGroteskCE" w:hAnsi="AkzidenzGroteskCE" w:cs="AkzidenzGroteskCE"/>
        <w:sz w:val="18"/>
        <w:szCs w:val="18"/>
      </w:rPr>
      <w:t xml:space="preserve"> </w:t>
    </w:r>
    <w:ins w:id="228" w:author="Szerző" w:date="2016-05-10T13:19:00Z">
      <w:r w:rsidRPr="00613D71">
        <w:rPr>
          <w:rFonts w:ascii="Arial" w:hAnsi="Arial" w:cs="Arial"/>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9" o:spid="_x0000_i1048" type="#_x0000_t75" alt="Logó01CMYK9001" style="width:31.5pt;height:54.75pt;visibility:visible">
            <v:imagedata r:id="rId1" o:title=""/>
          </v:shape>
        </w:pict>
      </w:r>
    </w:ins>
    <w:r>
      <w:rPr>
        <w:rFonts w:ascii="AkzidenzGroteskCE" w:hAnsi="AkzidenzGroteskCE" w:cs="AkzidenzGroteskCE"/>
        <w:sz w:val="18"/>
        <w:szCs w:val="18"/>
      </w:rPr>
      <w:t xml:space="preserve">            </w:t>
    </w:r>
    <w:r>
      <w:t xml:space="preserve">                                                                                                               </w:t>
    </w:r>
    <w:ins w:id="229" w:author="Szerző" w:date="2016-05-10T13:19:00Z">
      <w:r>
        <w:rPr>
          <w:noProof/>
        </w:rPr>
        <w:pict>
          <v:shape id="Kép 10" o:spid="_x0000_i1049" type="#_x0000_t75" alt="LOGO ÚJ VÉGLEGES grm_20150106" style="width:56.25pt;height:64.5pt;visibility:visible">
            <v:imagedata r:id="rId2" o:title=""/>
          </v:shape>
        </w:pict>
      </w:r>
    </w:ins>
  </w:p>
  <w:p w:rsidR="00165B94" w:rsidRPr="006A4FBD" w:rsidRDefault="00165B94" w:rsidP="00966DA6">
    <w:pPr>
      <w:pStyle w:val="Header"/>
    </w:pPr>
    <w:r>
      <w:rPr>
        <w:noProof/>
      </w:rPr>
      <w:pict>
        <v:shapetype id="_x0000_t32" coordsize="21600,21600" o:spt="32" o:oned="t" path="m,l21600,21600e" filled="f">
          <v:path arrowok="t" fillok="f" o:connecttype="none"/>
          <o:lock v:ext="edit" shapetype="t"/>
        </v:shapetype>
        <v:shape id="AutoShape 2" o:spid="_x0000_s2054" type="#_x0000_t32" style="position:absolute;margin-left:2.45pt;margin-top:6.75pt;width:522.75pt;height:0;z-index:251656192;visibility:visibl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BC8E3E"/>
    <w:lvl w:ilvl="0">
      <w:numFmt w:val="decimal"/>
      <w:lvlText w:val="*"/>
      <w:lvlJc w:val="left"/>
    </w:lvl>
  </w:abstractNum>
  <w:abstractNum w:abstractNumId="1">
    <w:nsid w:val="0CC51943"/>
    <w:multiLevelType w:val="hybridMultilevel"/>
    <w:tmpl w:val="C56675DA"/>
    <w:lvl w:ilvl="0" w:tplc="040E0001">
      <w:start w:val="1"/>
      <w:numFmt w:val="bullet"/>
      <w:lvlText w:val=""/>
      <w:lvlJc w:val="left"/>
      <w:pPr>
        <w:ind w:left="436" w:hanging="360"/>
      </w:pPr>
      <w:rPr>
        <w:rFonts w:ascii="Symbol" w:hAnsi="Symbol" w:cs="Symbol" w:hint="default"/>
      </w:rPr>
    </w:lvl>
    <w:lvl w:ilvl="1" w:tplc="040E0003">
      <w:start w:val="1"/>
      <w:numFmt w:val="bullet"/>
      <w:lvlText w:val="o"/>
      <w:lvlJc w:val="left"/>
      <w:pPr>
        <w:ind w:left="1156" w:hanging="360"/>
      </w:pPr>
      <w:rPr>
        <w:rFonts w:ascii="Courier New" w:hAnsi="Courier New" w:cs="Courier New" w:hint="default"/>
      </w:rPr>
    </w:lvl>
    <w:lvl w:ilvl="2" w:tplc="040E0005">
      <w:start w:val="1"/>
      <w:numFmt w:val="bullet"/>
      <w:lvlText w:val=""/>
      <w:lvlJc w:val="left"/>
      <w:pPr>
        <w:ind w:left="1876" w:hanging="360"/>
      </w:pPr>
      <w:rPr>
        <w:rFonts w:ascii="Wingdings" w:hAnsi="Wingdings" w:cs="Wingdings" w:hint="default"/>
      </w:rPr>
    </w:lvl>
    <w:lvl w:ilvl="3" w:tplc="040E0001">
      <w:start w:val="1"/>
      <w:numFmt w:val="bullet"/>
      <w:lvlText w:val=""/>
      <w:lvlJc w:val="left"/>
      <w:pPr>
        <w:ind w:left="2596" w:hanging="360"/>
      </w:pPr>
      <w:rPr>
        <w:rFonts w:ascii="Symbol" w:hAnsi="Symbol" w:cs="Symbol" w:hint="default"/>
      </w:rPr>
    </w:lvl>
    <w:lvl w:ilvl="4" w:tplc="040E0003">
      <w:start w:val="1"/>
      <w:numFmt w:val="bullet"/>
      <w:lvlText w:val="o"/>
      <w:lvlJc w:val="left"/>
      <w:pPr>
        <w:ind w:left="3316" w:hanging="360"/>
      </w:pPr>
      <w:rPr>
        <w:rFonts w:ascii="Courier New" w:hAnsi="Courier New" w:cs="Courier New" w:hint="default"/>
      </w:rPr>
    </w:lvl>
    <w:lvl w:ilvl="5" w:tplc="040E0005">
      <w:start w:val="1"/>
      <w:numFmt w:val="bullet"/>
      <w:lvlText w:val=""/>
      <w:lvlJc w:val="left"/>
      <w:pPr>
        <w:ind w:left="4036" w:hanging="360"/>
      </w:pPr>
      <w:rPr>
        <w:rFonts w:ascii="Wingdings" w:hAnsi="Wingdings" w:cs="Wingdings" w:hint="default"/>
      </w:rPr>
    </w:lvl>
    <w:lvl w:ilvl="6" w:tplc="040E0001">
      <w:start w:val="1"/>
      <w:numFmt w:val="bullet"/>
      <w:lvlText w:val=""/>
      <w:lvlJc w:val="left"/>
      <w:pPr>
        <w:ind w:left="4756" w:hanging="360"/>
      </w:pPr>
      <w:rPr>
        <w:rFonts w:ascii="Symbol" w:hAnsi="Symbol" w:cs="Symbol" w:hint="default"/>
      </w:rPr>
    </w:lvl>
    <w:lvl w:ilvl="7" w:tplc="040E0003">
      <w:start w:val="1"/>
      <w:numFmt w:val="bullet"/>
      <w:lvlText w:val="o"/>
      <w:lvlJc w:val="left"/>
      <w:pPr>
        <w:ind w:left="5476" w:hanging="360"/>
      </w:pPr>
      <w:rPr>
        <w:rFonts w:ascii="Courier New" w:hAnsi="Courier New" w:cs="Courier New" w:hint="default"/>
      </w:rPr>
    </w:lvl>
    <w:lvl w:ilvl="8" w:tplc="040E0005">
      <w:start w:val="1"/>
      <w:numFmt w:val="bullet"/>
      <w:lvlText w:val=""/>
      <w:lvlJc w:val="left"/>
      <w:pPr>
        <w:ind w:left="6196" w:hanging="360"/>
      </w:pPr>
      <w:rPr>
        <w:rFonts w:ascii="Wingdings" w:hAnsi="Wingdings" w:cs="Wingdings" w:hint="default"/>
      </w:rPr>
    </w:lvl>
  </w:abstractNum>
  <w:abstractNum w:abstractNumId="2">
    <w:nsid w:val="0E365FAB"/>
    <w:multiLevelType w:val="hybridMultilevel"/>
    <w:tmpl w:val="2CE8138A"/>
    <w:lvl w:ilvl="0" w:tplc="040E0001">
      <w:start w:val="1"/>
      <w:numFmt w:val="bullet"/>
      <w:lvlText w:val=""/>
      <w:lvlJc w:val="left"/>
      <w:pPr>
        <w:ind w:left="436" w:hanging="360"/>
      </w:pPr>
      <w:rPr>
        <w:rFonts w:ascii="Symbol" w:hAnsi="Symbol" w:cs="Symbol" w:hint="default"/>
      </w:rPr>
    </w:lvl>
    <w:lvl w:ilvl="1" w:tplc="040E0003">
      <w:start w:val="1"/>
      <w:numFmt w:val="bullet"/>
      <w:lvlText w:val="o"/>
      <w:lvlJc w:val="left"/>
      <w:pPr>
        <w:ind w:left="1156" w:hanging="360"/>
      </w:pPr>
      <w:rPr>
        <w:rFonts w:ascii="Courier New" w:hAnsi="Courier New" w:cs="Courier New" w:hint="default"/>
      </w:rPr>
    </w:lvl>
    <w:lvl w:ilvl="2" w:tplc="040E0005">
      <w:start w:val="1"/>
      <w:numFmt w:val="bullet"/>
      <w:lvlText w:val=""/>
      <w:lvlJc w:val="left"/>
      <w:pPr>
        <w:ind w:left="1876" w:hanging="360"/>
      </w:pPr>
      <w:rPr>
        <w:rFonts w:ascii="Wingdings" w:hAnsi="Wingdings" w:cs="Wingdings" w:hint="default"/>
      </w:rPr>
    </w:lvl>
    <w:lvl w:ilvl="3" w:tplc="040E0001">
      <w:start w:val="1"/>
      <w:numFmt w:val="bullet"/>
      <w:lvlText w:val=""/>
      <w:lvlJc w:val="left"/>
      <w:pPr>
        <w:ind w:left="2596" w:hanging="360"/>
      </w:pPr>
      <w:rPr>
        <w:rFonts w:ascii="Symbol" w:hAnsi="Symbol" w:cs="Symbol" w:hint="default"/>
      </w:rPr>
    </w:lvl>
    <w:lvl w:ilvl="4" w:tplc="040E0003">
      <w:start w:val="1"/>
      <w:numFmt w:val="bullet"/>
      <w:lvlText w:val="o"/>
      <w:lvlJc w:val="left"/>
      <w:pPr>
        <w:ind w:left="3316" w:hanging="360"/>
      </w:pPr>
      <w:rPr>
        <w:rFonts w:ascii="Courier New" w:hAnsi="Courier New" w:cs="Courier New" w:hint="default"/>
      </w:rPr>
    </w:lvl>
    <w:lvl w:ilvl="5" w:tplc="040E0005">
      <w:start w:val="1"/>
      <w:numFmt w:val="bullet"/>
      <w:lvlText w:val=""/>
      <w:lvlJc w:val="left"/>
      <w:pPr>
        <w:ind w:left="4036" w:hanging="360"/>
      </w:pPr>
      <w:rPr>
        <w:rFonts w:ascii="Wingdings" w:hAnsi="Wingdings" w:cs="Wingdings" w:hint="default"/>
      </w:rPr>
    </w:lvl>
    <w:lvl w:ilvl="6" w:tplc="040E0001">
      <w:start w:val="1"/>
      <w:numFmt w:val="bullet"/>
      <w:lvlText w:val=""/>
      <w:lvlJc w:val="left"/>
      <w:pPr>
        <w:ind w:left="4756" w:hanging="360"/>
      </w:pPr>
      <w:rPr>
        <w:rFonts w:ascii="Symbol" w:hAnsi="Symbol" w:cs="Symbol" w:hint="default"/>
      </w:rPr>
    </w:lvl>
    <w:lvl w:ilvl="7" w:tplc="040E0003">
      <w:start w:val="1"/>
      <w:numFmt w:val="bullet"/>
      <w:lvlText w:val="o"/>
      <w:lvlJc w:val="left"/>
      <w:pPr>
        <w:ind w:left="5476" w:hanging="360"/>
      </w:pPr>
      <w:rPr>
        <w:rFonts w:ascii="Courier New" w:hAnsi="Courier New" w:cs="Courier New" w:hint="default"/>
      </w:rPr>
    </w:lvl>
    <w:lvl w:ilvl="8" w:tplc="040E0005">
      <w:start w:val="1"/>
      <w:numFmt w:val="bullet"/>
      <w:lvlText w:val=""/>
      <w:lvlJc w:val="left"/>
      <w:pPr>
        <w:ind w:left="6196" w:hanging="360"/>
      </w:pPr>
      <w:rPr>
        <w:rFonts w:ascii="Wingdings" w:hAnsi="Wingdings" w:cs="Wingdings" w:hint="default"/>
      </w:rPr>
    </w:lvl>
  </w:abstractNum>
  <w:abstractNum w:abstractNumId="3">
    <w:nsid w:val="189C3E47"/>
    <w:multiLevelType w:val="hybridMultilevel"/>
    <w:tmpl w:val="EE1E8826"/>
    <w:lvl w:ilvl="0" w:tplc="040E0005">
      <w:start w:val="1"/>
      <w:numFmt w:val="bullet"/>
      <w:lvlText w:val=""/>
      <w:lvlJc w:val="left"/>
      <w:pPr>
        <w:tabs>
          <w:tab w:val="num" w:pos="436"/>
        </w:tabs>
        <w:ind w:left="436" w:hanging="360"/>
      </w:pPr>
      <w:rPr>
        <w:rFonts w:ascii="Wingdings" w:hAnsi="Wingdings" w:cs="Wingdings" w:hint="default"/>
      </w:rPr>
    </w:lvl>
    <w:lvl w:ilvl="1" w:tplc="040E0003">
      <w:start w:val="1"/>
      <w:numFmt w:val="bullet"/>
      <w:lvlText w:val="o"/>
      <w:lvlJc w:val="left"/>
      <w:pPr>
        <w:tabs>
          <w:tab w:val="num" w:pos="1156"/>
        </w:tabs>
        <w:ind w:left="1156" w:hanging="360"/>
      </w:pPr>
      <w:rPr>
        <w:rFonts w:ascii="Courier New" w:hAnsi="Courier New" w:cs="Courier New" w:hint="default"/>
      </w:rPr>
    </w:lvl>
    <w:lvl w:ilvl="2" w:tplc="040E0005">
      <w:start w:val="1"/>
      <w:numFmt w:val="bullet"/>
      <w:lvlText w:val=""/>
      <w:lvlJc w:val="left"/>
      <w:pPr>
        <w:tabs>
          <w:tab w:val="num" w:pos="1876"/>
        </w:tabs>
        <w:ind w:left="1876" w:hanging="360"/>
      </w:pPr>
      <w:rPr>
        <w:rFonts w:ascii="Wingdings" w:hAnsi="Wingdings" w:cs="Wingdings" w:hint="default"/>
      </w:rPr>
    </w:lvl>
    <w:lvl w:ilvl="3" w:tplc="040E0001">
      <w:start w:val="1"/>
      <w:numFmt w:val="bullet"/>
      <w:lvlText w:val=""/>
      <w:lvlJc w:val="left"/>
      <w:pPr>
        <w:tabs>
          <w:tab w:val="num" w:pos="2596"/>
        </w:tabs>
        <w:ind w:left="2596" w:hanging="360"/>
      </w:pPr>
      <w:rPr>
        <w:rFonts w:ascii="Symbol" w:hAnsi="Symbol" w:cs="Symbol" w:hint="default"/>
      </w:rPr>
    </w:lvl>
    <w:lvl w:ilvl="4" w:tplc="040E0003">
      <w:start w:val="1"/>
      <w:numFmt w:val="bullet"/>
      <w:lvlText w:val="o"/>
      <w:lvlJc w:val="left"/>
      <w:pPr>
        <w:tabs>
          <w:tab w:val="num" w:pos="3316"/>
        </w:tabs>
        <w:ind w:left="3316" w:hanging="360"/>
      </w:pPr>
      <w:rPr>
        <w:rFonts w:ascii="Courier New" w:hAnsi="Courier New" w:cs="Courier New" w:hint="default"/>
      </w:rPr>
    </w:lvl>
    <w:lvl w:ilvl="5" w:tplc="040E0005">
      <w:start w:val="1"/>
      <w:numFmt w:val="bullet"/>
      <w:lvlText w:val=""/>
      <w:lvlJc w:val="left"/>
      <w:pPr>
        <w:tabs>
          <w:tab w:val="num" w:pos="4036"/>
        </w:tabs>
        <w:ind w:left="4036" w:hanging="360"/>
      </w:pPr>
      <w:rPr>
        <w:rFonts w:ascii="Wingdings" w:hAnsi="Wingdings" w:cs="Wingdings" w:hint="default"/>
      </w:rPr>
    </w:lvl>
    <w:lvl w:ilvl="6" w:tplc="040E0001">
      <w:start w:val="1"/>
      <w:numFmt w:val="bullet"/>
      <w:lvlText w:val=""/>
      <w:lvlJc w:val="left"/>
      <w:pPr>
        <w:tabs>
          <w:tab w:val="num" w:pos="4756"/>
        </w:tabs>
        <w:ind w:left="4756" w:hanging="360"/>
      </w:pPr>
      <w:rPr>
        <w:rFonts w:ascii="Symbol" w:hAnsi="Symbol" w:cs="Symbol" w:hint="default"/>
      </w:rPr>
    </w:lvl>
    <w:lvl w:ilvl="7" w:tplc="040E0003">
      <w:start w:val="1"/>
      <w:numFmt w:val="bullet"/>
      <w:lvlText w:val="o"/>
      <w:lvlJc w:val="left"/>
      <w:pPr>
        <w:tabs>
          <w:tab w:val="num" w:pos="5476"/>
        </w:tabs>
        <w:ind w:left="5476" w:hanging="360"/>
      </w:pPr>
      <w:rPr>
        <w:rFonts w:ascii="Courier New" w:hAnsi="Courier New" w:cs="Courier New" w:hint="default"/>
      </w:rPr>
    </w:lvl>
    <w:lvl w:ilvl="8" w:tplc="040E0005">
      <w:start w:val="1"/>
      <w:numFmt w:val="bullet"/>
      <w:lvlText w:val=""/>
      <w:lvlJc w:val="left"/>
      <w:pPr>
        <w:tabs>
          <w:tab w:val="num" w:pos="6196"/>
        </w:tabs>
        <w:ind w:left="6196" w:hanging="360"/>
      </w:pPr>
      <w:rPr>
        <w:rFonts w:ascii="Wingdings" w:hAnsi="Wingdings" w:cs="Wingdings" w:hint="default"/>
      </w:rPr>
    </w:lvl>
  </w:abstractNum>
  <w:abstractNum w:abstractNumId="4">
    <w:nsid w:val="1B634EC1"/>
    <w:multiLevelType w:val="hybridMultilevel"/>
    <w:tmpl w:val="00F6542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nsid w:val="2ADA2B24"/>
    <w:multiLevelType w:val="hybridMultilevel"/>
    <w:tmpl w:val="D862B224"/>
    <w:lvl w:ilvl="0" w:tplc="040E0001">
      <w:start w:val="1"/>
      <w:numFmt w:val="bullet"/>
      <w:lvlText w:val=""/>
      <w:lvlJc w:val="left"/>
      <w:pPr>
        <w:ind w:left="1429" w:hanging="360"/>
      </w:pPr>
      <w:rPr>
        <w:rFonts w:ascii="Symbol" w:hAnsi="Symbol" w:cs="Symbol"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cs="Wingdings" w:hint="default"/>
      </w:rPr>
    </w:lvl>
    <w:lvl w:ilvl="3" w:tplc="040E0001">
      <w:start w:val="1"/>
      <w:numFmt w:val="bullet"/>
      <w:lvlText w:val=""/>
      <w:lvlJc w:val="left"/>
      <w:pPr>
        <w:ind w:left="3589" w:hanging="360"/>
      </w:pPr>
      <w:rPr>
        <w:rFonts w:ascii="Symbol" w:hAnsi="Symbol" w:cs="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cs="Wingdings" w:hint="default"/>
      </w:rPr>
    </w:lvl>
    <w:lvl w:ilvl="6" w:tplc="040E0001">
      <w:start w:val="1"/>
      <w:numFmt w:val="bullet"/>
      <w:lvlText w:val=""/>
      <w:lvlJc w:val="left"/>
      <w:pPr>
        <w:ind w:left="5749" w:hanging="360"/>
      </w:pPr>
      <w:rPr>
        <w:rFonts w:ascii="Symbol" w:hAnsi="Symbol" w:cs="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cs="Wingdings" w:hint="default"/>
      </w:rPr>
    </w:lvl>
  </w:abstractNum>
  <w:abstractNum w:abstractNumId="6">
    <w:nsid w:val="326F19EF"/>
    <w:multiLevelType w:val="hybridMultilevel"/>
    <w:tmpl w:val="8C7AC24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nsid w:val="46724887"/>
    <w:multiLevelType w:val="hybridMultilevel"/>
    <w:tmpl w:val="37B46D1C"/>
    <w:lvl w:ilvl="0" w:tplc="040E000F">
      <w:start w:val="1"/>
      <w:numFmt w:val="decimal"/>
      <w:lvlText w:val="%1."/>
      <w:lvlJc w:val="left"/>
      <w:pPr>
        <w:ind w:left="786"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513E004A"/>
    <w:multiLevelType w:val="hybridMultilevel"/>
    <w:tmpl w:val="8AD6DFD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9">
    <w:nsid w:val="63C01BBD"/>
    <w:multiLevelType w:val="hybridMultilevel"/>
    <w:tmpl w:val="693A51D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6E81173B"/>
    <w:multiLevelType w:val="hybridMultilevel"/>
    <w:tmpl w:val="B4AE013A"/>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6F0A10DB"/>
    <w:multiLevelType w:val="hybridMultilevel"/>
    <w:tmpl w:val="8FB0FE22"/>
    <w:lvl w:ilvl="0" w:tplc="E000E310">
      <w:start w:val="1"/>
      <w:numFmt w:val="decimal"/>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2">
    <w:nsid w:val="717154EB"/>
    <w:multiLevelType w:val="hybridMultilevel"/>
    <w:tmpl w:val="B49A2956"/>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nsid w:val="72306997"/>
    <w:multiLevelType w:val="hybridMultilevel"/>
    <w:tmpl w:val="401AA2A4"/>
    <w:lvl w:ilvl="0" w:tplc="040E0001">
      <w:start w:val="1"/>
      <w:numFmt w:val="bullet"/>
      <w:lvlText w:val=""/>
      <w:lvlJc w:val="left"/>
      <w:pPr>
        <w:ind w:left="436" w:hanging="360"/>
      </w:pPr>
      <w:rPr>
        <w:rFonts w:ascii="Symbol" w:hAnsi="Symbol" w:cs="Symbol" w:hint="default"/>
      </w:rPr>
    </w:lvl>
    <w:lvl w:ilvl="1" w:tplc="040E0003">
      <w:start w:val="1"/>
      <w:numFmt w:val="bullet"/>
      <w:lvlText w:val="o"/>
      <w:lvlJc w:val="left"/>
      <w:pPr>
        <w:ind w:left="1156" w:hanging="360"/>
      </w:pPr>
      <w:rPr>
        <w:rFonts w:ascii="Courier New" w:hAnsi="Courier New" w:cs="Courier New" w:hint="default"/>
      </w:rPr>
    </w:lvl>
    <w:lvl w:ilvl="2" w:tplc="040E0005">
      <w:start w:val="1"/>
      <w:numFmt w:val="bullet"/>
      <w:lvlText w:val=""/>
      <w:lvlJc w:val="left"/>
      <w:pPr>
        <w:ind w:left="1876" w:hanging="360"/>
      </w:pPr>
      <w:rPr>
        <w:rFonts w:ascii="Wingdings" w:hAnsi="Wingdings" w:cs="Wingdings" w:hint="default"/>
      </w:rPr>
    </w:lvl>
    <w:lvl w:ilvl="3" w:tplc="040E0001">
      <w:start w:val="1"/>
      <w:numFmt w:val="bullet"/>
      <w:lvlText w:val=""/>
      <w:lvlJc w:val="left"/>
      <w:pPr>
        <w:ind w:left="2596" w:hanging="360"/>
      </w:pPr>
      <w:rPr>
        <w:rFonts w:ascii="Symbol" w:hAnsi="Symbol" w:cs="Symbol" w:hint="default"/>
      </w:rPr>
    </w:lvl>
    <w:lvl w:ilvl="4" w:tplc="040E0003">
      <w:start w:val="1"/>
      <w:numFmt w:val="bullet"/>
      <w:lvlText w:val="o"/>
      <w:lvlJc w:val="left"/>
      <w:pPr>
        <w:ind w:left="3316" w:hanging="360"/>
      </w:pPr>
      <w:rPr>
        <w:rFonts w:ascii="Courier New" w:hAnsi="Courier New" w:cs="Courier New" w:hint="default"/>
      </w:rPr>
    </w:lvl>
    <w:lvl w:ilvl="5" w:tplc="040E0005">
      <w:start w:val="1"/>
      <w:numFmt w:val="bullet"/>
      <w:lvlText w:val=""/>
      <w:lvlJc w:val="left"/>
      <w:pPr>
        <w:ind w:left="4036" w:hanging="360"/>
      </w:pPr>
      <w:rPr>
        <w:rFonts w:ascii="Wingdings" w:hAnsi="Wingdings" w:cs="Wingdings" w:hint="default"/>
      </w:rPr>
    </w:lvl>
    <w:lvl w:ilvl="6" w:tplc="040E0001">
      <w:start w:val="1"/>
      <w:numFmt w:val="bullet"/>
      <w:lvlText w:val=""/>
      <w:lvlJc w:val="left"/>
      <w:pPr>
        <w:ind w:left="4756" w:hanging="360"/>
      </w:pPr>
      <w:rPr>
        <w:rFonts w:ascii="Symbol" w:hAnsi="Symbol" w:cs="Symbol" w:hint="default"/>
      </w:rPr>
    </w:lvl>
    <w:lvl w:ilvl="7" w:tplc="040E0003">
      <w:start w:val="1"/>
      <w:numFmt w:val="bullet"/>
      <w:lvlText w:val="o"/>
      <w:lvlJc w:val="left"/>
      <w:pPr>
        <w:ind w:left="5476" w:hanging="360"/>
      </w:pPr>
      <w:rPr>
        <w:rFonts w:ascii="Courier New" w:hAnsi="Courier New" w:cs="Courier New" w:hint="default"/>
      </w:rPr>
    </w:lvl>
    <w:lvl w:ilvl="8" w:tplc="040E0005">
      <w:start w:val="1"/>
      <w:numFmt w:val="bullet"/>
      <w:lvlText w:val=""/>
      <w:lvlJc w:val="left"/>
      <w:pPr>
        <w:ind w:left="6196"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2"/>
  </w:num>
  <w:num w:numId="3">
    <w:abstractNumId w:val="10"/>
  </w:num>
  <w:num w:numId="4">
    <w:abstractNumId w:val="11"/>
  </w:num>
  <w:num w:numId="5">
    <w:abstractNumId w:val="3"/>
  </w:num>
  <w:num w:numId="6">
    <w:abstractNumId w:val="5"/>
  </w:num>
  <w:num w:numId="7">
    <w:abstractNumId w:val="9"/>
  </w:num>
  <w:num w:numId="8">
    <w:abstractNumId w:val="6"/>
  </w:num>
  <w:num w:numId="9">
    <w:abstractNumId w:val="4"/>
  </w:num>
  <w:num w:numId="10">
    <w:abstractNumId w:val="2"/>
  </w:num>
  <w:num w:numId="11">
    <w:abstractNumId w:val="1"/>
  </w:num>
  <w:num w:numId="12">
    <w:abstractNumId w:val="13"/>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removePersonalInformation/>
  <w:embedSystemFont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397"/>
    <w:rsid w:val="000005F4"/>
    <w:rsid w:val="00001A96"/>
    <w:rsid w:val="000079C7"/>
    <w:rsid w:val="0001018E"/>
    <w:rsid w:val="00010B1B"/>
    <w:rsid w:val="00021DE7"/>
    <w:rsid w:val="00023AD3"/>
    <w:rsid w:val="00027397"/>
    <w:rsid w:val="000275C5"/>
    <w:rsid w:val="00032A3A"/>
    <w:rsid w:val="00040645"/>
    <w:rsid w:val="000449F3"/>
    <w:rsid w:val="00047064"/>
    <w:rsid w:val="000634B1"/>
    <w:rsid w:val="000724C1"/>
    <w:rsid w:val="00073778"/>
    <w:rsid w:val="000749F3"/>
    <w:rsid w:val="0007647E"/>
    <w:rsid w:val="00083DEE"/>
    <w:rsid w:val="0008470A"/>
    <w:rsid w:val="00090A7A"/>
    <w:rsid w:val="00091D73"/>
    <w:rsid w:val="000959FF"/>
    <w:rsid w:val="0009797B"/>
    <w:rsid w:val="000A0684"/>
    <w:rsid w:val="000A3142"/>
    <w:rsid w:val="000A3991"/>
    <w:rsid w:val="000A76C0"/>
    <w:rsid w:val="000B6F75"/>
    <w:rsid w:val="000B71C6"/>
    <w:rsid w:val="000C326E"/>
    <w:rsid w:val="000C4D70"/>
    <w:rsid w:val="000C73E1"/>
    <w:rsid w:val="000D0088"/>
    <w:rsid w:val="000D4005"/>
    <w:rsid w:val="000D592D"/>
    <w:rsid w:val="000E0F8A"/>
    <w:rsid w:val="000E324C"/>
    <w:rsid w:val="000E3674"/>
    <w:rsid w:val="000F23D0"/>
    <w:rsid w:val="000F4DBD"/>
    <w:rsid w:val="000F5B3C"/>
    <w:rsid w:val="000F77B6"/>
    <w:rsid w:val="00100626"/>
    <w:rsid w:val="0010431B"/>
    <w:rsid w:val="00122DA5"/>
    <w:rsid w:val="001251AB"/>
    <w:rsid w:val="00131A08"/>
    <w:rsid w:val="00141A9E"/>
    <w:rsid w:val="00156EEF"/>
    <w:rsid w:val="00157709"/>
    <w:rsid w:val="00164C3B"/>
    <w:rsid w:val="00165937"/>
    <w:rsid w:val="00165B94"/>
    <w:rsid w:val="0016734E"/>
    <w:rsid w:val="00170636"/>
    <w:rsid w:val="00175D04"/>
    <w:rsid w:val="0017695F"/>
    <w:rsid w:val="00176CAA"/>
    <w:rsid w:val="00184FA7"/>
    <w:rsid w:val="00187DFB"/>
    <w:rsid w:val="00194129"/>
    <w:rsid w:val="0019598E"/>
    <w:rsid w:val="001B3C43"/>
    <w:rsid w:val="001B6FD6"/>
    <w:rsid w:val="001C12B1"/>
    <w:rsid w:val="001C1EB5"/>
    <w:rsid w:val="001C449B"/>
    <w:rsid w:val="001C4E27"/>
    <w:rsid w:val="001C6CC1"/>
    <w:rsid w:val="001D1A69"/>
    <w:rsid w:val="001D3469"/>
    <w:rsid w:val="001D3A8F"/>
    <w:rsid w:val="001E01D1"/>
    <w:rsid w:val="001E71E3"/>
    <w:rsid w:val="001F1A8E"/>
    <w:rsid w:val="001F5F59"/>
    <w:rsid w:val="0020697E"/>
    <w:rsid w:val="00207864"/>
    <w:rsid w:val="00211567"/>
    <w:rsid w:val="00212E21"/>
    <w:rsid w:val="002162B6"/>
    <w:rsid w:val="00226422"/>
    <w:rsid w:val="0023543B"/>
    <w:rsid w:val="00236194"/>
    <w:rsid w:val="00236DAE"/>
    <w:rsid w:val="00242C0D"/>
    <w:rsid w:val="00245034"/>
    <w:rsid w:val="00255404"/>
    <w:rsid w:val="00255A2E"/>
    <w:rsid w:val="00256730"/>
    <w:rsid w:val="002573BC"/>
    <w:rsid w:val="002603EE"/>
    <w:rsid w:val="0026125B"/>
    <w:rsid w:val="00262993"/>
    <w:rsid w:val="00262FED"/>
    <w:rsid w:val="00291DA5"/>
    <w:rsid w:val="002A0091"/>
    <w:rsid w:val="002A26F9"/>
    <w:rsid w:val="002A3BEF"/>
    <w:rsid w:val="002A6E2F"/>
    <w:rsid w:val="002B75FC"/>
    <w:rsid w:val="002C1C57"/>
    <w:rsid w:val="002C50EC"/>
    <w:rsid w:val="002C56EF"/>
    <w:rsid w:val="002C5781"/>
    <w:rsid w:val="002C5F17"/>
    <w:rsid w:val="002C63F9"/>
    <w:rsid w:val="002D2602"/>
    <w:rsid w:val="002D28E3"/>
    <w:rsid w:val="002E256E"/>
    <w:rsid w:val="002E4102"/>
    <w:rsid w:val="002F1EDC"/>
    <w:rsid w:val="0030106B"/>
    <w:rsid w:val="0030142D"/>
    <w:rsid w:val="003018FE"/>
    <w:rsid w:val="00305572"/>
    <w:rsid w:val="003217C5"/>
    <w:rsid w:val="00321800"/>
    <w:rsid w:val="00330744"/>
    <w:rsid w:val="00330C06"/>
    <w:rsid w:val="003349FB"/>
    <w:rsid w:val="00342B1E"/>
    <w:rsid w:val="00345D7A"/>
    <w:rsid w:val="00346127"/>
    <w:rsid w:val="00350CFE"/>
    <w:rsid w:val="0035674F"/>
    <w:rsid w:val="00357542"/>
    <w:rsid w:val="00363478"/>
    <w:rsid w:val="0036529A"/>
    <w:rsid w:val="00366825"/>
    <w:rsid w:val="0037752E"/>
    <w:rsid w:val="003776EC"/>
    <w:rsid w:val="003831D5"/>
    <w:rsid w:val="00390654"/>
    <w:rsid w:val="00393FD9"/>
    <w:rsid w:val="003A1EFC"/>
    <w:rsid w:val="003A7557"/>
    <w:rsid w:val="003B2A8B"/>
    <w:rsid w:val="003C100E"/>
    <w:rsid w:val="003C2166"/>
    <w:rsid w:val="003C56AF"/>
    <w:rsid w:val="003C64D0"/>
    <w:rsid w:val="003D3C9A"/>
    <w:rsid w:val="003E2017"/>
    <w:rsid w:val="003E5217"/>
    <w:rsid w:val="003E6CFD"/>
    <w:rsid w:val="003F43DF"/>
    <w:rsid w:val="003F4D55"/>
    <w:rsid w:val="00403131"/>
    <w:rsid w:val="004074D4"/>
    <w:rsid w:val="00411A6D"/>
    <w:rsid w:val="00414EE5"/>
    <w:rsid w:val="00415EBC"/>
    <w:rsid w:val="00431A25"/>
    <w:rsid w:val="00432353"/>
    <w:rsid w:val="004350BB"/>
    <w:rsid w:val="00442DF8"/>
    <w:rsid w:val="00443A19"/>
    <w:rsid w:val="00447A26"/>
    <w:rsid w:val="00451891"/>
    <w:rsid w:val="00461112"/>
    <w:rsid w:val="00465FB1"/>
    <w:rsid w:val="00471416"/>
    <w:rsid w:val="0047702F"/>
    <w:rsid w:val="0048195F"/>
    <w:rsid w:val="00483D40"/>
    <w:rsid w:val="00492D18"/>
    <w:rsid w:val="004A0ED8"/>
    <w:rsid w:val="004A129E"/>
    <w:rsid w:val="004A2E49"/>
    <w:rsid w:val="004B2020"/>
    <w:rsid w:val="004B644B"/>
    <w:rsid w:val="004B7734"/>
    <w:rsid w:val="004C3624"/>
    <w:rsid w:val="004C5652"/>
    <w:rsid w:val="004D5391"/>
    <w:rsid w:val="004D610A"/>
    <w:rsid w:val="004D7D27"/>
    <w:rsid w:val="004E3925"/>
    <w:rsid w:val="004E58A6"/>
    <w:rsid w:val="004E5EFD"/>
    <w:rsid w:val="004F6236"/>
    <w:rsid w:val="00500E5F"/>
    <w:rsid w:val="005148BB"/>
    <w:rsid w:val="00515F12"/>
    <w:rsid w:val="00525FB3"/>
    <w:rsid w:val="005406D0"/>
    <w:rsid w:val="00543DEE"/>
    <w:rsid w:val="005462C4"/>
    <w:rsid w:val="00552642"/>
    <w:rsid w:val="00555181"/>
    <w:rsid w:val="00555D66"/>
    <w:rsid w:val="005575C7"/>
    <w:rsid w:val="005615F3"/>
    <w:rsid w:val="00571E2E"/>
    <w:rsid w:val="005741FD"/>
    <w:rsid w:val="005776A7"/>
    <w:rsid w:val="00582933"/>
    <w:rsid w:val="005832E8"/>
    <w:rsid w:val="005838AA"/>
    <w:rsid w:val="00584AA6"/>
    <w:rsid w:val="00586A31"/>
    <w:rsid w:val="00592F28"/>
    <w:rsid w:val="005A5C0A"/>
    <w:rsid w:val="005A6884"/>
    <w:rsid w:val="005A7F82"/>
    <w:rsid w:val="005B1465"/>
    <w:rsid w:val="005B1C7B"/>
    <w:rsid w:val="005B7CB3"/>
    <w:rsid w:val="005C316A"/>
    <w:rsid w:val="005E258B"/>
    <w:rsid w:val="005E4814"/>
    <w:rsid w:val="005E4FA8"/>
    <w:rsid w:val="005E5B1B"/>
    <w:rsid w:val="005E71B8"/>
    <w:rsid w:val="00600FAE"/>
    <w:rsid w:val="00607E9A"/>
    <w:rsid w:val="0061061C"/>
    <w:rsid w:val="006111BB"/>
    <w:rsid w:val="00613D71"/>
    <w:rsid w:val="00621F5E"/>
    <w:rsid w:val="00623C9C"/>
    <w:rsid w:val="00624C21"/>
    <w:rsid w:val="00625B09"/>
    <w:rsid w:val="006265AC"/>
    <w:rsid w:val="00630679"/>
    <w:rsid w:val="00632867"/>
    <w:rsid w:val="00636450"/>
    <w:rsid w:val="0064103B"/>
    <w:rsid w:val="00641B30"/>
    <w:rsid w:val="00645AD9"/>
    <w:rsid w:val="00651060"/>
    <w:rsid w:val="00652CDF"/>
    <w:rsid w:val="006601D0"/>
    <w:rsid w:val="00661F51"/>
    <w:rsid w:val="00662B56"/>
    <w:rsid w:val="006641D4"/>
    <w:rsid w:val="006678DF"/>
    <w:rsid w:val="00671F91"/>
    <w:rsid w:val="00675846"/>
    <w:rsid w:val="00680E2A"/>
    <w:rsid w:val="00682021"/>
    <w:rsid w:val="00682559"/>
    <w:rsid w:val="00693060"/>
    <w:rsid w:val="006A1A9B"/>
    <w:rsid w:val="006A4FBD"/>
    <w:rsid w:val="006B0060"/>
    <w:rsid w:val="006C2EA3"/>
    <w:rsid w:val="006D40E5"/>
    <w:rsid w:val="006D4229"/>
    <w:rsid w:val="006D5F20"/>
    <w:rsid w:val="006D7B32"/>
    <w:rsid w:val="006E47DF"/>
    <w:rsid w:val="007040AA"/>
    <w:rsid w:val="007105D4"/>
    <w:rsid w:val="0071464D"/>
    <w:rsid w:val="00714F11"/>
    <w:rsid w:val="007266A2"/>
    <w:rsid w:val="007408D6"/>
    <w:rsid w:val="007409DE"/>
    <w:rsid w:val="00746FDA"/>
    <w:rsid w:val="00747E6B"/>
    <w:rsid w:val="00762778"/>
    <w:rsid w:val="0076384C"/>
    <w:rsid w:val="007642E4"/>
    <w:rsid w:val="007660E0"/>
    <w:rsid w:val="00767540"/>
    <w:rsid w:val="0077364A"/>
    <w:rsid w:val="007751C6"/>
    <w:rsid w:val="007840B5"/>
    <w:rsid w:val="00784D53"/>
    <w:rsid w:val="00785057"/>
    <w:rsid w:val="007876BB"/>
    <w:rsid w:val="00790362"/>
    <w:rsid w:val="007A43AA"/>
    <w:rsid w:val="007B20C7"/>
    <w:rsid w:val="007B29DD"/>
    <w:rsid w:val="007B3F46"/>
    <w:rsid w:val="007C0A72"/>
    <w:rsid w:val="007C6634"/>
    <w:rsid w:val="007C681D"/>
    <w:rsid w:val="007D0331"/>
    <w:rsid w:val="007D0D1B"/>
    <w:rsid w:val="007E4775"/>
    <w:rsid w:val="007E4F35"/>
    <w:rsid w:val="007E7EF5"/>
    <w:rsid w:val="007F5DAD"/>
    <w:rsid w:val="007F7C8F"/>
    <w:rsid w:val="00812594"/>
    <w:rsid w:val="0081426F"/>
    <w:rsid w:val="00816536"/>
    <w:rsid w:val="0081689E"/>
    <w:rsid w:val="00822381"/>
    <w:rsid w:val="008226A0"/>
    <w:rsid w:val="008226B7"/>
    <w:rsid w:val="00827B6F"/>
    <w:rsid w:val="0083737E"/>
    <w:rsid w:val="00851C9F"/>
    <w:rsid w:val="00851DD4"/>
    <w:rsid w:val="00854FEE"/>
    <w:rsid w:val="0085672C"/>
    <w:rsid w:val="00860CB2"/>
    <w:rsid w:val="00863778"/>
    <w:rsid w:val="008658F2"/>
    <w:rsid w:val="00866467"/>
    <w:rsid w:val="008667C0"/>
    <w:rsid w:val="00870230"/>
    <w:rsid w:val="00870251"/>
    <w:rsid w:val="0087400E"/>
    <w:rsid w:val="008744ED"/>
    <w:rsid w:val="00880D2C"/>
    <w:rsid w:val="008867A6"/>
    <w:rsid w:val="00894148"/>
    <w:rsid w:val="00896AE3"/>
    <w:rsid w:val="008A2B92"/>
    <w:rsid w:val="008A2F2E"/>
    <w:rsid w:val="008A54B8"/>
    <w:rsid w:val="008A6F05"/>
    <w:rsid w:val="008B0D5D"/>
    <w:rsid w:val="008B155C"/>
    <w:rsid w:val="008B5445"/>
    <w:rsid w:val="008B6BBA"/>
    <w:rsid w:val="008C3668"/>
    <w:rsid w:val="008C3B50"/>
    <w:rsid w:val="008D1186"/>
    <w:rsid w:val="008D4B8B"/>
    <w:rsid w:val="008D653B"/>
    <w:rsid w:val="008D697F"/>
    <w:rsid w:val="008E11E2"/>
    <w:rsid w:val="008E36FF"/>
    <w:rsid w:val="008E525C"/>
    <w:rsid w:val="008E6AFE"/>
    <w:rsid w:val="008E6C78"/>
    <w:rsid w:val="008F0A0A"/>
    <w:rsid w:val="008F0EE0"/>
    <w:rsid w:val="008F3577"/>
    <w:rsid w:val="008F3DD3"/>
    <w:rsid w:val="008F522E"/>
    <w:rsid w:val="008F5DD3"/>
    <w:rsid w:val="00900AAB"/>
    <w:rsid w:val="009019F9"/>
    <w:rsid w:val="00912577"/>
    <w:rsid w:val="00923800"/>
    <w:rsid w:val="00926BBB"/>
    <w:rsid w:val="009272C7"/>
    <w:rsid w:val="00927EBD"/>
    <w:rsid w:val="009433AB"/>
    <w:rsid w:val="00943468"/>
    <w:rsid w:val="00947422"/>
    <w:rsid w:val="009535CD"/>
    <w:rsid w:val="00954358"/>
    <w:rsid w:val="00956C1B"/>
    <w:rsid w:val="00962152"/>
    <w:rsid w:val="009629B4"/>
    <w:rsid w:val="009631E2"/>
    <w:rsid w:val="00965707"/>
    <w:rsid w:val="00965E2B"/>
    <w:rsid w:val="00966DA6"/>
    <w:rsid w:val="00967765"/>
    <w:rsid w:val="009700BE"/>
    <w:rsid w:val="00970522"/>
    <w:rsid w:val="00980A7F"/>
    <w:rsid w:val="00985A5B"/>
    <w:rsid w:val="009902A4"/>
    <w:rsid w:val="009923DD"/>
    <w:rsid w:val="00992F57"/>
    <w:rsid w:val="00997F88"/>
    <w:rsid w:val="009A01A1"/>
    <w:rsid w:val="009A1E64"/>
    <w:rsid w:val="009A6BC4"/>
    <w:rsid w:val="009B4A5E"/>
    <w:rsid w:val="009C0853"/>
    <w:rsid w:val="009C28AF"/>
    <w:rsid w:val="009D1A5A"/>
    <w:rsid w:val="009D6AFD"/>
    <w:rsid w:val="009D7B69"/>
    <w:rsid w:val="009E0CE3"/>
    <w:rsid w:val="009E3D1F"/>
    <w:rsid w:val="009E440D"/>
    <w:rsid w:val="00A03A04"/>
    <w:rsid w:val="00A06E3F"/>
    <w:rsid w:val="00A06F52"/>
    <w:rsid w:val="00A207A5"/>
    <w:rsid w:val="00A27D86"/>
    <w:rsid w:val="00A329BA"/>
    <w:rsid w:val="00A36989"/>
    <w:rsid w:val="00A45845"/>
    <w:rsid w:val="00A45BCC"/>
    <w:rsid w:val="00A61F36"/>
    <w:rsid w:val="00A629BC"/>
    <w:rsid w:val="00A705FE"/>
    <w:rsid w:val="00A711BC"/>
    <w:rsid w:val="00A74220"/>
    <w:rsid w:val="00A85518"/>
    <w:rsid w:val="00A8667E"/>
    <w:rsid w:val="00A90A0B"/>
    <w:rsid w:val="00A9687C"/>
    <w:rsid w:val="00A9769C"/>
    <w:rsid w:val="00AA0CE8"/>
    <w:rsid w:val="00AA2E3C"/>
    <w:rsid w:val="00AA68BA"/>
    <w:rsid w:val="00AB27D1"/>
    <w:rsid w:val="00AB4CE7"/>
    <w:rsid w:val="00AB67BB"/>
    <w:rsid w:val="00AC088F"/>
    <w:rsid w:val="00AC71E6"/>
    <w:rsid w:val="00AD0905"/>
    <w:rsid w:val="00AD440D"/>
    <w:rsid w:val="00AD58E9"/>
    <w:rsid w:val="00AD7D28"/>
    <w:rsid w:val="00AE5BD8"/>
    <w:rsid w:val="00AF010B"/>
    <w:rsid w:val="00AF0A4D"/>
    <w:rsid w:val="00AF229E"/>
    <w:rsid w:val="00AF2566"/>
    <w:rsid w:val="00B028D6"/>
    <w:rsid w:val="00B07C3E"/>
    <w:rsid w:val="00B13C93"/>
    <w:rsid w:val="00B171FC"/>
    <w:rsid w:val="00B17343"/>
    <w:rsid w:val="00B175D8"/>
    <w:rsid w:val="00B24A04"/>
    <w:rsid w:val="00B25B76"/>
    <w:rsid w:val="00B44C20"/>
    <w:rsid w:val="00B46280"/>
    <w:rsid w:val="00B47850"/>
    <w:rsid w:val="00B50DFC"/>
    <w:rsid w:val="00B568B3"/>
    <w:rsid w:val="00B57C1A"/>
    <w:rsid w:val="00B609F0"/>
    <w:rsid w:val="00B61AB6"/>
    <w:rsid w:val="00B657B1"/>
    <w:rsid w:val="00B73E55"/>
    <w:rsid w:val="00B8034B"/>
    <w:rsid w:val="00B83894"/>
    <w:rsid w:val="00B83C4D"/>
    <w:rsid w:val="00B841E6"/>
    <w:rsid w:val="00B849E4"/>
    <w:rsid w:val="00B947FC"/>
    <w:rsid w:val="00B97E9D"/>
    <w:rsid w:val="00BA1488"/>
    <w:rsid w:val="00BB04E3"/>
    <w:rsid w:val="00BB3344"/>
    <w:rsid w:val="00BC6579"/>
    <w:rsid w:val="00BD07B2"/>
    <w:rsid w:val="00BD1D3C"/>
    <w:rsid w:val="00BD21A9"/>
    <w:rsid w:val="00BE2EBC"/>
    <w:rsid w:val="00BF2CC3"/>
    <w:rsid w:val="00BF2D4A"/>
    <w:rsid w:val="00BF3DF6"/>
    <w:rsid w:val="00BF4A3B"/>
    <w:rsid w:val="00BF6B76"/>
    <w:rsid w:val="00C000EE"/>
    <w:rsid w:val="00C02C75"/>
    <w:rsid w:val="00C03276"/>
    <w:rsid w:val="00C0674B"/>
    <w:rsid w:val="00C12874"/>
    <w:rsid w:val="00C137B3"/>
    <w:rsid w:val="00C21AC2"/>
    <w:rsid w:val="00C23A5E"/>
    <w:rsid w:val="00C25E7D"/>
    <w:rsid w:val="00C43AB9"/>
    <w:rsid w:val="00C449E9"/>
    <w:rsid w:val="00C453A6"/>
    <w:rsid w:val="00C46310"/>
    <w:rsid w:val="00C474BD"/>
    <w:rsid w:val="00C513F9"/>
    <w:rsid w:val="00C52609"/>
    <w:rsid w:val="00C55369"/>
    <w:rsid w:val="00C56129"/>
    <w:rsid w:val="00C65703"/>
    <w:rsid w:val="00C666A0"/>
    <w:rsid w:val="00C81F4C"/>
    <w:rsid w:val="00C820FB"/>
    <w:rsid w:val="00C84C5F"/>
    <w:rsid w:val="00C95D25"/>
    <w:rsid w:val="00C9675B"/>
    <w:rsid w:val="00CA7237"/>
    <w:rsid w:val="00CA79D8"/>
    <w:rsid w:val="00CB0344"/>
    <w:rsid w:val="00CB1CC1"/>
    <w:rsid w:val="00CC44E3"/>
    <w:rsid w:val="00CC5EFD"/>
    <w:rsid w:val="00CC6C40"/>
    <w:rsid w:val="00CD1122"/>
    <w:rsid w:val="00CD3DE6"/>
    <w:rsid w:val="00CD7F78"/>
    <w:rsid w:val="00CE0AA9"/>
    <w:rsid w:val="00CF217D"/>
    <w:rsid w:val="00CF45F8"/>
    <w:rsid w:val="00CF4C99"/>
    <w:rsid w:val="00D053A6"/>
    <w:rsid w:val="00D05B2C"/>
    <w:rsid w:val="00D06FDC"/>
    <w:rsid w:val="00D11302"/>
    <w:rsid w:val="00D11897"/>
    <w:rsid w:val="00D15642"/>
    <w:rsid w:val="00D265E4"/>
    <w:rsid w:val="00D32A24"/>
    <w:rsid w:val="00D33AE8"/>
    <w:rsid w:val="00D33BC0"/>
    <w:rsid w:val="00D37048"/>
    <w:rsid w:val="00D40C86"/>
    <w:rsid w:val="00D4452D"/>
    <w:rsid w:val="00D53838"/>
    <w:rsid w:val="00D5434B"/>
    <w:rsid w:val="00D567B9"/>
    <w:rsid w:val="00D6099B"/>
    <w:rsid w:val="00D624B9"/>
    <w:rsid w:val="00D648BD"/>
    <w:rsid w:val="00D75879"/>
    <w:rsid w:val="00D87E04"/>
    <w:rsid w:val="00D939FB"/>
    <w:rsid w:val="00D93F22"/>
    <w:rsid w:val="00DB4009"/>
    <w:rsid w:val="00DB4072"/>
    <w:rsid w:val="00DC17FC"/>
    <w:rsid w:val="00DC45A5"/>
    <w:rsid w:val="00DC7C12"/>
    <w:rsid w:val="00DD0935"/>
    <w:rsid w:val="00DD0C97"/>
    <w:rsid w:val="00DD5367"/>
    <w:rsid w:val="00DD6131"/>
    <w:rsid w:val="00DE1395"/>
    <w:rsid w:val="00DF1501"/>
    <w:rsid w:val="00DF2AD9"/>
    <w:rsid w:val="00E020F3"/>
    <w:rsid w:val="00E049F0"/>
    <w:rsid w:val="00E21637"/>
    <w:rsid w:val="00E26709"/>
    <w:rsid w:val="00E311A2"/>
    <w:rsid w:val="00E43862"/>
    <w:rsid w:val="00E465FE"/>
    <w:rsid w:val="00E46904"/>
    <w:rsid w:val="00E47064"/>
    <w:rsid w:val="00E47542"/>
    <w:rsid w:val="00E47C5F"/>
    <w:rsid w:val="00E52474"/>
    <w:rsid w:val="00E5289E"/>
    <w:rsid w:val="00E56E7E"/>
    <w:rsid w:val="00E60162"/>
    <w:rsid w:val="00E63CA2"/>
    <w:rsid w:val="00E64FF5"/>
    <w:rsid w:val="00E66E05"/>
    <w:rsid w:val="00E917D9"/>
    <w:rsid w:val="00E91962"/>
    <w:rsid w:val="00E9691E"/>
    <w:rsid w:val="00EA08C3"/>
    <w:rsid w:val="00EA351A"/>
    <w:rsid w:val="00EB00DB"/>
    <w:rsid w:val="00EB141C"/>
    <w:rsid w:val="00EB3742"/>
    <w:rsid w:val="00EB597B"/>
    <w:rsid w:val="00EB6AA3"/>
    <w:rsid w:val="00EC5ADB"/>
    <w:rsid w:val="00EC6230"/>
    <w:rsid w:val="00EC77F7"/>
    <w:rsid w:val="00ED5F0B"/>
    <w:rsid w:val="00EE4BE2"/>
    <w:rsid w:val="00EE701F"/>
    <w:rsid w:val="00EF0932"/>
    <w:rsid w:val="00F013BC"/>
    <w:rsid w:val="00F03503"/>
    <w:rsid w:val="00F03682"/>
    <w:rsid w:val="00F041E1"/>
    <w:rsid w:val="00F058AF"/>
    <w:rsid w:val="00F06577"/>
    <w:rsid w:val="00F10199"/>
    <w:rsid w:val="00F148FF"/>
    <w:rsid w:val="00F15BDC"/>
    <w:rsid w:val="00F22021"/>
    <w:rsid w:val="00F238DD"/>
    <w:rsid w:val="00F261A3"/>
    <w:rsid w:val="00F35FA2"/>
    <w:rsid w:val="00F454F3"/>
    <w:rsid w:val="00F52C1C"/>
    <w:rsid w:val="00F52EAC"/>
    <w:rsid w:val="00F55F79"/>
    <w:rsid w:val="00F61DCD"/>
    <w:rsid w:val="00F6598D"/>
    <w:rsid w:val="00F66F28"/>
    <w:rsid w:val="00F67936"/>
    <w:rsid w:val="00F67A91"/>
    <w:rsid w:val="00F70602"/>
    <w:rsid w:val="00F70EDD"/>
    <w:rsid w:val="00F83079"/>
    <w:rsid w:val="00F84C78"/>
    <w:rsid w:val="00F87750"/>
    <w:rsid w:val="00F87F17"/>
    <w:rsid w:val="00FA1180"/>
    <w:rsid w:val="00FB01EE"/>
    <w:rsid w:val="00FB4747"/>
    <w:rsid w:val="00FB58A7"/>
    <w:rsid w:val="00FB5AB5"/>
    <w:rsid w:val="00FC01E7"/>
    <w:rsid w:val="00FC7857"/>
    <w:rsid w:val="00FC7E64"/>
    <w:rsid w:val="00FD2136"/>
    <w:rsid w:val="00FD3C09"/>
    <w:rsid w:val="00FD3D5D"/>
    <w:rsid w:val="00FD6509"/>
    <w:rsid w:val="00FE57C2"/>
    <w:rsid w:val="00FE581A"/>
    <w:rsid w:val="00FE70E2"/>
    <w:rsid w:val="00FF2EF5"/>
    <w:rsid w:val="00FF5F03"/>
    <w:rsid w:val="00FF6ABD"/>
    <w:rsid w:val="00FF781A"/>
    <w:rsid w:val="00FF7DB8"/>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568B3"/>
    <w:rPr>
      <w:sz w:val="24"/>
      <w:szCs w:val="24"/>
    </w:rPr>
  </w:style>
  <w:style w:type="paragraph" w:styleId="Heading1">
    <w:name w:val="heading 1"/>
    <w:basedOn w:val="Normal"/>
    <w:next w:val="Normal"/>
    <w:link w:val="Heading1Char"/>
    <w:uiPriority w:val="99"/>
    <w:qFormat/>
    <w:rsid w:val="00443A19"/>
    <w:pPr>
      <w:keepNext/>
      <w:jc w:val="both"/>
      <w:outlineLvl w:val="0"/>
    </w:pPr>
    <w:rPr>
      <w:b/>
      <w:bCs/>
    </w:rPr>
  </w:style>
  <w:style w:type="paragraph" w:styleId="Heading2">
    <w:name w:val="heading 2"/>
    <w:basedOn w:val="Normal"/>
    <w:next w:val="Normal"/>
    <w:link w:val="Heading2Char"/>
    <w:uiPriority w:val="99"/>
    <w:qFormat/>
    <w:rsid w:val="00443A19"/>
    <w:pPr>
      <w:keepNext/>
      <w:jc w:val="both"/>
      <w:outlineLvl w:val="1"/>
    </w:pPr>
  </w:style>
  <w:style w:type="paragraph" w:styleId="Heading3">
    <w:name w:val="heading 3"/>
    <w:basedOn w:val="Normal"/>
    <w:next w:val="Normal"/>
    <w:link w:val="Heading3Char"/>
    <w:uiPriority w:val="99"/>
    <w:qFormat/>
    <w:rsid w:val="00D11302"/>
    <w:pPr>
      <w:keepNext/>
      <w:jc w:val="center"/>
      <w:outlineLvl w:val="2"/>
    </w:pPr>
    <w:rPr>
      <w:b/>
      <w:bCs/>
    </w:rPr>
  </w:style>
  <w:style w:type="paragraph" w:styleId="Heading4">
    <w:name w:val="heading 4"/>
    <w:basedOn w:val="Normal"/>
    <w:next w:val="Normal"/>
    <w:link w:val="Heading4Char"/>
    <w:uiPriority w:val="99"/>
    <w:qFormat/>
    <w:rsid w:val="0035674F"/>
    <w:pPr>
      <w:keepNext/>
      <w:spacing w:before="240" w:after="60"/>
      <w:outlineLvl w:val="3"/>
    </w:pPr>
    <w:rPr>
      <w:b/>
      <w:bCs/>
      <w:sz w:val="28"/>
      <w:szCs w:val="28"/>
    </w:rPr>
  </w:style>
  <w:style w:type="paragraph" w:styleId="Heading5">
    <w:name w:val="heading 5"/>
    <w:basedOn w:val="Normal"/>
    <w:next w:val="Normal"/>
    <w:link w:val="Heading5Char"/>
    <w:uiPriority w:val="99"/>
    <w:qFormat/>
    <w:rsid w:val="0035674F"/>
    <w:pPr>
      <w:spacing w:before="240" w:after="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443A19"/>
    <w:pPr>
      <w:keepNext/>
      <w:outlineLvl w:val="5"/>
    </w:pPr>
    <w:rPr>
      <w:i/>
      <w:iCs/>
    </w:rPr>
  </w:style>
  <w:style w:type="paragraph" w:styleId="Heading7">
    <w:name w:val="heading 7"/>
    <w:basedOn w:val="Normal"/>
    <w:next w:val="Normal"/>
    <w:link w:val="Heading7Char"/>
    <w:uiPriority w:val="99"/>
    <w:qFormat/>
    <w:rsid w:val="00443A19"/>
    <w:pPr>
      <w:keepNext/>
      <w:spacing w:line="360" w:lineRule="auto"/>
      <w:jc w:val="center"/>
      <w:outlineLvl w:val="6"/>
    </w:pPr>
    <w:rPr>
      <w:b/>
      <w:bCs/>
      <w:smallCaps/>
    </w:rPr>
  </w:style>
  <w:style w:type="paragraph" w:styleId="Heading8">
    <w:name w:val="heading 8"/>
    <w:basedOn w:val="Normal"/>
    <w:next w:val="Normal"/>
    <w:link w:val="Heading8Char"/>
    <w:uiPriority w:val="99"/>
    <w:qFormat/>
    <w:rsid w:val="00443A19"/>
    <w:pPr>
      <w:keepNext/>
      <w:spacing w:line="360" w:lineRule="auto"/>
      <w:jc w:val="center"/>
      <w:outlineLvl w:val="7"/>
    </w:pPr>
    <w:rPr>
      <w:smallCaps/>
      <w:sz w:val="30"/>
      <w:szCs w:val="30"/>
    </w:rPr>
  </w:style>
  <w:style w:type="paragraph" w:styleId="Heading9">
    <w:name w:val="heading 9"/>
    <w:basedOn w:val="Normal"/>
    <w:next w:val="Normal"/>
    <w:link w:val="Heading9Char"/>
    <w:uiPriority w:val="99"/>
    <w:qFormat/>
    <w:rsid w:val="00443A19"/>
    <w:pPr>
      <w:keepNext/>
      <w:outlineLvl w:val="8"/>
    </w:pPr>
    <w:rPr>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3A19"/>
    <w:rPr>
      <w:b/>
      <w:bCs/>
      <w:sz w:val="24"/>
      <w:szCs w:val="24"/>
    </w:rPr>
  </w:style>
  <w:style w:type="character" w:customStyle="1" w:styleId="Heading2Char">
    <w:name w:val="Heading 2 Char"/>
    <w:basedOn w:val="DefaultParagraphFont"/>
    <w:link w:val="Heading2"/>
    <w:uiPriority w:val="99"/>
    <w:locked/>
    <w:rsid w:val="00443A19"/>
    <w:rPr>
      <w:sz w:val="24"/>
      <w:szCs w:val="24"/>
    </w:rPr>
  </w:style>
  <w:style w:type="character" w:customStyle="1" w:styleId="Heading3Char">
    <w:name w:val="Heading 3 Char"/>
    <w:basedOn w:val="DefaultParagraphFont"/>
    <w:link w:val="Heading3"/>
    <w:uiPriority w:val="99"/>
    <w:locked/>
    <w:rsid w:val="00D11302"/>
    <w:rPr>
      <w:b/>
      <w:bCs/>
      <w:sz w:val="24"/>
      <w:szCs w:val="24"/>
    </w:rPr>
  </w:style>
  <w:style w:type="character" w:customStyle="1" w:styleId="Heading4Char">
    <w:name w:val="Heading 4 Char"/>
    <w:basedOn w:val="DefaultParagraphFont"/>
    <w:link w:val="Heading4"/>
    <w:uiPriority w:val="99"/>
    <w:locked/>
    <w:rsid w:val="0035674F"/>
    <w:rPr>
      <w:b/>
      <w:bCs/>
      <w:sz w:val="28"/>
      <w:szCs w:val="28"/>
    </w:rPr>
  </w:style>
  <w:style w:type="character" w:customStyle="1" w:styleId="Heading5Char">
    <w:name w:val="Heading 5 Char"/>
    <w:basedOn w:val="DefaultParagraphFont"/>
    <w:link w:val="Heading5"/>
    <w:uiPriority w:val="99"/>
    <w:semiHidden/>
    <w:locked/>
    <w:rsid w:val="0035674F"/>
    <w:rPr>
      <w:rFonts w:ascii="Calibri" w:hAnsi="Calibri" w:cs="Calibri"/>
      <w:b/>
      <w:bCs/>
      <w:i/>
      <w:iCs/>
      <w:sz w:val="26"/>
      <w:szCs w:val="26"/>
    </w:rPr>
  </w:style>
  <w:style w:type="character" w:customStyle="1" w:styleId="Heading6Char">
    <w:name w:val="Heading 6 Char"/>
    <w:basedOn w:val="DefaultParagraphFont"/>
    <w:link w:val="Heading6"/>
    <w:uiPriority w:val="99"/>
    <w:locked/>
    <w:rsid w:val="00443A19"/>
    <w:rPr>
      <w:i/>
      <w:iCs/>
      <w:sz w:val="24"/>
      <w:szCs w:val="24"/>
    </w:rPr>
  </w:style>
  <w:style w:type="character" w:customStyle="1" w:styleId="Heading7Char">
    <w:name w:val="Heading 7 Char"/>
    <w:basedOn w:val="DefaultParagraphFont"/>
    <w:link w:val="Heading7"/>
    <w:uiPriority w:val="99"/>
    <w:locked/>
    <w:rsid w:val="00443A19"/>
    <w:rPr>
      <w:b/>
      <w:bCs/>
      <w:smallCaps/>
      <w:sz w:val="24"/>
      <w:szCs w:val="24"/>
    </w:rPr>
  </w:style>
  <w:style w:type="character" w:customStyle="1" w:styleId="Heading8Char">
    <w:name w:val="Heading 8 Char"/>
    <w:basedOn w:val="DefaultParagraphFont"/>
    <w:link w:val="Heading8"/>
    <w:uiPriority w:val="99"/>
    <w:locked/>
    <w:rsid w:val="00443A19"/>
    <w:rPr>
      <w:smallCaps/>
      <w:sz w:val="30"/>
      <w:szCs w:val="30"/>
    </w:rPr>
  </w:style>
  <w:style w:type="character" w:customStyle="1" w:styleId="Heading9Char">
    <w:name w:val="Heading 9 Char"/>
    <w:basedOn w:val="DefaultParagraphFont"/>
    <w:link w:val="Heading9"/>
    <w:uiPriority w:val="99"/>
    <w:locked/>
    <w:rsid w:val="00443A19"/>
    <w:rPr>
      <w:sz w:val="24"/>
      <w:szCs w:val="24"/>
      <w:u w:val="single"/>
    </w:rPr>
  </w:style>
  <w:style w:type="paragraph" w:styleId="Header">
    <w:name w:val="header"/>
    <w:basedOn w:val="Normal"/>
    <w:link w:val="HeaderChar"/>
    <w:uiPriority w:val="99"/>
    <w:rsid w:val="00DF1501"/>
    <w:pPr>
      <w:tabs>
        <w:tab w:val="center" w:pos="4536"/>
        <w:tab w:val="right" w:pos="9072"/>
      </w:tabs>
    </w:pPr>
  </w:style>
  <w:style w:type="character" w:customStyle="1" w:styleId="HeaderChar">
    <w:name w:val="Header Char"/>
    <w:basedOn w:val="DefaultParagraphFont"/>
    <w:link w:val="Header"/>
    <w:uiPriority w:val="99"/>
    <w:locked/>
    <w:rsid w:val="00443A19"/>
    <w:rPr>
      <w:sz w:val="24"/>
      <w:szCs w:val="24"/>
    </w:rPr>
  </w:style>
  <w:style w:type="paragraph" w:styleId="Footer">
    <w:name w:val="footer"/>
    <w:basedOn w:val="Normal"/>
    <w:link w:val="FooterChar"/>
    <w:uiPriority w:val="99"/>
    <w:rsid w:val="00DF1501"/>
    <w:pPr>
      <w:tabs>
        <w:tab w:val="center" w:pos="4536"/>
        <w:tab w:val="right" w:pos="9072"/>
      </w:tabs>
    </w:pPr>
  </w:style>
  <w:style w:type="character" w:customStyle="1" w:styleId="FooterChar">
    <w:name w:val="Footer Char"/>
    <w:basedOn w:val="DefaultParagraphFont"/>
    <w:link w:val="Footer"/>
    <w:uiPriority w:val="99"/>
    <w:locked/>
    <w:rsid w:val="00762778"/>
    <w:rPr>
      <w:sz w:val="24"/>
      <w:szCs w:val="24"/>
    </w:rPr>
  </w:style>
  <w:style w:type="character" w:styleId="Hyperlink">
    <w:name w:val="Hyperlink"/>
    <w:basedOn w:val="DefaultParagraphFont"/>
    <w:uiPriority w:val="99"/>
    <w:rsid w:val="00E46904"/>
    <w:rPr>
      <w:color w:val="0000FF"/>
      <w:u w:val="single"/>
    </w:rPr>
  </w:style>
  <w:style w:type="paragraph" w:styleId="BalloonText">
    <w:name w:val="Balloon Text"/>
    <w:basedOn w:val="Normal"/>
    <w:link w:val="BalloonTextChar"/>
    <w:uiPriority w:val="99"/>
    <w:semiHidden/>
    <w:rsid w:val="00BB04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3A19"/>
    <w:rPr>
      <w:rFonts w:ascii="Tahoma" w:hAnsi="Tahoma" w:cs="Tahoma"/>
      <w:sz w:val="16"/>
      <w:szCs w:val="16"/>
    </w:rPr>
  </w:style>
  <w:style w:type="table" w:styleId="TableGrid">
    <w:name w:val="Table Grid"/>
    <w:basedOn w:val="TableNormal"/>
    <w:uiPriority w:val="99"/>
    <w:rsid w:val="00EB59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C9675B"/>
    <w:pPr>
      <w:jc w:val="both"/>
    </w:pPr>
  </w:style>
  <w:style w:type="character" w:customStyle="1" w:styleId="BodyTextChar">
    <w:name w:val="Body Text Char"/>
    <w:basedOn w:val="DefaultParagraphFont"/>
    <w:link w:val="BodyText"/>
    <w:uiPriority w:val="99"/>
    <w:locked/>
    <w:rsid w:val="00443A19"/>
    <w:rPr>
      <w:sz w:val="24"/>
      <w:szCs w:val="24"/>
    </w:rPr>
  </w:style>
  <w:style w:type="paragraph" w:styleId="BodyText3">
    <w:name w:val="Body Text 3"/>
    <w:basedOn w:val="Normal"/>
    <w:link w:val="BodyText3Char"/>
    <w:uiPriority w:val="99"/>
    <w:rsid w:val="00D11302"/>
    <w:pPr>
      <w:spacing w:after="120"/>
    </w:pPr>
    <w:rPr>
      <w:sz w:val="16"/>
      <w:szCs w:val="16"/>
    </w:rPr>
  </w:style>
  <w:style w:type="character" w:customStyle="1" w:styleId="BodyText3Char">
    <w:name w:val="Body Text 3 Char"/>
    <w:basedOn w:val="DefaultParagraphFont"/>
    <w:link w:val="BodyText3"/>
    <w:uiPriority w:val="99"/>
    <w:locked/>
    <w:rsid w:val="00D11302"/>
    <w:rPr>
      <w:sz w:val="16"/>
      <w:szCs w:val="16"/>
    </w:rPr>
  </w:style>
  <w:style w:type="paragraph" w:customStyle="1" w:styleId="3372873BB58A4DED866D2BE34882C06C">
    <w:name w:val="3372873BB58A4DED866D2BE34882C06C"/>
    <w:uiPriority w:val="99"/>
    <w:rsid w:val="00762778"/>
    <w:pPr>
      <w:spacing w:after="200" w:line="276" w:lineRule="auto"/>
    </w:pPr>
    <w:rPr>
      <w:rFonts w:ascii="Calibri" w:hAnsi="Calibri" w:cs="Calibri"/>
    </w:rPr>
  </w:style>
  <w:style w:type="character" w:styleId="BookTitle">
    <w:name w:val="Book Title"/>
    <w:basedOn w:val="DefaultParagraphFont"/>
    <w:uiPriority w:val="99"/>
    <w:qFormat/>
    <w:rsid w:val="00671F91"/>
    <w:rPr>
      <w:b/>
      <w:bCs/>
      <w:smallCaps/>
      <w:spacing w:val="5"/>
    </w:rPr>
  </w:style>
  <w:style w:type="paragraph" w:styleId="NoSpacing">
    <w:name w:val="No Spacing"/>
    <w:uiPriority w:val="99"/>
    <w:qFormat/>
    <w:rsid w:val="004A2E49"/>
    <w:rPr>
      <w:rFonts w:ascii="Calibri" w:hAnsi="Calibri" w:cs="Calibri"/>
      <w:lang w:eastAsia="en-US"/>
    </w:rPr>
  </w:style>
  <w:style w:type="paragraph" w:styleId="NormalWeb">
    <w:name w:val="Normal (Web)"/>
    <w:basedOn w:val="Normal"/>
    <w:uiPriority w:val="99"/>
    <w:rsid w:val="004A2E49"/>
    <w:pPr>
      <w:spacing w:before="100" w:beforeAutospacing="1" w:after="100" w:afterAutospacing="1"/>
    </w:pPr>
  </w:style>
  <w:style w:type="character" w:styleId="Strong">
    <w:name w:val="Strong"/>
    <w:basedOn w:val="DefaultParagraphFont"/>
    <w:uiPriority w:val="99"/>
    <w:qFormat/>
    <w:rsid w:val="004A2E49"/>
    <w:rPr>
      <w:b/>
      <w:bCs/>
    </w:rPr>
  </w:style>
  <w:style w:type="paragraph" w:customStyle="1" w:styleId="p2">
    <w:name w:val="p2"/>
    <w:basedOn w:val="Normal"/>
    <w:uiPriority w:val="99"/>
    <w:rsid w:val="004A2E49"/>
    <w:pPr>
      <w:spacing w:before="100" w:beforeAutospacing="1" w:after="100" w:afterAutospacing="1"/>
    </w:pPr>
  </w:style>
  <w:style w:type="paragraph" w:customStyle="1" w:styleId="p4">
    <w:name w:val="p4"/>
    <w:basedOn w:val="Normal"/>
    <w:uiPriority w:val="99"/>
    <w:rsid w:val="004A2E49"/>
    <w:pPr>
      <w:spacing w:before="100" w:beforeAutospacing="1" w:after="100" w:afterAutospacing="1"/>
    </w:pPr>
  </w:style>
  <w:style w:type="character" w:styleId="PageNumber">
    <w:name w:val="page number"/>
    <w:basedOn w:val="DefaultParagraphFont"/>
    <w:uiPriority w:val="99"/>
    <w:rsid w:val="00443A19"/>
  </w:style>
  <w:style w:type="paragraph" w:styleId="BodyTextIndent">
    <w:name w:val="Body Text Indent"/>
    <w:basedOn w:val="Normal"/>
    <w:link w:val="BodyTextIndentChar"/>
    <w:uiPriority w:val="99"/>
    <w:rsid w:val="00443A19"/>
    <w:pPr>
      <w:ind w:left="720" w:hanging="346"/>
      <w:jc w:val="both"/>
    </w:pPr>
  </w:style>
  <w:style w:type="character" w:customStyle="1" w:styleId="BodyTextIndentChar">
    <w:name w:val="Body Text Indent Char"/>
    <w:basedOn w:val="DefaultParagraphFont"/>
    <w:link w:val="BodyTextIndent"/>
    <w:uiPriority w:val="99"/>
    <w:locked/>
    <w:rsid w:val="00443A19"/>
    <w:rPr>
      <w:sz w:val="24"/>
      <w:szCs w:val="24"/>
    </w:rPr>
  </w:style>
  <w:style w:type="paragraph" w:customStyle="1" w:styleId="xl24">
    <w:name w:val="xl24"/>
    <w:basedOn w:val="Normal"/>
    <w:uiPriority w:val="99"/>
    <w:rsid w:val="00443A19"/>
    <w:pPr>
      <w:pBdr>
        <w:top w:val="single" w:sz="4" w:space="0" w:color="auto"/>
        <w:bottom w:val="single" w:sz="4" w:space="0" w:color="auto"/>
      </w:pBdr>
      <w:spacing w:before="100" w:beforeAutospacing="1" w:after="100" w:afterAutospacing="1"/>
    </w:pPr>
  </w:style>
  <w:style w:type="paragraph" w:customStyle="1" w:styleId="xl25">
    <w:name w:val="xl25"/>
    <w:basedOn w:val="Normal"/>
    <w:uiPriority w:val="99"/>
    <w:rsid w:val="00443A19"/>
    <w:pPr>
      <w:pBdr>
        <w:top w:val="single" w:sz="4" w:space="0" w:color="auto"/>
        <w:bottom w:val="single" w:sz="4" w:space="0" w:color="auto"/>
        <w:right w:val="single" w:sz="8" w:space="0" w:color="auto"/>
      </w:pBdr>
      <w:spacing w:before="100" w:beforeAutospacing="1" w:after="100" w:afterAutospacing="1"/>
    </w:pPr>
  </w:style>
  <w:style w:type="paragraph" w:customStyle="1" w:styleId="xl26">
    <w:name w:val="xl26"/>
    <w:basedOn w:val="Normal"/>
    <w:uiPriority w:val="99"/>
    <w:rsid w:val="00443A1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
    <w:name w:val="xl27"/>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8">
    <w:name w:val="xl28"/>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9">
    <w:name w:val="xl29"/>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30">
    <w:name w:val="xl30"/>
    <w:basedOn w:val="Normal"/>
    <w:uiPriority w:val="99"/>
    <w:rsid w:val="00443A1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31">
    <w:name w:val="xl31"/>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Normal"/>
    <w:uiPriority w:val="99"/>
    <w:rsid w:val="00443A1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33">
    <w:name w:val="xl33"/>
    <w:basedOn w:val="Normal"/>
    <w:uiPriority w:val="99"/>
    <w:rsid w:val="00443A1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8"/>
      <w:szCs w:val="18"/>
    </w:rPr>
  </w:style>
  <w:style w:type="paragraph" w:customStyle="1" w:styleId="xl34">
    <w:name w:val="xl34"/>
    <w:basedOn w:val="Normal"/>
    <w:uiPriority w:val="99"/>
    <w:rsid w:val="00443A19"/>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35">
    <w:name w:val="xl35"/>
    <w:basedOn w:val="Normal"/>
    <w:uiPriority w:val="99"/>
    <w:rsid w:val="00443A1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b/>
      <w:bCs/>
    </w:rPr>
  </w:style>
  <w:style w:type="paragraph" w:customStyle="1" w:styleId="xl36">
    <w:name w:val="xl36"/>
    <w:basedOn w:val="Normal"/>
    <w:uiPriority w:val="99"/>
    <w:rsid w:val="00443A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rPr>
  </w:style>
  <w:style w:type="paragraph" w:customStyle="1" w:styleId="xl37">
    <w:name w:val="xl37"/>
    <w:basedOn w:val="Normal"/>
    <w:uiPriority w:val="99"/>
    <w:rsid w:val="00443A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b/>
      <w:bCs/>
    </w:rPr>
  </w:style>
  <w:style w:type="paragraph" w:customStyle="1" w:styleId="xl38">
    <w:name w:val="xl38"/>
    <w:basedOn w:val="Normal"/>
    <w:uiPriority w:val="99"/>
    <w:rsid w:val="00443A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rPr>
  </w:style>
  <w:style w:type="paragraph" w:customStyle="1" w:styleId="xl39">
    <w:name w:val="xl39"/>
    <w:basedOn w:val="Normal"/>
    <w:uiPriority w:val="99"/>
    <w:rsid w:val="00443A19"/>
    <w:pPr>
      <w:pBdr>
        <w:top w:val="single" w:sz="4" w:space="0" w:color="auto"/>
        <w:bottom w:val="single" w:sz="4" w:space="0" w:color="auto"/>
      </w:pBdr>
      <w:spacing w:before="100" w:beforeAutospacing="1" w:after="100" w:afterAutospacing="1"/>
    </w:pPr>
  </w:style>
  <w:style w:type="paragraph" w:customStyle="1" w:styleId="xl40">
    <w:name w:val="xl40"/>
    <w:basedOn w:val="Normal"/>
    <w:uiPriority w:val="99"/>
    <w:rsid w:val="00443A19"/>
    <w:pPr>
      <w:pBdr>
        <w:top w:val="single" w:sz="4" w:space="0" w:color="auto"/>
        <w:bottom w:val="single" w:sz="4" w:space="0" w:color="auto"/>
        <w:right w:val="single" w:sz="8" w:space="0" w:color="auto"/>
      </w:pBdr>
      <w:spacing w:before="100" w:beforeAutospacing="1" w:after="100" w:afterAutospacing="1"/>
    </w:pPr>
  </w:style>
  <w:style w:type="paragraph" w:customStyle="1" w:styleId="xl41">
    <w:name w:val="xl41"/>
    <w:basedOn w:val="Normal"/>
    <w:uiPriority w:val="99"/>
    <w:rsid w:val="00443A19"/>
    <w:pPr>
      <w:pBdr>
        <w:top w:val="single" w:sz="4" w:space="0" w:color="auto"/>
        <w:left w:val="single" w:sz="8" w:space="0" w:color="auto"/>
        <w:bottom w:val="single" w:sz="4" w:space="0" w:color="auto"/>
      </w:pBdr>
      <w:shd w:val="clear" w:color="auto" w:fill="CCFFFF"/>
      <w:spacing w:before="100" w:beforeAutospacing="1" w:after="100" w:afterAutospacing="1"/>
    </w:pPr>
    <w:rPr>
      <w:rFonts w:ascii="Arial" w:hAnsi="Arial" w:cs="Arial"/>
      <w:b/>
      <w:bCs/>
      <w:sz w:val="18"/>
      <w:szCs w:val="18"/>
    </w:rPr>
  </w:style>
  <w:style w:type="paragraph" w:customStyle="1" w:styleId="xl42">
    <w:name w:val="xl42"/>
    <w:basedOn w:val="Normal"/>
    <w:uiPriority w:val="99"/>
    <w:rsid w:val="00443A19"/>
    <w:pPr>
      <w:pBdr>
        <w:top w:val="single" w:sz="4" w:space="0" w:color="auto"/>
        <w:bottom w:val="single" w:sz="4" w:space="0" w:color="auto"/>
      </w:pBdr>
      <w:shd w:val="clear" w:color="auto" w:fill="CCFFFF"/>
      <w:spacing w:before="100" w:beforeAutospacing="1" w:after="100" w:afterAutospacing="1"/>
    </w:pPr>
    <w:rPr>
      <w:rFonts w:ascii="Arial" w:hAnsi="Arial" w:cs="Arial"/>
      <w:b/>
      <w:bCs/>
      <w:sz w:val="18"/>
      <w:szCs w:val="18"/>
    </w:rPr>
  </w:style>
  <w:style w:type="paragraph" w:customStyle="1" w:styleId="xl43">
    <w:name w:val="xl43"/>
    <w:basedOn w:val="Normal"/>
    <w:uiPriority w:val="99"/>
    <w:rsid w:val="00443A19"/>
    <w:pPr>
      <w:pBdr>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44">
    <w:name w:val="xl44"/>
    <w:basedOn w:val="Normal"/>
    <w:uiPriority w:val="99"/>
    <w:rsid w:val="00443A19"/>
    <w:pPr>
      <w:pBdr>
        <w:top w:val="single" w:sz="4" w:space="0" w:color="auto"/>
        <w:left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45">
    <w:name w:val="xl45"/>
    <w:basedOn w:val="Normal"/>
    <w:uiPriority w:val="99"/>
    <w:rsid w:val="00443A19"/>
    <w:pPr>
      <w:pBdr>
        <w:top w:val="single" w:sz="4" w:space="0" w:color="auto"/>
        <w:left w:val="single" w:sz="8" w:space="0" w:color="auto"/>
        <w:bottom w:val="single" w:sz="4" w:space="0" w:color="auto"/>
      </w:pBdr>
      <w:spacing w:before="100" w:beforeAutospacing="1" w:after="100" w:afterAutospacing="1"/>
      <w:jc w:val="right"/>
    </w:pPr>
    <w:rPr>
      <w:rFonts w:ascii="Arial" w:hAnsi="Arial" w:cs="Arial"/>
    </w:rPr>
  </w:style>
  <w:style w:type="paragraph" w:customStyle="1" w:styleId="xl46">
    <w:name w:val="xl46"/>
    <w:basedOn w:val="Normal"/>
    <w:uiPriority w:val="99"/>
    <w:rsid w:val="00443A19"/>
    <w:pPr>
      <w:pBdr>
        <w:top w:val="single" w:sz="4" w:space="0" w:color="auto"/>
        <w:bottom w:val="single" w:sz="4" w:space="0" w:color="auto"/>
      </w:pBdr>
      <w:spacing w:before="100" w:beforeAutospacing="1" w:after="100" w:afterAutospacing="1"/>
      <w:jc w:val="right"/>
    </w:pPr>
    <w:rPr>
      <w:rFonts w:ascii="Arial" w:hAnsi="Arial" w:cs="Arial"/>
    </w:rPr>
  </w:style>
  <w:style w:type="paragraph" w:customStyle="1" w:styleId="xl47">
    <w:name w:val="xl47"/>
    <w:basedOn w:val="Normal"/>
    <w:uiPriority w:val="99"/>
    <w:rsid w:val="00443A19"/>
    <w:pPr>
      <w:pBdr>
        <w:top w:val="single" w:sz="4"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48">
    <w:name w:val="xl48"/>
    <w:basedOn w:val="Normal"/>
    <w:uiPriority w:val="99"/>
    <w:rsid w:val="00443A19"/>
    <w:pPr>
      <w:pBdr>
        <w:top w:val="single" w:sz="4" w:space="0" w:color="auto"/>
        <w:left w:val="single" w:sz="8" w:space="0" w:color="auto"/>
        <w:bottom w:val="single" w:sz="4" w:space="0" w:color="auto"/>
      </w:pBdr>
      <w:shd w:val="clear" w:color="auto" w:fill="CCFFFF"/>
      <w:spacing w:before="100" w:beforeAutospacing="1" w:after="100" w:afterAutospacing="1"/>
      <w:jc w:val="right"/>
    </w:pPr>
    <w:rPr>
      <w:rFonts w:ascii="Arial" w:hAnsi="Arial" w:cs="Arial"/>
      <w:b/>
      <w:bCs/>
    </w:rPr>
  </w:style>
  <w:style w:type="paragraph" w:customStyle="1" w:styleId="xl49">
    <w:name w:val="xl49"/>
    <w:basedOn w:val="Normal"/>
    <w:uiPriority w:val="99"/>
    <w:rsid w:val="00443A19"/>
    <w:pPr>
      <w:pBdr>
        <w:top w:val="single" w:sz="4" w:space="0" w:color="auto"/>
        <w:bottom w:val="single" w:sz="4" w:space="0" w:color="auto"/>
      </w:pBdr>
      <w:shd w:val="clear" w:color="auto" w:fill="CCFFFF"/>
      <w:spacing w:before="100" w:beforeAutospacing="1" w:after="100" w:afterAutospacing="1"/>
      <w:jc w:val="right"/>
    </w:pPr>
    <w:rPr>
      <w:rFonts w:ascii="Arial" w:hAnsi="Arial" w:cs="Arial"/>
      <w:b/>
      <w:bCs/>
    </w:rPr>
  </w:style>
  <w:style w:type="paragraph" w:customStyle="1" w:styleId="xl50">
    <w:name w:val="xl50"/>
    <w:basedOn w:val="Normal"/>
    <w:uiPriority w:val="99"/>
    <w:rsid w:val="00443A19"/>
    <w:pPr>
      <w:pBdr>
        <w:top w:val="single" w:sz="4" w:space="0" w:color="auto"/>
        <w:bottom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51">
    <w:name w:val="xl51"/>
    <w:basedOn w:val="Normal"/>
    <w:uiPriority w:val="99"/>
    <w:rsid w:val="00443A19"/>
    <w:pPr>
      <w:pBdr>
        <w:top w:val="single" w:sz="4" w:space="0" w:color="auto"/>
        <w:left w:val="single" w:sz="8" w:space="0" w:color="auto"/>
        <w:bottom w:val="single" w:sz="4" w:space="0" w:color="auto"/>
      </w:pBdr>
      <w:spacing w:before="100" w:beforeAutospacing="1" w:after="100" w:afterAutospacing="1"/>
      <w:jc w:val="right"/>
    </w:pPr>
    <w:rPr>
      <w:rFonts w:ascii="Arial" w:hAnsi="Arial" w:cs="Arial"/>
      <w:b/>
      <w:bCs/>
    </w:rPr>
  </w:style>
  <w:style w:type="paragraph" w:customStyle="1" w:styleId="xl52">
    <w:name w:val="xl52"/>
    <w:basedOn w:val="Normal"/>
    <w:uiPriority w:val="99"/>
    <w:rsid w:val="00443A19"/>
    <w:pPr>
      <w:pBdr>
        <w:top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53">
    <w:name w:val="xl53"/>
    <w:basedOn w:val="Normal"/>
    <w:uiPriority w:val="99"/>
    <w:rsid w:val="00443A19"/>
    <w:pPr>
      <w:pBdr>
        <w:top w:val="single" w:sz="4" w:space="0" w:color="auto"/>
        <w:bottom w:val="single" w:sz="4" w:space="0" w:color="auto"/>
        <w:right w:val="single" w:sz="8" w:space="0" w:color="auto"/>
      </w:pBdr>
      <w:spacing w:before="100" w:beforeAutospacing="1" w:after="100" w:afterAutospacing="1"/>
      <w:jc w:val="right"/>
    </w:pPr>
    <w:rPr>
      <w:rFonts w:ascii="Arial" w:hAnsi="Arial" w:cs="Arial"/>
      <w:b/>
      <w:bCs/>
    </w:rPr>
  </w:style>
  <w:style w:type="paragraph" w:customStyle="1" w:styleId="xl54">
    <w:name w:val="xl54"/>
    <w:basedOn w:val="Normal"/>
    <w:uiPriority w:val="99"/>
    <w:rsid w:val="00443A19"/>
    <w:pPr>
      <w:pBdr>
        <w:top w:val="single" w:sz="4" w:space="0" w:color="auto"/>
        <w:left w:val="single" w:sz="8" w:space="0" w:color="auto"/>
        <w:bottom w:val="single" w:sz="4" w:space="0" w:color="auto"/>
      </w:pBdr>
      <w:spacing w:before="100" w:beforeAutospacing="1" w:after="100" w:afterAutospacing="1"/>
    </w:pPr>
    <w:rPr>
      <w:rFonts w:ascii="Arial" w:hAnsi="Arial" w:cs="Arial"/>
      <w:sz w:val="18"/>
      <w:szCs w:val="18"/>
    </w:rPr>
  </w:style>
  <w:style w:type="paragraph" w:customStyle="1" w:styleId="xl55">
    <w:name w:val="xl55"/>
    <w:basedOn w:val="Normal"/>
    <w:uiPriority w:val="99"/>
    <w:rsid w:val="00443A19"/>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56">
    <w:name w:val="xl56"/>
    <w:basedOn w:val="Normal"/>
    <w:uiPriority w:val="99"/>
    <w:rsid w:val="00443A19"/>
    <w:pPr>
      <w:pBdr>
        <w:top w:val="single" w:sz="4"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57">
    <w:name w:val="xl57"/>
    <w:basedOn w:val="Normal"/>
    <w:uiPriority w:val="99"/>
    <w:rsid w:val="00443A19"/>
    <w:pPr>
      <w:pBdr>
        <w:left w:val="single" w:sz="8" w:space="0" w:color="auto"/>
        <w:bottom w:val="single" w:sz="4" w:space="0" w:color="auto"/>
      </w:pBdr>
      <w:shd w:val="clear" w:color="auto" w:fill="CCFFFF"/>
      <w:spacing w:before="100" w:beforeAutospacing="1" w:after="100" w:afterAutospacing="1"/>
    </w:pPr>
    <w:rPr>
      <w:rFonts w:ascii="Arial" w:hAnsi="Arial" w:cs="Arial"/>
      <w:sz w:val="16"/>
      <w:szCs w:val="16"/>
    </w:rPr>
  </w:style>
  <w:style w:type="paragraph" w:customStyle="1" w:styleId="xl58">
    <w:name w:val="xl58"/>
    <w:basedOn w:val="Normal"/>
    <w:uiPriority w:val="99"/>
    <w:rsid w:val="00443A19"/>
    <w:pPr>
      <w:pBdr>
        <w:bottom w:val="single" w:sz="4" w:space="0" w:color="auto"/>
      </w:pBdr>
      <w:shd w:val="clear" w:color="auto" w:fill="CCFFFF"/>
      <w:spacing w:before="100" w:beforeAutospacing="1" w:after="100" w:afterAutospacing="1"/>
    </w:pPr>
    <w:rPr>
      <w:rFonts w:ascii="Arial" w:hAnsi="Arial" w:cs="Arial"/>
      <w:sz w:val="16"/>
      <w:szCs w:val="16"/>
    </w:rPr>
  </w:style>
  <w:style w:type="paragraph" w:customStyle="1" w:styleId="xl59">
    <w:name w:val="xl59"/>
    <w:basedOn w:val="Normal"/>
    <w:uiPriority w:val="99"/>
    <w:rsid w:val="00443A19"/>
    <w:pPr>
      <w:pBdr>
        <w:bottom w:val="single" w:sz="4" w:space="0" w:color="auto"/>
        <w:right w:val="single" w:sz="8" w:space="0" w:color="auto"/>
      </w:pBdr>
      <w:shd w:val="clear" w:color="auto" w:fill="CCFFFF"/>
      <w:spacing w:before="100" w:beforeAutospacing="1" w:after="100" w:afterAutospacing="1"/>
    </w:pPr>
    <w:rPr>
      <w:rFonts w:ascii="Arial" w:hAnsi="Arial" w:cs="Arial"/>
      <w:sz w:val="16"/>
      <w:szCs w:val="16"/>
    </w:rPr>
  </w:style>
  <w:style w:type="paragraph" w:customStyle="1" w:styleId="xl60">
    <w:name w:val="xl60"/>
    <w:basedOn w:val="Normal"/>
    <w:uiPriority w:val="99"/>
    <w:rsid w:val="00443A19"/>
    <w:pPr>
      <w:pBdr>
        <w:top w:val="single" w:sz="4" w:space="0" w:color="auto"/>
        <w:left w:val="single" w:sz="8" w:space="0" w:color="auto"/>
        <w:bottom w:val="single" w:sz="4" w:space="0" w:color="auto"/>
      </w:pBdr>
      <w:spacing w:before="100" w:beforeAutospacing="1" w:after="100" w:afterAutospacing="1"/>
    </w:pPr>
    <w:rPr>
      <w:rFonts w:ascii="Arial" w:hAnsi="Arial" w:cs="Arial"/>
      <w:b/>
      <w:bCs/>
      <w:sz w:val="18"/>
      <w:szCs w:val="18"/>
    </w:rPr>
  </w:style>
  <w:style w:type="paragraph" w:customStyle="1" w:styleId="xl61">
    <w:name w:val="xl61"/>
    <w:basedOn w:val="Normal"/>
    <w:uiPriority w:val="99"/>
    <w:rsid w:val="00443A19"/>
    <w:pPr>
      <w:pBdr>
        <w:top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62">
    <w:name w:val="xl62"/>
    <w:basedOn w:val="Normal"/>
    <w:uiPriority w:val="99"/>
    <w:rsid w:val="00443A19"/>
    <w:pPr>
      <w:pBdr>
        <w:top w:val="single" w:sz="4" w:space="0" w:color="auto"/>
        <w:bottom w:val="single" w:sz="4" w:space="0" w:color="auto"/>
        <w:right w:val="single" w:sz="8" w:space="0" w:color="auto"/>
      </w:pBdr>
      <w:spacing w:before="100" w:beforeAutospacing="1" w:after="100" w:afterAutospacing="1"/>
    </w:pPr>
    <w:rPr>
      <w:rFonts w:ascii="Arial" w:hAnsi="Arial" w:cs="Arial"/>
      <w:b/>
      <w:bCs/>
      <w:sz w:val="18"/>
      <w:szCs w:val="18"/>
    </w:rPr>
  </w:style>
  <w:style w:type="paragraph" w:customStyle="1" w:styleId="xl63">
    <w:name w:val="xl63"/>
    <w:basedOn w:val="Normal"/>
    <w:uiPriority w:val="99"/>
    <w:rsid w:val="00443A19"/>
    <w:pPr>
      <w:pBdr>
        <w:top w:val="single" w:sz="4" w:space="0" w:color="auto"/>
        <w:left w:val="single" w:sz="8" w:space="0" w:color="auto"/>
      </w:pBdr>
      <w:shd w:val="clear" w:color="auto" w:fill="CCFFFF"/>
      <w:spacing w:before="100" w:beforeAutospacing="1" w:after="100" w:afterAutospacing="1"/>
    </w:pPr>
    <w:rPr>
      <w:rFonts w:ascii="Arial" w:hAnsi="Arial" w:cs="Arial"/>
      <w:b/>
      <w:bCs/>
      <w:sz w:val="16"/>
      <w:szCs w:val="16"/>
    </w:rPr>
  </w:style>
  <w:style w:type="paragraph" w:customStyle="1" w:styleId="xl64">
    <w:name w:val="xl64"/>
    <w:basedOn w:val="Normal"/>
    <w:uiPriority w:val="99"/>
    <w:rsid w:val="00443A19"/>
    <w:pPr>
      <w:pBdr>
        <w:top w:val="single" w:sz="4" w:space="0" w:color="auto"/>
      </w:pBdr>
      <w:shd w:val="clear" w:color="auto" w:fill="CCFFFF"/>
      <w:spacing w:before="100" w:beforeAutospacing="1" w:after="100" w:afterAutospacing="1"/>
    </w:pPr>
    <w:rPr>
      <w:rFonts w:ascii="Arial" w:hAnsi="Arial" w:cs="Arial"/>
      <w:b/>
      <w:bCs/>
      <w:sz w:val="16"/>
      <w:szCs w:val="16"/>
    </w:rPr>
  </w:style>
  <w:style w:type="paragraph" w:customStyle="1" w:styleId="xl65">
    <w:name w:val="xl65"/>
    <w:basedOn w:val="Normal"/>
    <w:uiPriority w:val="99"/>
    <w:rsid w:val="00443A19"/>
    <w:pPr>
      <w:pBdr>
        <w:top w:val="single" w:sz="4" w:space="0" w:color="auto"/>
        <w:right w:val="single" w:sz="8" w:space="0" w:color="auto"/>
      </w:pBdr>
      <w:shd w:val="clear" w:color="auto" w:fill="CCFFFF"/>
      <w:spacing w:before="100" w:beforeAutospacing="1" w:after="100" w:afterAutospacing="1"/>
    </w:pPr>
    <w:rPr>
      <w:rFonts w:ascii="Arial" w:hAnsi="Arial" w:cs="Arial"/>
      <w:b/>
      <w:bCs/>
      <w:sz w:val="16"/>
      <w:szCs w:val="16"/>
    </w:rPr>
  </w:style>
  <w:style w:type="paragraph" w:customStyle="1" w:styleId="xl66">
    <w:name w:val="xl66"/>
    <w:basedOn w:val="Normal"/>
    <w:uiPriority w:val="99"/>
    <w:rsid w:val="00443A19"/>
    <w:pPr>
      <w:pBdr>
        <w:top w:val="single" w:sz="4" w:space="0" w:color="auto"/>
        <w:left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al"/>
    <w:uiPriority w:val="99"/>
    <w:rsid w:val="00443A19"/>
    <w:pPr>
      <w:pBdr>
        <w:left w:val="single" w:sz="8"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al"/>
    <w:uiPriority w:val="99"/>
    <w:rsid w:val="00443A19"/>
    <w:pPr>
      <w:pBdr>
        <w:top w:val="single" w:sz="4" w:space="0" w:color="auto"/>
        <w:bottom w:val="single" w:sz="4" w:space="0" w:color="auto"/>
        <w:right w:val="single" w:sz="8" w:space="0" w:color="auto"/>
      </w:pBdr>
      <w:shd w:val="clear" w:color="auto" w:fill="CCFFFF"/>
      <w:spacing w:before="100" w:beforeAutospacing="1" w:after="100" w:afterAutospacing="1"/>
    </w:pPr>
    <w:rPr>
      <w:rFonts w:ascii="Arial" w:hAnsi="Arial" w:cs="Arial"/>
      <w:b/>
      <w:bCs/>
      <w:sz w:val="18"/>
      <w:szCs w:val="18"/>
    </w:rPr>
  </w:style>
  <w:style w:type="paragraph" w:styleId="BodyText2">
    <w:name w:val="Body Text 2"/>
    <w:basedOn w:val="Normal"/>
    <w:link w:val="BodyText2Char"/>
    <w:uiPriority w:val="99"/>
    <w:rsid w:val="00443A19"/>
  </w:style>
  <w:style w:type="character" w:customStyle="1" w:styleId="BodyText2Char">
    <w:name w:val="Body Text 2 Char"/>
    <w:basedOn w:val="DefaultParagraphFont"/>
    <w:link w:val="BodyText2"/>
    <w:uiPriority w:val="99"/>
    <w:locked/>
    <w:rsid w:val="00443A19"/>
    <w:rPr>
      <w:sz w:val="24"/>
      <w:szCs w:val="24"/>
    </w:rPr>
  </w:style>
  <w:style w:type="paragraph" w:customStyle="1" w:styleId="Default">
    <w:name w:val="Default"/>
    <w:uiPriority w:val="99"/>
    <w:rsid w:val="00443A19"/>
    <w:pPr>
      <w:autoSpaceDE w:val="0"/>
      <w:autoSpaceDN w:val="0"/>
      <w:adjustRightInd w:val="0"/>
    </w:pPr>
    <w:rPr>
      <w:color w:val="000000"/>
      <w:sz w:val="24"/>
      <w:szCs w:val="24"/>
    </w:rPr>
  </w:style>
  <w:style w:type="paragraph" w:customStyle="1" w:styleId="BodyText31">
    <w:name w:val="Body Text 31"/>
    <w:basedOn w:val="Normal"/>
    <w:uiPriority w:val="99"/>
    <w:rsid w:val="00443A19"/>
    <w:pPr>
      <w:tabs>
        <w:tab w:val="left" w:pos="284"/>
      </w:tabs>
      <w:overflowPunct w:val="0"/>
      <w:autoSpaceDE w:val="0"/>
      <w:autoSpaceDN w:val="0"/>
      <w:adjustRightInd w:val="0"/>
      <w:jc w:val="center"/>
      <w:textAlignment w:val="baseline"/>
    </w:pPr>
    <w:rPr>
      <w:sz w:val="28"/>
      <w:szCs w:val="28"/>
    </w:rPr>
  </w:style>
  <w:style w:type="paragraph" w:styleId="Title">
    <w:name w:val="Title"/>
    <w:basedOn w:val="Normal"/>
    <w:link w:val="TitleChar"/>
    <w:uiPriority w:val="99"/>
    <w:qFormat/>
    <w:rsid w:val="00443A19"/>
    <w:pPr>
      <w:overflowPunct w:val="0"/>
      <w:autoSpaceDE w:val="0"/>
      <w:autoSpaceDN w:val="0"/>
      <w:adjustRightInd w:val="0"/>
      <w:jc w:val="center"/>
      <w:textAlignment w:val="baseline"/>
    </w:pPr>
    <w:rPr>
      <w:b/>
      <w:bCs/>
      <w:kern w:val="16"/>
      <w:sz w:val="32"/>
      <w:szCs w:val="32"/>
    </w:rPr>
  </w:style>
  <w:style w:type="character" w:customStyle="1" w:styleId="TitleChar">
    <w:name w:val="Title Char"/>
    <w:basedOn w:val="DefaultParagraphFont"/>
    <w:link w:val="Title"/>
    <w:uiPriority w:val="99"/>
    <w:locked/>
    <w:rsid w:val="00443A19"/>
    <w:rPr>
      <w:b/>
      <w:bCs/>
      <w:kern w:val="16"/>
      <w:sz w:val="32"/>
      <w:szCs w:val="32"/>
    </w:rPr>
  </w:style>
  <w:style w:type="paragraph" w:customStyle="1" w:styleId="BodyText21">
    <w:name w:val="Body Text 21"/>
    <w:basedOn w:val="Normal"/>
    <w:uiPriority w:val="99"/>
    <w:rsid w:val="00443A19"/>
    <w:pPr>
      <w:overflowPunct w:val="0"/>
      <w:autoSpaceDE w:val="0"/>
      <w:autoSpaceDN w:val="0"/>
      <w:adjustRightInd w:val="0"/>
      <w:ind w:left="709"/>
      <w:jc w:val="both"/>
      <w:textAlignment w:val="baseline"/>
    </w:pPr>
    <w:rPr>
      <w:kern w:val="16"/>
      <w:sz w:val="28"/>
      <w:szCs w:val="28"/>
    </w:rPr>
  </w:style>
  <w:style w:type="paragraph" w:customStyle="1" w:styleId="BodyTextIndent21">
    <w:name w:val="Body Text Indent 21"/>
    <w:basedOn w:val="Normal"/>
    <w:uiPriority w:val="99"/>
    <w:rsid w:val="00443A19"/>
    <w:pPr>
      <w:overflowPunct w:val="0"/>
      <w:autoSpaceDE w:val="0"/>
      <w:autoSpaceDN w:val="0"/>
      <w:adjustRightInd w:val="0"/>
      <w:ind w:left="991"/>
      <w:jc w:val="both"/>
      <w:textAlignment w:val="baseline"/>
    </w:pPr>
    <w:rPr>
      <w:i/>
      <w:iCs/>
      <w:kern w:val="16"/>
      <w:sz w:val="28"/>
      <w:szCs w:val="28"/>
    </w:rPr>
  </w:style>
  <w:style w:type="paragraph" w:customStyle="1" w:styleId="BodyTextIndent31">
    <w:name w:val="Body Text Indent 31"/>
    <w:basedOn w:val="Normal"/>
    <w:uiPriority w:val="99"/>
    <w:rsid w:val="00443A19"/>
    <w:pPr>
      <w:overflowPunct w:val="0"/>
      <w:autoSpaceDE w:val="0"/>
      <w:autoSpaceDN w:val="0"/>
      <w:adjustRightInd w:val="0"/>
      <w:spacing w:before="120"/>
      <w:ind w:left="991"/>
      <w:jc w:val="both"/>
      <w:textAlignment w:val="baseline"/>
    </w:pPr>
    <w:rPr>
      <w:kern w:val="16"/>
      <w:sz w:val="28"/>
      <w:szCs w:val="28"/>
    </w:rPr>
  </w:style>
  <w:style w:type="paragraph" w:customStyle="1" w:styleId="BlockText1">
    <w:name w:val="Block Text1"/>
    <w:basedOn w:val="Normal"/>
    <w:uiPriority w:val="99"/>
    <w:rsid w:val="00443A19"/>
    <w:pPr>
      <w:overflowPunct w:val="0"/>
      <w:autoSpaceDE w:val="0"/>
      <w:autoSpaceDN w:val="0"/>
      <w:adjustRightInd w:val="0"/>
      <w:ind w:left="113" w:right="113"/>
      <w:jc w:val="center"/>
      <w:textAlignment w:val="baseline"/>
    </w:pPr>
  </w:style>
  <w:style w:type="paragraph" w:styleId="TOC1">
    <w:name w:val="toc 1"/>
    <w:basedOn w:val="Normal"/>
    <w:next w:val="Normal"/>
    <w:autoRedefine/>
    <w:uiPriority w:val="99"/>
    <w:semiHidden/>
    <w:rsid w:val="00443A19"/>
    <w:pPr>
      <w:tabs>
        <w:tab w:val="right" w:leader="dot" w:pos="9062"/>
      </w:tabs>
      <w:overflowPunct w:val="0"/>
      <w:autoSpaceDE w:val="0"/>
      <w:autoSpaceDN w:val="0"/>
      <w:adjustRightInd w:val="0"/>
      <w:spacing w:before="120" w:after="120"/>
      <w:ind w:left="284" w:hanging="284"/>
      <w:textAlignment w:val="baseline"/>
    </w:pPr>
    <w:rPr>
      <w:noProof/>
    </w:rPr>
  </w:style>
  <w:style w:type="paragraph" w:styleId="TOC2">
    <w:name w:val="toc 2"/>
    <w:basedOn w:val="Normal"/>
    <w:next w:val="Normal"/>
    <w:autoRedefine/>
    <w:uiPriority w:val="99"/>
    <w:semiHidden/>
    <w:rsid w:val="00443A19"/>
    <w:pPr>
      <w:overflowPunct w:val="0"/>
      <w:autoSpaceDE w:val="0"/>
      <w:autoSpaceDN w:val="0"/>
      <w:adjustRightInd w:val="0"/>
      <w:spacing w:before="120"/>
      <w:ind w:left="240"/>
      <w:textAlignment w:val="baseline"/>
    </w:pPr>
    <w:rPr>
      <w:i/>
      <w:iCs/>
    </w:rPr>
  </w:style>
  <w:style w:type="paragraph" w:styleId="TOC3">
    <w:name w:val="toc 3"/>
    <w:basedOn w:val="Normal"/>
    <w:next w:val="Normal"/>
    <w:autoRedefine/>
    <w:uiPriority w:val="99"/>
    <w:semiHidden/>
    <w:rsid w:val="00443A19"/>
    <w:pPr>
      <w:overflowPunct w:val="0"/>
      <w:autoSpaceDE w:val="0"/>
      <w:autoSpaceDN w:val="0"/>
      <w:adjustRightInd w:val="0"/>
      <w:ind w:left="480"/>
      <w:textAlignment w:val="baseline"/>
    </w:pPr>
  </w:style>
  <w:style w:type="paragraph" w:styleId="TOC4">
    <w:name w:val="toc 4"/>
    <w:basedOn w:val="Normal"/>
    <w:next w:val="Normal"/>
    <w:autoRedefine/>
    <w:uiPriority w:val="99"/>
    <w:semiHidden/>
    <w:rsid w:val="00443A19"/>
    <w:pPr>
      <w:overflowPunct w:val="0"/>
      <w:autoSpaceDE w:val="0"/>
      <w:autoSpaceDN w:val="0"/>
      <w:adjustRightInd w:val="0"/>
      <w:ind w:left="720"/>
      <w:textAlignment w:val="baseline"/>
    </w:pPr>
  </w:style>
  <w:style w:type="paragraph" w:styleId="TOC5">
    <w:name w:val="toc 5"/>
    <w:basedOn w:val="Normal"/>
    <w:next w:val="Normal"/>
    <w:autoRedefine/>
    <w:uiPriority w:val="99"/>
    <w:semiHidden/>
    <w:rsid w:val="00443A19"/>
    <w:pPr>
      <w:overflowPunct w:val="0"/>
      <w:autoSpaceDE w:val="0"/>
      <w:autoSpaceDN w:val="0"/>
      <w:adjustRightInd w:val="0"/>
      <w:ind w:left="960"/>
      <w:textAlignment w:val="baseline"/>
    </w:pPr>
  </w:style>
  <w:style w:type="paragraph" w:styleId="TOC6">
    <w:name w:val="toc 6"/>
    <w:basedOn w:val="Normal"/>
    <w:next w:val="Normal"/>
    <w:autoRedefine/>
    <w:uiPriority w:val="99"/>
    <w:semiHidden/>
    <w:rsid w:val="00443A19"/>
    <w:pPr>
      <w:overflowPunct w:val="0"/>
      <w:autoSpaceDE w:val="0"/>
      <w:autoSpaceDN w:val="0"/>
      <w:adjustRightInd w:val="0"/>
      <w:ind w:left="1200"/>
      <w:textAlignment w:val="baseline"/>
    </w:pPr>
  </w:style>
  <w:style w:type="paragraph" w:styleId="TOC7">
    <w:name w:val="toc 7"/>
    <w:basedOn w:val="Normal"/>
    <w:next w:val="Normal"/>
    <w:autoRedefine/>
    <w:uiPriority w:val="99"/>
    <w:semiHidden/>
    <w:rsid w:val="00443A19"/>
    <w:pPr>
      <w:overflowPunct w:val="0"/>
      <w:autoSpaceDE w:val="0"/>
      <w:autoSpaceDN w:val="0"/>
      <w:adjustRightInd w:val="0"/>
      <w:ind w:left="1440"/>
      <w:textAlignment w:val="baseline"/>
    </w:pPr>
  </w:style>
  <w:style w:type="paragraph" w:styleId="TOC8">
    <w:name w:val="toc 8"/>
    <w:basedOn w:val="Normal"/>
    <w:next w:val="Normal"/>
    <w:autoRedefine/>
    <w:uiPriority w:val="99"/>
    <w:semiHidden/>
    <w:rsid w:val="00443A19"/>
    <w:pPr>
      <w:overflowPunct w:val="0"/>
      <w:autoSpaceDE w:val="0"/>
      <w:autoSpaceDN w:val="0"/>
      <w:adjustRightInd w:val="0"/>
      <w:ind w:left="1680"/>
      <w:textAlignment w:val="baseline"/>
    </w:pPr>
  </w:style>
  <w:style w:type="paragraph" w:styleId="TOC9">
    <w:name w:val="toc 9"/>
    <w:basedOn w:val="Normal"/>
    <w:next w:val="Normal"/>
    <w:autoRedefine/>
    <w:uiPriority w:val="99"/>
    <w:semiHidden/>
    <w:rsid w:val="00443A19"/>
    <w:pPr>
      <w:overflowPunct w:val="0"/>
      <w:autoSpaceDE w:val="0"/>
      <w:autoSpaceDN w:val="0"/>
      <w:adjustRightInd w:val="0"/>
      <w:ind w:left="1920"/>
      <w:textAlignment w:val="baseline"/>
    </w:pPr>
  </w:style>
  <w:style w:type="character" w:styleId="FollowedHyperlink">
    <w:name w:val="FollowedHyperlink"/>
    <w:basedOn w:val="DefaultParagraphFont"/>
    <w:uiPriority w:val="99"/>
    <w:rsid w:val="00443A19"/>
    <w:rPr>
      <w:color w:val="800080"/>
      <w:u w:val="single"/>
    </w:rPr>
  </w:style>
  <w:style w:type="paragraph" w:customStyle="1" w:styleId="tabl">
    <w:name w:val="tabl"/>
    <w:basedOn w:val="Normal"/>
    <w:uiPriority w:val="99"/>
    <w:rsid w:val="00443A19"/>
    <w:pPr>
      <w:keepLines/>
      <w:spacing w:before="24" w:after="24"/>
      <w:jc w:val="both"/>
    </w:pPr>
    <w:rPr>
      <w:lang w:val="da-DK"/>
    </w:rPr>
  </w:style>
  <w:style w:type="paragraph" w:styleId="DocumentMap">
    <w:name w:val="Document Map"/>
    <w:basedOn w:val="Normal"/>
    <w:link w:val="DocumentMapChar"/>
    <w:uiPriority w:val="99"/>
    <w:semiHidden/>
    <w:rsid w:val="00443A1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443A19"/>
    <w:rPr>
      <w:rFonts w:ascii="Tahoma" w:hAnsi="Tahoma" w:cs="Tahoma"/>
      <w:shd w:val="clear" w:color="auto" w:fill="000080"/>
    </w:rPr>
  </w:style>
  <w:style w:type="paragraph" w:styleId="ListParagraph">
    <w:name w:val="List Paragraph"/>
    <w:basedOn w:val="Normal"/>
    <w:uiPriority w:val="99"/>
    <w:qFormat/>
    <w:rsid w:val="00443A19"/>
    <w:pPr>
      <w:ind w:left="720"/>
    </w:pPr>
  </w:style>
  <w:style w:type="paragraph" w:styleId="FootnoteText">
    <w:name w:val="footnote text"/>
    <w:basedOn w:val="Normal"/>
    <w:link w:val="FootnoteTextChar"/>
    <w:uiPriority w:val="99"/>
    <w:semiHidden/>
    <w:rsid w:val="00443A19"/>
    <w:rPr>
      <w:sz w:val="20"/>
      <w:szCs w:val="20"/>
    </w:rPr>
  </w:style>
  <w:style w:type="character" w:customStyle="1" w:styleId="FootnoteTextChar">
    <w:name w:val="Footnote Text Char"/>
    <w:basedOn w:val="DefaultParagraphFont"/>
    <w:link w:val="FootnoteText"/>
    <w:uiPriority w:val="99"/>
    <w:locked/>
    <w:rsid w:val="00443A19"/>
  </w:style>
  <w:style w:type="character" w:styleId="FootnoteReference">
    <w:name w:val="footnote reference"/>
    <w:basedOn w:val="DefaultParagraphFont"/>
    <w:uiPriority w:val="99"/>
    <w:semiHidden/>
    <w:rsid w:val="00443A19"/>
    <w:rPr>
      <w:vertAlign w:val="superscript"/>
    </w:rPr>
  </w:style>
  <w:style w:type="character" w:customStyle="1" w:styleId="section">
    <w:name w:val="section"/>
    <w:uiPriority w:val="99"/>
    <w:rsid w:val="00443A19"/>
  </w:style>
  <w:style w:type="paragraph" w:customStyle="1" w:styleId="msolistparagraph0">
    <w:name w:val="msolistparagraph"/>
    <w:basedOn w:val="Normal"/>
    <w:uiPriority w:val="99"/>
    <w:rsid w:val="00443A19"/>
    <w:pPr>
      <w:ind w:left="720"/>
    </w:pPr>
  </w:style>
  <w:style w:type="character" w:customStyle="1" w:styleId="apple-converted-space">
    <w:name w:val="apple-converted-space"/>
    <w:uiPriority w:val="99"/>
    <w:rsid w:val="00443A19"/>
  </w:style>
  <w:style w:type="character" w:customStyle="1" w:styleId="afszintertextarticletitle">
    <w:name w:val="afszinter_textarticletitle"/>
    <w:uiPriority w:val="99"/>
    <w:rsid w:val="00443A19"/>
  </w:style>
  <w:style w:type="character" w:customStyle="1" w:styleId="CharChar1">
    <w:name w:val="Char Char1"/>
    <w:uiPriority w:val="99"/>
    <w:rsid w:val="00443A19"/>
    <w:rPr>
      <w:sz w:val="24"/>
      <w:szCs w:val="24"/>
      <w:lang w:val="hu-HU" w:eastAsia="hu-HU"/>
    </w:rPr>
  </w:style>
  <w:style w:type="table" w:customStyle="1" w:styleId="Rcsostblzat1">
    <w:name w:val="Rácsos táblázat1"/>
    <w:uiPriority w:val="99"/>
    <w:rsid w:val="00E21637"/>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239757">
      <w:marLeft w:val="0"/>
      <w:marRight w:val="0"/>
      <w:marTop w:val="0"/>
      <w:marBottom w:val="0"/>
      <w:divBdr>
        <w:top w:val="none" w:sz="0" w:space="0" w:color="auto"/>
        <w:left w:val="none" w:sz="0" w:space="0" w:color="auto"/>
        <w:bottom w:val="none" w:sz="0" w:space="0" w:color="auto"/>
        <w:right w:val="none" w:sz="0" w:space="0" w:color="auto"/>
      </w:divBdr>
    </w:div>
    <w:div w:id="180239758">
      <w:marLeft w:val="0"/>
      <w:marRight w:val="0"/>
      <w:marTop w:val="0"/>
      <w:marBottom w:val="0"/>
      <w:divBdr>
        <w:top w:val="none" w:sz="0" w:space="0" w:color="auto"/>
        <w:left w:val="none" w:sz="0" w:space="0" w:color="auto"/>
        <w:bottom w:val="none" w:sz="0" w:space="0" w:color="auto"/>
        <w:right w:val="none" w:sz="0" w:space="0" w:color="auto"/>
      </w:divBdr>
    </w:div>
    <w:div w:id="180239759">
      <w:marLeft w:val="0"/>
      <w:marRight w:val="0"/>
      <w:marTop w:val="0"/>
      <w:marBottom w:val="0"/>
      <w:divBdr>
        <w:top w:val="none" w:sz="0" w:space="0" w:color="auto"/>
        <w:left w:val="none" w:sz="0" w:space="0" w:color="auto"/>
        <w:bottom w:val="none" w:sz="0" w:space="0" w:color="auto"/>
        <w:right w:val="none" w:sz="0" w:space="0" w:color="auto"/>
      </w:divBdr>
    </w:div>
    <w:div w:id="180239760">
      <w:marLeft w:val="0"/>
      <w:marRight w:val="0"/>
      <w:marTop w:val="0"/>
      <w:marBottom w:val="0"/>
      <w:divBdr>
        <w:top w:val="none" w:sz="0" w:space="0" w:color="auto"/>
        <w:left w:val="none" w:sz="0" w:space="0" w:color="auto"/>
        <w:bottom w:val="none" w:sz="0" w:space="0" w:color="auto"/>
        <w:right w:val="none" w:sz="0" w:space="0" w:color="auto"/>
      </w:divBdr>
    </w:div>
    <w:div w:id="180239761">
      <w:marLeft w:val="0"/>
      <w:marRight w:val="0"/>
      <w:marTop w:val="0"/>
      <w:marBottom w:val="0"/>
      <w:divBdr>
        <w:top w:val="none" w:sz="0" w:space="0" w:color="auto"/>
        <w:left w:val="none" w:sz="0" w:space="0" w:color="auto"/>
        <w:bottom w:val="none" w:sz="0" w:space="0" w:color="auto"/>
        <w:right w:val="none" w:sz="0" w:space="0" w:color="auto"/>
      </w:divBdr>
    </w:div>
    <w:div w:id="180239762">
      <w:marLeft w:val="0"/>
      <w:marRight w:val="0"/>
      <w:marTop w:val="0"/>
      <w:marBottom w:val="0"/>
      <w:divBdr>
        <w:top w:val="none" w:sz="0" w:space="0" w:color="auto"/>
        <w:left w:val="none" w:sz="0" w:space="0" w:color="auto"/>
        <w:bottom w:val="none" w:sz="0" w:space="0" w:color="auto"/>
        <w:right w:val="none" w:sz="0" w:space="0" w:color="auto"/>
      </w:divBdr>
    </w:div>
    <w:div w:id="180239763">
      <w:marLeft w:val="0"/>
      <w:marRight w:val="0"/>
      <w:marTop w:val="0"/>
      <w:marBottom w:val="0"/>
      <w:divBdr>
        <w:top w:val="none" w:sz="0" w:space="0" w:color="auto"/>
        <w:left w:val="none" w:sz="0" w:space="0" w:color="auto"/>
        <w:bottom w:val="none" w:sz="0" w:space="0" w:color="auto"/>
        <w:right w:val="none" w:sz="0" w:space="0" w:color="auto"/>
      </w:divBdr>
    </w:div>
    <w:div w:id="180239764">
      <w:marLeft w:val="0"/>
      <w:marRight w:val="0"/>
      <w:marTop w:val="0"/>
      <w:marBottom w:val="0"/>
      <w:divBdr>
        <w:top w:val="none" w:sz="0" w:space="0" w:color="auto"/>
        <w:left w:val="none" w:sz="0" w:space="0" w:color="auto"/>
        <w:bottom w:val="none" w:sz="0" w:space="0" w:color="auto"/>
        <w:right w:val="none" w:sz="0" w:space="0" w:color="auto"/>
      </w:divBdr>
    </w:div>
    <w:div w:id="180239765">
      <w:marLeft w:val="0"/>
      <w:marRight w:val="0"/>
      <w:marTop w:val="0"/>
      <w:marBottom w:val="0"/>
      <w:divBdr>
        <w:top w:val="none" w:sz="0" w:space="0" w:color="auto"/>
        <w:left w:val="none" w:sz="0" w:space="0" w:color="auto"/>
        <w:bottom w:val="none" w:sz="0" w:space="0" w:color="auto"/>
        <w:right w:val="none" w:sz="0" w:space="0" w:color="auto"/>
      </w:divBdr>
    </w:div>
    <w:div w:id="180239766">
      <w:marLeft w:val="0"/>
      <w:marRight w:val="0"/>
      <w:marTop w:val="0"/>
      <w:marBottom w:val="0"/>
      <w:divBdr>
        <w:top w:val="none" w:sz="0" w:space="0" w:color="auto"/>
        <w:left w:val="none" w:sz="0" w:space="0" w:color="auto"/>
        <w:bottom w:val="none" w:sz="0" w:space="0" w:color="auto"/>
        <w:right w:val="none" w:sz="0" w:space="0" w:color="auto"/>
      </w:divBdr>
    </w:div>
    <w:div w:id="180239767">
      <w:marLeft w:val="0"/>
      <w:marRight w:val="0"/>
      <w:marTop w:val="0"/>
      <w:marBottom w:val="0"/>
      <w:divBdr>
        <w:top w:val="none" w:sz="0" w:space="0" w:color="auto"/>
        <w:left w:val="none" w:sz="0" w:space="0" w:color="auto"/>
        <w:bottom w:val="none" w:sz="0" w:space="0" w:color="auto"/>
        <w:right w:val="none" w:sz="0" w:space="0" w:color="auto"/>
      </w:divBdr>
    </w:div>
    <w:div w:id="180239768">
      <w:marLeft w:val="0"/>
      <w:marRight w:val="0"/>
      <w:marTop w:val="0"/>
      <w:marBottom w:val="0"/>
      <w:divBdr>
        <w:top w:val="none" w:sz="0" w:space="0" w:color="auto"/>
        <w:left w:val="none" w:sz="0" w:space="0" w:color="auto"/>
        <w:bottom w:val="none" w:sz="0" w:space="0" w:color="auto"/>
        <w:right w:val="none" w:sz="0" w:space="0" w:color="auto"/>
      </w:divBdr>
    </w:div>
    <w:div w:id="180239769">
      <w:marLeft w:val="0"/>
      <w:marRight w:val="0"/>
      <w:marTop w:val="0"/>
      <w:marBottom w:val="0"/>
      <w:divBdr>
        <w:top w:val="none" w:sz="0" w:space="0" w:color="auto"/>
        <w:left w:val="none" w:sz="0" w:space="0" w:color="auto"/>
        <w:bottom w:val="none" w:sz="0" w:space="0" w:color="auto"/>
        <w:right w:val="none" w:sz="0" w:space="0" w:color="auto"/>
      </w:divBdr>
    </w:div>
    <w:div w:id="180239770">
      <w:marLeft w:val="0"/>
      <w:marRight w:val="0"/>
      <w:marTop w:val="0"/>
      <w:marBottom w:val="0"/>
      <w:divBdr>
        <w:top w:val="none" w:sz="0" w:space="0" w:color="auto"/>
        <w:left w:val="none" w:sz="0" w:space="0" w:color="auto"/>
        <w:bottom w:val="none" w:sz="0" w:space="0" w:color="auto"/>
        <w:right w:val="none" w:sz="0" w:space="0" w:color="auto"/>
      </w:divBdr>
    </w:div>
    <w:div w:id="180239771">
      <w:marLeft w:val="0"/>
      <w:marRight w:val="0"/>
      <w:marTop w:val="0"/>
      <w:marBottom w:val="0"/>
      <w:divBdr>
        <w:top w:val="none" w:sz="0" w:space="0" w:color="auto"/>
        <w:left w:val="none" w:sz="0" w:space="0" w:color="auto"/>
        <w:bottom w:val="none" w:sz="0" w:space="0" w:color="auto"/>
        <w:right w:val="none" w:sz="0" w:space="0" w:color="auto"/>
      </w:divBdr>
    </w:div>
    <w:div w:id="180239772">
      <w:marLeft w:val="0"/>
      <w:marRight w:val="0"/>
      <w:marTop w:val="0"/>
      <w:marBottom w:val="0"/>
      <w:divBdr>
        <w:top w:val="none" w:sz="0" w:space="0" w:color="auto"/>
        <w:left w:val="none" w:sz="0" w:space="0" w:color="auto"/>
        <w:bottom w:val="none" w:sz="0" w:space="0" w:color="auto"/>
        <w:right w:val="none" w:sz="0" w:space="0" w:color="auto"/>
      </w:divBdr>
    </w:div>
    <w:div w:id="180239773">
      <w:marLeft w:val="0"/>
      <w:marRight w:val="0"/>
      <w:marTop w:val="0"/>
      <w:marBottom w:val="0"/>
      <w:divBdr>
        <w:top w:val="none" w:sz="0" w:space="0" w:color="auto"/>
        <w:left w:val="none" w:sz="0" w:space="0" w:color="auto"/>
        <w:bottom w:val="none" w:sz="0" w:space="0" w:color="auto"/>
        <w:right w:val="none" w:sz="0" w:space="0" w:color="auto"/>
      </w:divBdr>
    </w:div>
    <w:div w:id="180239774">
      <w:marLeft w:val="0"/>
      <w:marRight w:val="0"/>
      <w:marTop w:val="0"/>
      <w:marBottom w:val="0"/>
      <w:divBdr>
        <w:top w:val="none" w:sz="0" w:space="0" w:color="auto"/>
        <w:left w:val="none" w:sz="0" w:space="0" w:color="auto"/>
        <w:bottom w:val="none" w:sz="0" w:space="0" w:color="auto"/>
        <w:right w:val="none" w:sz="0" w:space="0" w:color="auto"/>
      </w:divBdr>
    </w:div>
    <w:div w:id="180239775">
      <w:marLeft w:val="0"/>
      <w:marRight w:val="0"/>
      <w:marTop w:val="0"/>
      <w:marBottom w:val="0"/>
      <w:divBdr>
        <w:top w:val="none" w:sz="0" w:space="0" w:color="auto"/>
        <w:left w:val="none" w:sz="0" w:space="0" w:color="auto"/>
        <w:bottom w:val="none" w:sz="0" w:space="0" w:color="auto"/>
        <w:right w:val="none" w:sz="0" w:space="0" w:color="auto"/>
      </w:divBdr>
    </w:div>
    <w:div w:id="180239776">
      <w:marLeft w:val="0"/>
      <w:marRight w:val="0"/>
      <w:marTop w:val="0"/>
      <w:marBottom w:val="0"/>
      <w:divBdr>
        <w:top w:val="none" w:sz="0" w:space="0" w:color="auto"/>
        <w:left w:val="none" w:sz="0" w:space="0" w:color="auto"/>
        <w:bottom w:val="none" w:sz="0" w:space="0" w:color="auto"/>
        <w:right w:val="none" w:sz="0" w:space="0" w:color="auto"/>
      </w:divBdr>
    </w:div>
    <w:div w:id="180239777">
      <w:marLeft w:val="0"/>
      <w:marRight w:val="0"/>
      <w:marTop w:val="0"/>
      <w:marBottom w:val="0"/>
      <w:divBdr>
        <w:top w:val="none" w:sz="0" w:space="0" w:color="auto"/>
        <w:left w:val="none" w:sz="0" w:space="0" w:color="auto"/>
        <w:bottom w:val="none" w:sz="0" w:space="0" w:color="auto"/>
        <w:right w:val="none" w:sz="0" w:space="0" w:color="auto"/>
      </w:divBdr>
    </w:div>
    <w:div w:id="180239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oleObject" Target="embeddings/oleObject13.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oleObject" Target="embeddings/oleObject12.bin"/><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image" Target="media/image14.emf"/><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oleObject" Target="embeddings/oleObject14.bin"/><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footer" Target="footer1.xml"/><Relationship Id="rId35" Type="http://schemas.openxmlformats.org/officeDocument/2006/relationships/image" Target="media/image15.emf"/></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32</Pages>
  <Words>4972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NYÍREGYHÁZA-NAGYKÁLLÓ-TISZAVASVÁRI</dc:title>
  <dc:subject/>
  <dc:creator/>
  <cp:keywords/>
  <dc:description/>
  <cp:lastModifiedBy/>
  <cp:revision>6</cp:revision>
  <cp:lastPrinted>2010-01-14T09:37:00Z</cp:lastPrinted>
  <dcterms:created xsi:type="dcterms:W3CDTF">2016-05-10T08:35:00Z</dcterms:created>
  <dcterms:modified xsi:type="dcterms:W3CDTF">2016-05-11T06:34:00Z</dcterms:modified>
</cp:coreProperties>
</file>