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B11" w:rsidRPr="008E656D" w:rsidRDefault="002B2B11" w:rsidP="00374666">
      <w:pPr>
        <w:rPr>
          <w:rFonts w:ascii="Palatino Linotype" w:hAnsi="Palatino Linotype" w:cs="Palatino Linotype"/>
          <w:b/>
          <w:bCs/>
          <w:sz w:val="22"/>
          <w:szCs w:val="22"/>
        </w:rPr>
      </w:pPr>
    </w:p>
    <w:p w:rsidR="002B2B11" w:rsidRPr="008E656D" w:rsidRDefault="002B2B11" w:rsidP="007C6DAF">
      <w:pPr>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ELLÁTÁSI SZERZŐDÉS</w:t>
      </w:r>
    </w:p>
    <w:p w:rsidR="002B2B11" w:rsidRPr="008E656D" w:rsidRDefault="002B2B11" w:rsidP="007C6DAF">
      <w:pPr>
        <w:jc w:val="center"/>
        <w:rPr>
          <w:rFonts w:ascii="Palatino Linotype" w:hAnsi="Palatino Linotype" w:cs="Palatino Linotype"/>
          <w:b/>
          <w:bCs/>
          <w:sz w:val="22"/>
          <w:szCs w:val="22"/>
        </w:rPr>
      </w:pPr>
    </w:p>
    <w:p w:rsidR="002B2B11" w:rsidRPr="008E656D" w:rsidRDefault="002B2B11" w:rsidP="007C6DAF">
      <w:pPr>
        <w:jc w:val="both"/>
        <w:rPr>
          <w:rFonts w:ascii="Palatino Linotype" w:hAnsi="Palatino Linotype" w:cs="Palatino Linotype"/>
          <w:sz w:val="22"/>
          <w:szCs w:val="22"/>
        </w:rPr>
      </w:pPr>
    </w:p>
    <w:p w:rsidR="002B2B11" w:rsidRPr="008E656D" w:rsidRDefault="002B2B11" w:rsidP="00797FC5">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amely létrejött egyrészről a</w:t>
      </w:r>
    </w:p>
    <w:p w:rsidR="002B2B11" w:rsidRPr="008E656D" w:rsidRDefault="002B2B11" w:rsidP="00797FC5">
      <w:pPr>
        <w:jc w:val="both"/>
        <w:rPr>
          <w:rFonts w:ascii="Palatino Linotype" w:hAnsi="Palatino Linotype" w:cs="Palatino Linotype"/>
          <w:sz w:val="22"/>
          <w:szCs w:val="22"/>
        </w:rPr>
      </w:pPr>
    </w:p>
    <w:p w:rsidR="002B2B11" w:rsidRPr="008E656D" w:rsidRDefault="002B2B11" w:rsidP="00797FC5">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Szociális és Gyermekvédelmi Főigazgatóság</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Székhely: 1132 Budapest, Visegrádi u. 49.</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Törzskönyvi szám: 802101</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Adószám: 15802107-2-41</w:t>
      </w:r>
    </w:p>
    <w:p w:rsidR="002B2B11" w:rsidRDefault="002B2B11" w:rsidP="00797FC5">
      <w:pPr>
        <w:jc w:val="both"/>
        <w:rPr>
          <w:rFonts w:ascii="Palatino Linotype" w:hAnsi="Palatino Linotype" w:cs="Palatino Linotype"/>
          <w:sz w:val="22"/>
          <w:szCs w:val="22"/>
        </w:rPr>
      </w:pPr>
      <w:r>
        <w:rPr>
          <w:rFonts w:ascii="Palatino Linotype" w:hAnsi="Palatino Linotype" w:cs="Palatino Linotype"/>
          <w:sz w:val="22"/>
          <w:szCs w:val="22"/>
        </w:rPr>
        <w:t>Intézményi b</w:t>
      </w:r>
      <w:r w:rsidRPr="008E656D">
        <w:rPr>
          <w:rFonts w:ascii="Palatino Linotype" w:hAnsi="Palatino Linotype" w:cs="Palatino Linotype"/>
          <w:sz w:val="22"/>
          <w:szCs w:val="22"/>
        </w:rPr>
        <w:t>ankszámla szám: MÁK 10032000-00329905</w:t>
      </w:r>
    </w:p>
    <w:p w:rsidR="002B2B11" w:rsidRPr="008E656D" w:rsidRDefault="002B2B11" w:rsidP="00797FC5">
      <w:pPr>
        <w:jc w:val="both"/>
        <w:rPr>
          <w:rFonts w:ascii="Palatino Linotype" w:hAnsi="Palatino Linotype" w:cs="Palatino Linotype"/>
          <w:sz w:val="22"/>
          <w:szCs w:val="22"/>
        </w:rPr>
      </w:pPr>
      <w:r>
        <w:rPr>
          <w:rFonts w:ascii="Palatino Linotype" w:hAnsi="Palatino Linotype" w:cs="Palatino Linotype"/>
          <w:sz w:val="22"/>
          <w:szCs w:val="22"/>
        </w:rPr>
        <w:t>Lebonyolítási bankszámla szám:</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Képviselő: Dr. Thuma Róbert</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Beosztása: főigazgató</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(továbbiakban: SZGYF)</w:t>
      </w:r>
    </w:p>
    <w:p w:rsidR="002B2B11" w:rsidRPr="008E656D" w:rsidRDefault="002B2B11" w:rsidP="00797FC5">
      <w:pPr>
        <w:jc w:val="both"/>
        <w:rPr>
          <w:rFonts w:ascii="Palatino Linotype" w:hAnsi="Palatino Linotype" w:cs="Palatino Linotype"/>
          <w:sz w:val="22"/>
          <w:szCs w:val="22"/>
        </w:rPr>
      </w:pPr>
    </w:p>
    <w:p w:rsidR="002B2B11" w:rsidRPr="008E656D" w:rsidRDefault="002B2B11" w:rsidP="001A6700">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másrészről</w:t>
      </w:r>
    </w:p>
    <w:p w:rsidR="002B2B11" w:rsidRPr="008E656D" w:rsidRDefault="002B2B11" w:rsidP="00797FC5">
      <w:pPr>
        <w:jc w:val="both"/>
        <w:rPr>
          <w:rFonts w:ascii="Palatino Linotype" w:hAnsi="Palatino Linotype" w:cs="Palatino Linotype"/>
          <w:sz w:val="22"/>
          <w:szCs w:val="22"/>
        </w:rPr>
      </w:pPr>
    </w:p>
    <w:p w:rsidR="002B2B11" w:rsidRDefault="002B2B11" w:rsidP="00797FC5">
      <w:pPr>
        <w:jc w:val="both"/>
        <w:rPr>
          <w:rFonts w:ascii="Palatino Linotype" w:hAnsi="Palatino Linotype" w:cs="Palatino Linotype"/>
          <w:b/>
          <w:bCs/>
          <w:sz w:val="22"/>
          <w:szCs w:val="22"/>
        </w:rPr>
      </w:pPr>
      <w:r w:rsidRPr="008E656D">
        <w:rPr>
          <w:rFonts w:ascii="Palatino Linotype" w:hAnsi="Palatino Linotype" w:cs="Palatino Linotype"/>
          <w:sz w:val="22"/>
          <w:szCs w:val="22"/>
        </w:rPr>
        <w:t>N</w:t>
      </w:r>
      <w:r>
        <w:rPr>
          <w:rFonts w:ascii="Palatino Linotype" w:hAnsi="Palatino Linotype" w:cs="Palatino Linotype"/>
          <w:sz w:val="22"/>
          <w:szCs w:val="22"/>
        </w:rPr>
        <w:t xml:space="preserve">év: </w:t>
      </w:r>
      <w:r>
        <w:rPr>
          <w:rFonts w:ascii="Palatino Linotype" w:hAnsi="Palatino Linotype" w:cs="Palatino Linotype"/>
          <w:b/>
          <w:bCs/>
          <w:sz w:val="22"/>
          <w:szCs w:val="22"/>
        </w:rPr>
        <w:t>Tiszavasvári Város Önkormányzata</w:t>
      </w:r>
    </w:p>
    <w:p w:rsidR="002B2B11" w:rsidRPr="00412B72" w:rsidRDefault="002B2B11" w:rsidP="00797FC5">
      <w:pPr>
        <w:jc w:val="both"/>
        <w:rPr>
          <w:rFonts w:ascii="Palatino Linotype" w:hAnsi="Palatino Linotype" w:cs="Palatino Linotype"/>
          <w:sz w:val="22"/>
          <w:szCs w:val="22"/>
        </w:rPr>
      </w:pPr>
      <w:r w:rsidRPr="006F0007">
        <w:rPr>
          <w:rFonts w:ascii="Palatino Linotype" w:hAnsi="Palatino Linotype" w:cs="Palatino Linotype"/>
          <w:sz w:val="22"/>
          <w:szCs w:val="22"/>
        </w:rPr>
        <w:t>Székhely:</w:t>
      </w:r>
      <w:r>
        <w:rPr>
          <w:rFonts w:ascii="Palatino Linotype" w:hAnsi="Palatino Linotype" w:cs="Palatino Linotype"/>
          <w:sz w:val="22"/>
          <w:szCs w:val="22"/>
        </w:rPr>
        <w:t xml:space="preserve"> 44</w:t>
      </w:r>
      <w:del w:id="0" w:author="User" w:date="2014-09-19T09:09:00Z">
        <w:r w:rsidDel="00B4608E">
          <w:rPr>
            <w:rFonts w:ascii="Palatino Linotype" w:hAnsi="Palatino Linotype" w:cs="Palatino Linotype"/>
            <w:sz w:val="22"/>
            <w:szCs w:val="22"/>
          </w:rPr>
          <w:delText>0</w:delText>
        </w:r>
      </w:del>
      <w:ins w:id="1" w:author="User" w:date="2014-09-19T09:09:00Z">
        <w:r>
          <w:rPr>
            <w:rFonts w:ascii="Palatino Linotype" w:hAnsi="Palatino Linotype" w:cs="Palatino Linotype"/>
            <w:sz w:val="22"/>
            <w:szCs w:val="22"/>
          </w:rPr>
          <w:t>4</w:t>
        </w:r>
      </w:ins>
      <w:r>
        <w:rPr>
          <w:rFonts w:ascii="Palatino Linotype" w:hAnsi="Palatino Linotype" w:cs="Palatino Linotype"/>
          <w:sz w:val="22"/>
          <w:szCs w:val="22"/>
        </w:rPr>
        <w:t>0 Tiszavasvári, Városháza tér 4.</w:t>
      </w:r>
      <w:r w:rsidRPr="00412B72">
        <w:rPr>
          <w:rFonts w:ascii="Palatino Linotype" w:hAnsi="Palatino Linotype" w:cs="Palatino Linotype"/>
          <w:sz w:val="22"/>
          <w:szCs w:val="22"/>
        </w:rPr>
        <w:tab/>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Adószám:</w:t>
      </w:r>
      <w:r>
        <w:rPr>
          <w:rFonts w:ascii="Palatino Linotype" w:hAnsi="Palatino Linotype" w:cs="Palatino Linotype"/>
          <w:sz w:val="22"/>
          <w:szCs w:val="22"/>
        </w:rPr>
        <w:t xml:space="preserve"> 15732468-2-15</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Statisztikai számjel:</w:t>
      </w:r>
      <w:ins w:id="2" w:author="User" w:date="2014-09-19T10:23:00Z">
        <w:r>
          <w:rPr>
            <w:rFonts w:ascii="Palatino Linotype" w:hAnsi="Palatino Linotype" w:cs="Palatino Linotype"/>
            <w:sz w:val="22"/>
            <w:szCs w:val="22"/>
          </w:rPr>
          <w:t xml:space="preserve"> 15732468841132115</w:t>
        </w:r>
      </w:ins>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Számlavezető pénzintézet neve:</w:t>
      </w:r>
      <w:r>
        <w:rPr>
          <w:rFonts w:ascii="Palatino Linotype" w:hAnsi="Palatino Linotype" w:cs="Palatino Linotype"/>
          <w:sz w:val="22"/>
          <w:szCs w:val="22"/>
        </w:rPr>
        <w:t xml:space="preserve"> OTP Bank Nyrt.</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Bankszámla szám:</w:t>
      </w:r>
      <w:r>
        <w:rPr>
          <w:rFonts w:ascii="Palatino Linotype" w:hAnsi="Palatino Linotype" w:cs="Palatino Linotype"/>
          <w:sz w:val="22"/>
          <w:szCs w:val="22"/>
        </w:rPr>
        <w:t xml:space="preserve"> 11744144-15404761-00000000</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Képviselő:</w:t>
      </w:r>
      <w:r>
        <w:rPr>
          <w:rFonts w:ascii="Palatino Linotype" w:hAnsi="Palatino Linotype" w:cs="Palatino Linotype"/>
          <w:sz w:val="22"/>
          <w:szCs w:val="22"/>
        </w:rPr>
        <w:t xml:space="preserve"> Dr. Fülöp Erik</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Beosztása: </w:t>
      </w:r>
      <w:r>
        <w:rPr>
          <w:rFonts w:ascii="Palatino Linotype" w:hAnsi="Palatino Linotype" w:cs="Palatino Linotype"/>
          <w:sz w:val="22"/>
          <w:szCs w:val="22"/>
        </w:rPr>
        <w:t>polgármester</w:t>
      </w:r>
    </w:p>
    <w:p w:rsidR="002B2B11" w:rsidRPr="008E656D" w:rsidRDefault="002B2B11" w:rsidP="00797FC5">
      <w:pPr>
        <w:jc w:val="both"/>
        <w:rPr>
          <w:rFonts w:ascii="Palatino Linotype" w:hAnsi="Palatino Linotype" w:cs="Palatino Linotype"/>
          <w:sz w:val="22"/>
          <w:szCs w:val="22"/>
        </w:rPr>
      </w:pPr>
      <w:r w:rsidRPr="008E656D">
        <w:rPr>
          <w:rFonts w:ascii="Palatino Linotype" w:hAnsi="Palatino Linotype" w:cs="Palatino Linotype"/>
          <w:sz w:val="22"/>
          <w:szCs w:val="22"/>
        </w:rPr>
        <w:t>(továbbiakban: Feladatellátó)</w:t>
      </w:r>
    </w:p>
    <w:p w:rsidR="002B2B11" w:rsidRPr="008E656D" w:rsidRDefault="002B2B11" w:rsidP="00797FC5">
      <w:pPr>
        <w:jc w:val="both"/>
        <w:rPr>
          <w:rFonts w:ascii="Palatino Linotype" w:hAnsi="Palatino Linotype" w:cs="Palatino Linotype"/>
          <w:sz w:val="22"/>
          <w:szCs w:val="22"/>
        </w:rPr>
      </w:pPr>
    </w:p>
    <w:p w:rsidR="002B2B11" w:rsidRPr="008E656D" w:rsidRDefault="002B2B11" w:rsidP="00797FC5">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között alulírott helyen és napon, az alábbi feltételekkel:</w:t>
      </w:r>
    </w:p>
    <w:p w:rsidR="002B2B11" w:rsidRPr="008E656D" w:rsidRDefault="002B2B11" w:rsidP="00797FC5">
      <w:pPr>
        <w:jc w:val="both"/>
        <w:rPr>
          <w:rFonts w:ascii="Palatino Linotype" w:hAnsi="Palatino Linotype" w:cs="Palatino Linotype"/>
          <w:b/>
          <w:bCs/>
          <w:sz w:val="22"/>
          <w:szCs w:val="22"/>
        </w:rPr>
      </w:pPr>
    </w:p>
    <w:p w:rsidR="002B2B11" w:rsidRDefault="002B2B11" w:rsidP="002A6A47">
      <w:pPr>
        <w:jc w:val="center"/>
        <w:rPr>
          <w:rFonts w:ascii="Palatino Linotype" w:hAnsi="Palatino Linotype" w:cs="Palatino Linotype"/>
          <w:b/>
          <w:bCs/>
          <w:sz w:val="22"/>
          <w:szCs w:val="22"/>
        </w:rPr>
      </w:pPr>
    </w:p>
    <w:p w:rsidR="002B2B11" w:rsidRPr="008E656D" w:rsidRDefault="002B2B11" w:rsidP="002A6A47">
      <w:pPr>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Preambulum</w:t>
      </w:r>
    </w:p>
    <w:p w:rsidR="002B2B11" w:rsidRPr="008E656D" w:rsidRDefault="002B2B11" w:rsidP="00797FC5">
      <w:pPr>
        <w:jc w:val="both"/>
        <w:rPr>
          <w:rFonts w:ascii="Palatino Linotype" w:hAnsi="Palatino Linotype" w:cs="Palatino Linotype"/>
          <w:b/>
          <w:bCs/>
          <w:sz w:val="22"/>
          <w:szCs w:val="22"/>
        </w:rPr>
      </w:pPr>
    </w:p>
    <w:p w:rsidR="002B2B11" w:rsidRDefault="002B2B11" w:rsidP="00AB4BE9">
      <w:pPr>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1./ </w:t>
      </w:r>
      <w:r w:rsidRPr="008E656D">
        <w:rPr>
          <w:rFonts w:ascii="Palatino Linotype" w:hAnsi="Palatino Linotype" w:cs="Palatino Linotype"/>
          <w:b/>
          <w:bCs/>
          <w:sz w:val="22"/>
          <w:szCs w:val="22"/>
        </w:rPr>
        <w:t>Szerződő Felek kijelentik</w:t>
      </w:r>
      <w:r w:rsidRPr="008E656D">
        <w:rPr>
          <w:rFonts w:ascii="Palatino Linotype" w:hAnsi="Palatino Linotype" w:cs="Palatino Linotype"/>
          <w:sz w:val="22"/>
          <w:szCs w:val="22"/>
        </w:rPr>
        <w:t>,</w:t>
      </w:r>
      <w:r w:rsidRPr="008E656D">
        <w:rPr>
          <w:rFonts w:ascii="Palatino Linotype" w:hAnsi="Palatino Linotype" w:cs="Palatino Linotype"/>
          <w:b/>
          <w:bCs/>
          <w:sz w:val="22"/>
          <w:szCs w:val="22"/>
        </w:rPr>
        <w:t xml:space="preserve"> hogy</w:t>
      </w:r>
      <w:r w:rsidRPr="008E656D">
        <w:rPr>
          <w:rFonts w:ascii="Palatino Linotype" w:hAnsi="Palatino Linotype" w:cs="Palatino Linotype"/>
          <w:sz w:val="22"/>
          <w:szCs w:val="22"/>
        </w:rPr>
        <w:t xml:space="preserve"> a Szociális és Gyermekvédelmi Főigazgatóságról szóló 316/2012.(XI.13.) </w:t>
      </w:r>
      <w:r>
        <w:rPr>
          <w:rFonts w:ascii="Palatino Linotype" w:hAnsi="Palatino Linotype" w:cs="Palatino Linotype"/>
          <w:sz w:val="22"/>
          <w:szCs w:val="22"/>
        </w:rPr>
        <w:t>Korm.</w:t>
      </w:r>
      <w:r w:rsidRPr="008E656D">
        <w:rPr>
          <w:rFonts w:ascii="Palatino Linotype" w:hAnsi="Palatino Linotype" w:cs="Palatino Linotype"/>
          <w:sz w:val="22"/>
          <w:szCs w:val="22"/>
        </w:rPr>
        <w:t xml:space="preserve">rendelet, valamint a szociális igazgatásról és szociális ellátásokról szóló 1993. évi III. törvény (továbbiakban: Szt.) 121. § - </w:t>
      </w:r>
      <w:r>
        <w:rPr>
          <w:rFonts w:ascii="Palatino Linotype" w:hAnsi="Palatino Linotype" w:cs="Palatino Linotype"/>
          <w:sz w:val="22"/>
          <w:szCs w:val="22"/>
        </w:rPr>
        <w:t>ába</w:t>
      </w:r>
      <w:r w:rsidRPr="008E656D">
        <w:rPr>
          <w:rFonts w:ascii="Palatino Linotype" w:hAnsi="Palatino Linotype" w:cs="Palatino Linotype"/>
          <w:sz w:val="22"/>
          <w:szCs w:val="22"/>
        </w:rPr>
        <w:t xml:space="preserve">n meghatározottak figyelembevételével </w:t>
      </w:r>
      <w:r w:rsidRPr="008E656D">
        <w:rPr>
          <w:rFonts w:ascii="Palatino Linotype" w:hAnsi="Palatino Linotype" w:cs="Palatino Linotype"/>
          <w:b/>
          <w:bCs/>
          <w:sz w:val="22"/>
          <w:szCs w:val="22"/>
        </w:rPr>
        <w:t xml:space="preserve">szerződést kötnek </w:t>
      </w:r>
      <w:r w:rsidRPr="006F0007">
        <w:rPr>
          <w:rFonts w:ascii="Palatino Linotype" w:hAnsi="Palatino Linotype" w:cs="Palatino Linotype"/>
          <w:b/>
          <w:bCs/>
          <w:sz w:val="22"/>
          <w:szCs w:val="22"/>
        </w:rPr>
        <w:t xml:space="preserve">az Szt. </w:t>
      </w:r>
      <w:r>
        <w:rPr>
          <w:rFonts w:ascii="Palatino Linotype" w:hAnsi="Palatino Linotype" w:cs="Palatino Linotype"/>
          <w:b/>
          <w:bCs/>
          <w:sz w:val="22"/>
          <w:szCs w:val="22"/>
        </w:rPr>
        <w:t>67</w:t>
      </w:r>
      <w:r w:rsidRPr="006F0007">
        <w:rPr>
          <w:rFonts w:ascii="Palatino Linotype" w:hAnsi="Palatino Linotype" w:cs="Palatino Linotype"/>
          <w:b/>
          <w:bCs/>
          <w:sz w:val="22"/>
          <w:szCs w:val="22"/>
        </w:rPr>
        <w:t>. § (</w:t>
      </w:r>
      <w:r>
        <w:rPr>
          <w:rFonts w:ascii="Palatino Linotype" w:hAnsi="Palatino Linotype" w:cs="Palatino Linotype"/>
          <w:b/>
          <w:bCs/>
          <w:sz w:val="22"/>
          <w:szCs w:val="22"/>
        </w:rPr>
        <w:t>2</w:t>
      </w:r>
      <w:r w:rsidRPr="006F0007">
        <w:rPr>
          <w:rFonts w:ascii="Palatino Linotype" w:hAnsi="Palatino Linotype" w:cs="Palatino Linotype"/>
          <w:b/>
          <w:bCs/>
          <w:sz w:val="22"/>
          <w:szCs w:val="22"/>
        </w:rPr>
        <w:t>) bekezdése alapján</w:t>
      </w:r>
      <w:r>
        <w:rPr>
          <w:rFonts w:ascii="Palatino Linotype" w:hAnsi="Palatino Linotype" w:cs="Palatino Linotype"/>
          <w:i/>
          <w:iCs/>
          <w:sz w:val="22"/>
          <w:szCs w:val="22"/>
        </w:rPr>
        <w:t xml:space="preserve"> </w:t>
      </w:r>
      <w:r>
        <w:rPr>
          <w:rFonts w:ascii="Palatino Linotype" w:hAnsi="Palatino Linotype" w:cs="Palatino Linotype"/>
          <w:b/>
          <w:bCs/>
          <w:sz w:val="22"/>
          <w:szCs w:val="22"/>
        </w:rPr>
        <w:t>fogyatékos személyek otthona</w:t>
      </w:r>
      <w:r w:rsidRPr="006F0007">
        <w:rPr>
          <w:rFonts w:ascii="Palatino Linotype" w:hAnsi="Palatino Linotype" w:cs="Palatino Linotype"/>
          <w:b/>
          <w:bCs/>
          <w:sz w:val="22"/>
          <w:szCs w:val="22"/>
        </w:rPr>
        <w:t xml:space="preserve"> </w:t>
      </w:r>
      <w:r w:rsidRPr="00412B72">
        <w:rPr>
          <w:rFonts w:ascii="Palatino Linotype" w:hAnsi="Palatino Linotype" w:cs="Palatino Linotype"/>
          <w:b/>
          <w:bCs/>
          <w:sz w:val="22"/>
          <w:szCs w:val="22"/>
        </w:rPr>
        <w:t xml:space="preserve"> (továbbiakban: f</w:t>
      </w:r>
      <w:r w:rsidRPr="00254B95">
        <w:rPr>
          <w:rFonts w:ascii="Palatino Linotype" w:hAnsi="Palatino Linotype" w:cs="Palatino Linotype"/>
          <w:b/>
          <w:bCs/>
          <w:sz w:val="22"/>
          <w:szCs w:val="22"/>
        </w:rPr>
        <w:t xml:space="preserve">eladat) </w:t>
      </w:r>
      <w:r w:rsidRPr="00B16E2D">
        <w:rPr>
          <w:rFonts w:ascii="Palatino Linotype" w:hAnsi="Palatino Linotype" w:cs="Palatino Linotype"/>
          <w:b/>
          <w:bCs/>
          <w:sz w:val="22"/>
          <w:szCs w:val="22"/>
        </w:rPr>
        <w:t xml:space="preserve">biztosítása és </w:t>
      </w:r>
      <w:r w:rsidRPr="008E656D">
        <w:rPr>
          <w:rFonts w:ascii="Palatino Linotype" w:hAnsi="Palatino Linotype" w:cs="Palatino Linotype"/>
          <w:b/>
          <w:bCs/>
          <w:sz w:val="22"/>
          <w:szCs w:val="22"/>
        </w:rPr>
        <w:t>finanszírozása tárgyában.</w:t>
      </w:r>
    </w:p>
    <w:p w:rsidR="002B2B11" w:rsidRDefault="002B2B11" w:rsidP="00AB4BE9">
      <w:pPr>
        <w:jc w:val="both"/>
        <w:rPr>
          <w:rFonts w:ascii="Palatino Linotype" w:hAnsi="Palatino Linotype" w:cs="Palatino Linotype"/>
          <w:sz w:val="22"/>
          <w:szCs w:val="22"/>
        </w:rPr>
      </w:pPr>
    </w:p>
    <w:p w:rsidR="002B2B11" w:rsidRPr="00520DE5" w:rsidRDefault="002B2B11" w:rsidP="00520DE5">
      <w:pPr>
        <w:jc w:val="both"/>
        <w:rPr>
          <w:rFonts w:ascii="Palatino Linotype" w:hAnsi="Palatino Linotype" w:cs="Palatino Linotype"/>
          <w:sz w:val="22"/>
          <w:szCs w:val="22"/>
        </w:rPr>
      </w:pPr>
      <w:r w:rsidRPr="00520DE5">
        <w:rPr>
          <w:rFonts w:ascii="Palatino Linotype" w:hAnsi="Palatino Linotype" w:cs="Palatino Linotype"/>
          <w:sz w:val="22"/>
          <w:szCs w:val="22"/>
        </w:rPr>
        <w:t>2./ Szerződő Felek kijelentik, hogy ellátási szerződés finanszírozása az Emberi Erőforrások Minisztériumának, mint Támogatónak a III. pontban meghatározott fejezeti kezelésű előirányzatából valósul meg.  A Főigazgatóság, mint lebonyolító ezen előirányzat terhére nyújt a jelen szerződésben meghatározott feltételek szerint a Feladatellátó részére támogatást.</w:t>
      </w:r>
    </w:p>
    <w:p w:rsidR="002B2B11" w:rsidRPr="00520DE5" w:rsidRDefault="002B2B11" w:rsidP="001A6700">
      <w:pPr>
        <w:jc w:val="both"/>
        <w:rPr>
          <w:rFonts w:ascii="Palatino Linotype" w:hAnsi="Palatino Linotype" w:cs="Palatino Linotype"/>
          <w:b/>
          <w:bCs/>
          <w:sz w:val="22"/>
          <w:szCs w:val="22"/>
        </w:rPr>
      </w:pPr>
    </w:p>
    <w:p w:rsidR="002B2B11" w:rsidRDefault="002B2B11" w:rsidP="00AB4BE9">
      <w:pPr>
        <w:jc w:val="both"/>
        <w:rPr>
          <w:rFonts w:ascii="Palatino Linotype" w:hAnsi="Palatino Linotype" w:cs="Palatino Linotype"/>
          <w:sz w:val="22"/>
          <w:szCs w:val="22"/>
        </w:rPr>
      </w:pPr>
    </w:p>
    <w:p w:rsidR="002B2B11" w:rsidRPr="008E656D" w:rsidRDefault="002B2B11" w:rsidP="00AB4BE9">
      <w:pPr>
        <w:jc w:val="both"/>
        <w:rPr>
          <w:rFonts w:ascii="Palatino Linotype" w:hAnsi="Palatino Linotype" w:cs="Palatino Linotype"/>
          <w:sz w:val="22"/>
          <w:szCs w:val="22"/>
        </w:rPr>
      </w:pPr>
      <w:r>
        <w:rPr>
          <w:rFonts w:ascii="Palatino Linotype" w:hAnsi="Palatino Linotype" w:cs="Palatino Linotype"/>
          <w:sz w:val="22"/>
          <w:szCs w:val="22"/>
        </w:rPr>
        <w:t>3</w:t>
      </w:r>
      <w:r w:rsidRPr="008E656D">
        <w:rPr>
          <w:rFonts w:ascii="Palatino Linotype" w:hAnsi="Palatino Linotype" w:cs="Palatino Linotype"/>
          <w:sz w:val="22"/>
          <w:szCs w:val="22"/>
        </w:rPr>
        <w:t xml:space="preserve">./ Jelen szerződéssel a </w:t>
      </w:r>
      <w:r w:rsidRPr="008E656D">
        <w:rPr>
          <w:rFonts w:ascii="Palatino Linotype" w:hAnsi="Palatino Linotype" w:cs="Palatino Linotype"/>
          <w:b/>
          <w:bCs/>
          <w:sz w:val="22"/>
          <w:szCs w:val="22"/>
        </w:rPr>
        <w:t>Szerződő Felek rögzítik</w:t>
      </w:r>
      <w:r w:rsidRPr="008E656D">
        <w:rPr>
          <w:rFonts w:ascii="Palatino Linotype" w:hAnsi="Palatino Linotype" w:cs="Palatino Linotype"/>
          <w:sz w:val="22"/>
          <w:szCs w:val="22"/>
        </w:rPr>
        <w:t xml:space="preserve"> a </w:t>
      </w:r>
      <w:r w:rsidRPr="008E656D">
        <w:rPr>
          <w:rFonts w:ascii="Palatino Linotype" w:hAnsi="Palatino Linotype" w:cs="Palatino Linotype"/>
          <w:b/>
          <w:bCs/>
          <w:sz w:val="22"/>
          <w:szCs w:val="22"/>
        </w:rPr>
        <w:t xml:space="preserve">feladat </w:t>
      </w:r>
      <w:r w:rsidRPr="008E656D">
        <w:rPr>
          <w:rFonts w:ascii="Palatino Linotype" w:hAnsi="Palatino Linotype" w:cs="Palatino Linotype"/>
          <w:sz w:val="22"/>
          <w:szCs w:val="22"/>
        </w:rPr>
        <w:t xml:space="preserve">ellátásához az ellátási területet, az ellátásban részesítendők körét, számát, az egy ellátottra jutó működési támogatás összegét, valamint a </w:t>
      </w:r>
      <w:r w:rsidRPr="008E656D">
        <w:rPr>
          <w:rFonts w:ascii="Palatino Linotype" w:hAnsi="Palatino Linotype" w:cs="Palatino Linotype"/>
          <w:b/>
          <w:bCs/>
          <w:sz w:val="22"/>
          <w:szCs w:val="22"/>
        </w:rPr>
        <w:t>2</w:t>
      </w:r>
      <w:r>
        <w:rPr>
          <w:rFonts w:ascii="Palatino Linotype" w:hAnsi="Palatino Linotype" w:cs="Palatino Linotype"/>
          <w:b/>
          <w:bCs/>
          <w:sz w:val="22"/>
          <w:szCs w:val="22"/>
        </w:rPr>
        <w:t xml:space="preserve">014. </w:t>
      </w:r>
      <w:r w:rsidRPr="008E656D">
        <w:rPr>
          <w:rFonts w:ascii="Palatino Linotype" w:hAnsi="Palatino Linotype" w:cs="Palatino Linotype"/>
          <w:b/>
          <w:bCs/>
          <w:sz w:val="22"/>
          <w:szCs w:val="22"/>
        </w:rPr>
        <w:t>évi működési támogatás összegét</w:t>
      </w:r>
      <w:r>
        <w:rPr>
          <w:rFonts w:ascii="Palatino Linotype" w:hAnsi="Palatino Linotype" w:cs="Palatino Linotype"/>
          <w:b/>
          <w:bCs/>
          <w:sz w:val="22"/>
          <w:szCs w:val="22"/>
        </w:rPr>
        <w:t>.</w:t>
      </w:r>
    </w:p>
    <w:p w:rsidR="002B2B11" w:rsidRPr="008E656D" w:rsidRDefault="002B2B11" w:rsidP="00AB4BE9">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 </w:t>
      </w:r>
    </w:p>
    <w:p w:rsidR="002B2B11" w:rsidRDefault="002B2B11" w:rsidP="00AB4BE9">
      <w:pPr>
        <w:jc w:val="both"/>
        <w:rPr>
          <w:rFonts w:ascii="Palatino Linotype" w:hAnsi="Palatino Linotype" w:cs="Palatino Linotype"/>
          <w:sz w:val="22"/>
          <w:szCs w:val="22"/>
        </w:rPr>
      </w:pPr>
      <w:r>
        <w:rPr>
          <w:rFonts w:ascii="Palatino Linotype" w:hAnsi="Palatino Linotype" w:cs="Palatino Linotype"/>
          <w:sz w:val="22"/>
          <w:szCs w:val="22"/>
        </w:rPr>
        <w:t>4</w:t>
      </w:r>
      <w:r w:rsidRPr="008E656D">
        <w:rPr>
          <w:rFonts w:ascii="Palatino Linotype" w:hAnsi="Palatino Linotype" w:cs="Palatino Linotype"/>
          <w:sz w:val="22"/>
          <w:szCs w:val="22"/>
        </w:rPr>
        <w:t xml:space="preserve">./ Az </w:t>
      </w:r>
      <w:r w:rsidRPr="008E656D">
        <w:rPr>
          <w:rFonts w:ascii="Palatino Linotype" w:hAnsi="Palatino Linotype" w:cs="Palatino Linotype"/>
          <w:b/>
          <w:bCs/>
          <w:sz w:val="22"/>
          <w:szCs w:val="22"/>
        </w:rPr>
        <w:t>SZGYF kijelenti, hogy</w:t>
      </w:r>
      <w:r w:rsidRPr="008E656D">
        <w:rPr>
          <w:rFonts w:ascii="Palatino Linotype" w:hAnsi="Palatino Linotype" w:cs="Palatino Linotype"/>
          <w:sz w:val="22"/>
          <w:szCs w:val="22"/>
        </w:rPr>
        <w:t xml:space="preserve"> a Szociális és Gyermekvédelmi Főigazgatóságról szóló 316/2012</w:t>
      </w:r>
      <w:r>
        <w:rPr>
          <w:rFonts w:ascii="Palatino Linotype" w:hAnsi="Palatino Linotype" w:cs="Palatino Linotype"/>
          <w:sz w:val="22"/>
          <w:szCs w:val="22"/>
        </w:rPr>
        <w:t>. (XI.13.) Korm. rendelet 4. §-</w:t>
      </w:r>
      <w:r w:rsidRPr="008E656D">
        <w:rPr>
          <w:rFonts w:ascii="Palatino Linotype" w:hAnsi="Palatino Linotype" w:cs="Palatino Linotype"/>
          <w:sz w:val="22"/>
          <w:szCs w:val="22"/>
        </w:rPr>
        <w:t>a, valamint a</w:t>
      </w:r>
      <w:r>
        <w:rPr>
          <w:rFonts w:ascii="Palatino Linotype" w:hAnsi="Palatino Linotype" w:cs="Palatino Linotype"/>
          <w:sz w:val="22"/>
          <w:szCs w:val="22"/>
        </w:rPr>
        <w:t>z Szt.</w:t>
      </w:r>
      <w:r w:rsidRPr="008E656D">
        <w:rPr>
          <w:rFonts w:ascii="Palatino Linotype" w:hAnsi="Palatino Linotype" w:cs="Palatino Linotype"/>
          <w:sz w:val="22"/>
          <w:szCs w:val="22"/>
        </w:rPr>
        <w:t xml:space="preserve"> 88.</w:t>
      </w:r>
      <w:r>
        <w:rPr>
          <w:rFonts w:ascii="Palatino Linotype" w:hAnsi="Palatino Linotype" w:cs="Palatino Linotype"/>
          <w:sz w:val="22"/>
          <w:szCs w:val="22"/>
        </w:rPr>
        <w:t xml:space="preserve"> §- </w:t>
      </w:r>
      <w:r w:rsidRPr="008E656D">
        <w:rPr>
          <w:rFonts w:ascii="Palatino Linotype" w:hAnsi="Palatino Linotype" w:cs="Palatino Linotype"/>
          <w:sz w:val="22"/>
          <w:szCs w:val="22"/>
        </w:rPr>
        <w:t>a</w:t>
      </w:r>
      <w:r>
        <w:rPr>
          <w:rFonts w:ascii="Palatino Linotype" w:hAnsi="Palatino Linotype" w:cs="Palatino Linotype"/>
          <w:sz w:val="22"/>
          <w:szCs w:val="22"/>
        </w:rPr>
        <w:t xml:space="preserve"> </w:t>
      </w:r>
      <w:r w:rsidRPr="008E656D">
        <w:rPr>
          <w:rFonts w:ascii="Palatino Linotype" w:hAnsi="Palatino Linotype" w:cs="Palatino Linotype"/>
          <w:sz w:val="22"/>
          <w:szCs w:val="22"/>
        </w:rPr>
        <w:t xml:space="preserve">alapján  </w:t>
      </w:r>
      <w:r>
        <w:rPr>
          <w:rFonts w:ascii="Palatino Linotype" w:hAnsi="Palatino Linotype" w:cs="Palatino Linotype"/>
          <w:b/>
          <w:bCs/>
          <w:sz w:val="22"/>
          <w:szCs w:val="22"/>
        </w:rPr>
        <w:t xml:space="preserve"> a szerződés tárgya szerinti </w:t>
      </w:r>
      <w:r w:rsidRPr="008E656D">
        <w:rPr>
          <w:rFonts w:ascii="Palatino Linotype" w:hAnsi="Palatino Linotype" w:cs="Palatino Linotype"/>
          <w:b/>
          <w:bCs/>
          <w:sz w:val="22"/>
          <w:szCs w:val="22"/>
        </w:rPr>
        <w:t>feladatra kijelölt szerv.</w:t>
      </w:r>
      <w:r w:rsidRPr="008E656D">
        <w:rPr>
          <w:rFonts w:ascii="Palatino Linotype" w:hAnsi="Palatino Linotype" w:cs="Palatino Linotype"/>
          <w:sz w:val="22"/>
          <w:szCs w:val="22"/>
        </w:rPr>
        <w:t xml:space="preserve"> Ezen kötelezettségének úgy kíván eleget tenni, hogy a szolgáltatást szerződéses szociális ellátás keretében ezen ellátási szerződés útján biztosítja.</w:t>
      </w:r>
    </w:p>
    <w:p w:rsidR="002B2B11" w:rsidRDefault="002B2B11" w:rsidP="00AB4BE9">
      <w:pPr>
        <w:jc w:val="both"/>
        <w:rPr>
          <w:rFonts w:ascii="Palatino Linotype" w:hAnsi="Palatino Linotype" w:cs="Palatino Linotype"/>
          <w:sz w:val="22"/>
          <w:szCs w:val="22"/>
        </w:rPr>
      </w:pPr>
    </w:p>
    <w:p w:rsidR="002B2B11" w:rsidRPr="008E656D" w:rsidRDefault="002B2B11" w:rsidP="00F237A3">
      <w:pPr>
        <w:jc w:val="both"/>
        <w:rPr>
          <w:rFonts w:ascii="Palatino Linotype" w:hAnsi="Palatino Linotype" w:cs="Palatino Linotype"/>
          <w:sz w:val="22"/>
          <w:szCs w:val="22"/>
        </w:rPr>
      </w:pPr>
      <w:r>
        <w:rPr>
          <w:rFonts w:ascii="Palatino Linotype" w:hAnsi="Palatino Linotype" w:cs="Palatino Linotype"/>
          <w:sz w:val="22"/>
          <w:szCs w:val="22"/>
        </w:rPr>
        <w:t xml:space="preserve">5./ </w:t>
      </w:r>
      <w:r w:rsidRPr="008E656D">
        <w:rPr>
          <w:rFonts w:ascii="Palatino Linotype" w:hAnsi="Palatino Linotype" w:cs="Palatino Linotype"/>
          <w:sz w:val="22"/>
          <w:szCs w:val="22"/>
        </w:rPr>
        <w:t>Feladatellátó nyilatkoz</w:t>
      </w:r>
      <w:r>
        <w:rPr>
          <w:rFonts w:ascii="Palatino Linotype" w:hAnsi="Palatino Linotype" w:cs="Palatino Linotype"/>
          <w:sz w:val="22"/>
          <w:szCs w:val="22"/>
        </w:rPr>
        <w:t>ik arról,</w:t>
      </w:r>
      <w:r w:rsidRPr="008E656D">
        <w:rPr>
          <w:rFonts w:ascii="Palatino Linotype" w:hAnsi="Palatino Linotype" w:cs="Palatino Linotype"/>
          <w:sz w:val="22"/>
          <w:szCs w:val="22"/>
        </w:rPr>
        <w:t xml:space="preserve"> hogy a </w:t>
      </w:r>
      <w:r w:rsidRPr="008E656D">
        <w:rPr>
          <w:rFonts w:ascii="Palatino Linotype" w:hAnsi="Palatino Linotype" w:cs="Palatino Linotype"/>
          <w:b/>
          <w:bCs/>
          <w:sz w:val="22"/>
          <w:szCs w:val="22"/>
        </w:rPr>
        <w:t xml:space="preserve">fenntartásában lévő szolgáltató </w:t>
      </w:r>
      <w:r>
        <w:rPr>
          <w:rFonts w:ascii="Palatino Linotype" w:hAnsi="Palatino Linotype" w:cs="Palatino Linotype"/>
          <w:b/>
          <w:bCs/>
          <w:sz w:val="22"/>
          <w:szCs w:val="22"/>
        </w:rPr>
        <w:t>bejegyzése a szolgáltatói nyilvántartásba megtörtént. A</w:t>
      </w:r>
      <w:r>
        <w:rPr>
          <w:rFonts w:ascii="Palatino Linotype" w:hAnsi="Palatino Linotype" w:cs="Palatino Linotype"/>
          <w:sz w:val="22"/>
          <w:szCs w:val="22"/>
        </w:rPr>
        <w:t>mennyiben</w:t>
      </w:r>
      <w:r w:rsidRPr="008E656D">
        <w:rPr>
          <w:rFonts w:ascii="Palatino Linotype" w:hAnsi="Palatino Linotype" w:cs="Palatino Linotype"/>
          <w:sz w:val="22"/>
          <w:szCs w:val="22"/>
        </w:rPr>
        <w:t xml:space="preserve"> működésében bármilyen változás állna be (fenntartó, ellátási terület, stb.) úgy </w:t>
      </w:r>
      <w:r>
        <w:rPr>
          <w:rFonts w:ascii="Palatino Linotype" w:hAnsi="Palatino Linotype" w:cs="Palatino Linotype"/>
          <w:sz w:val="22"/>
          <w:szCs w:val="22"/>
        </w:rPr>
        <w:t>a szociális, gyermekjóléti és gyermekvédelmi szolgáltatók, intézmények és hálózatok hatósági nyilvántartásáról és ellenőrzéséről szóló 369/2013. (X. 24.) Kormányrendeletben foglaltaknak megfelelően</w:t>
      </w:r>
      <w:r w:rsidRPr="008E656D">
        <w:rPr>
          <w:rFonts w:ascii="Palatino Linotype" w:hAnsi="Palatino Linotype" w:cs="Palatino Linotype"/>
          <w:sz w:val="22"/>
          <w:szCs w:val="22"/>
        </w:rPr>
        <w:t xml:space="preserve"> gondoskodik a </w:t>
      </w:r>
      <w:r>
        <w:rPr>
          <w:rFonts w:ascii="Palatino Linotype" w:hAnsi="Palatino Linotype" w:cs="Palatino Linotype"/>
          <w:sz w:val="22"/>
          <w:szCs w:val="22"/>
        </w:rPr>
        <w:t xml:space="preserve">szolgáltatói nyilvántartásba vett adatainak </w:t>
      </w:r>
      <w:r w:rsidRPr="008E656D">
        <w:rPr>
          <w:rFonts w:ascii="Palatino Linotype" w:hAnsi="Palatino Linotype" w:cs="Palatino Linotype"/>
          <w:sz w:val="22"/>
          <w:szCs w:val="22"/>
        </w:rPr>
        <w:t>módosítás</w:t>
      </w:r>
      <w:r>
        <w:rPr>
          <w:rFonts w:ascii="Palatino Linotype" w:hAnsi="Palatino Linotype" w:cs="Palatino Linotype"/>
          <w:sz w:val="22"/>
          <w:szCs w:val="22"/>
        </w:rPr>
        <w:t>áról</w:t>
      </w:r>
      <w:r w:rsidRPr="008E656D">
        <w:rPr>
          <w:rFonts w:ascii="Palatino Linotype" w:hAnsi="Palatino Linotype" w:cs="Palatino Linotype"/>
          <w:sz w:val="22"/>
          <w:szCs w:val="22"/>
        </w:rPr>
        <w:t xml:space="preserve">. </w:t>
      </w:r>
    </w:p>
    <w:p w:rsidR="002B2B11" w:rsidRDefault="002B2B11" w:rsidP="00AB4BE9">
      <w:pPr>
        <w:jc w:val="both"/>
        <w:rPr>
          <w:rFonts w:ascii="Palatino Linotype" w:hAnsi="Palatino Linotype" w:cs="Palatino Linotype"/>
          <w:sz w:val="22"/>
          <w:szCs w:val="22"/>
        </w:rPr>
      </w:pPr>
    </w:p>
    <w:p w:rsidR="002B2B11" w:rsidRDefault="002B2B11" w:rsidP="006F0007">
      <w:pPr>
        <w:rPr>
          <w:rFonts w:ascii="Palatino Linotype" w:hAnsi="Palatino Linotype" w:cs="Palatino Linotype"/>
          <w:b/>
          <w:bCs/>
          <w:sz w:val="22"/>
          <w:szCs w:val="22"/>
        </w:rPr>
      </w:pPr>
    </w:p>
    <w:p w:rsidR="002B2B11" w:rsidRPr="008E656D" w:rsidRDefault="002B2B11" w:rsidP="00F54E1B">
      <w:pPr>
        <w:jc w:val="center"/>
        <w:rPr>
          <w:rFonts w:ascii="Palatino Linotype" w:hAnsi="Palatino Linotype" w:cs="Palatino Linotype"/>
          <w:b/>
          <w:bCs/>
          <w:sz w:val="22"/>
          <w:szCs w:val="22"/>
        </w:rPr>
      </w:pPr>
      <w:r>
        <w:rPr>
          <w:rFonts w:ascii="Palatino Linotype" w:hAnsi="Palatino Linotype" w:cs="Palatino Linotype"/>
          <w:b/>
          <w:bCs/>
          <w:sz w:val="22"/>
          <w:szCs w:val="22"/>
        </w:rPr>
        <w:t xml:space="preserve"> I. </w:t>
      </w:r>
    </w:p>
    <w:p w:rsidR="002B2B11" w:rsidRPr="008E656D" w:rsidRDefault="002B2B11" w:rsidP="00F54E1B">
      <w:pPr>
        <w:tabs>
          <w:tab w:val="left" w:pos="600"/>
        </w:tabs>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A szerződés tárgya</w:t>
      </w:r>
    </w:p>
    <w:p w:rsidR="002B2B11" w:rsidRPr="008E656D" w:rsidRDefault="002B2B11" w:rsidP="007C6DAF">
      <w:pPr>
        <w:tabs>
          <w:tab w:val="left" w:pos="600"/>
        </w:tabs>
        <w:jc w:val="both"/>
        <w:rPr>
          <w:rFonts w:ascii="Palatino Linotype" w:hAnsi="Palatino Linotype" w:cs="Palatino Linotype"/>
          <w:b/>
          <w:bCs/>
          <w:sz w:val="22"/>
          <w:szCs w:val="22"/>
        </w:rPr>
      </w:pPr>
    </w:p>
    <w:p w:rsidR="002B2B11" w:rsidRPr="003E37AD" w:rsidRDefault="002B2B11" w:rsidP="00993992">
      <w:pPr>
        <w:pStyle w:val="NormalWeb"/>
        <w:shd w:val="clear" w:color="auto" w:fill="FFFFFF"/>
        <w:spacing w:line="268" w:lineRule="atLeast"/>
        <w:ind w:right="167"/>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1./ </w:t>
      </w:r>
      <w:r w:rsidRPr="008E656D">
        <w:rPr>
          <w:rFonts w:ascii="Palatino Linotype" w:hAnsi="Palatino Linotype" w:cs="Palatino Linotype"/>
          <w:b/>
          <w:bCs/>
          <w:sz w:val="22"/>
          <w:szCs w:val="22"/>
        </w:rPr>
        <w:t>Az SZGYF</w:t>
      </w:r>
      <w:r w:rsidRPr="008E656D">
        <w:rPr>
          <w:rFonts w:ascii="Palatino Linotype" w:hAnsi="Palatino Linotype" w:cs="Palatino Linotype"/>
          <w:sz w:val="22"/>
          <w:szCs w:val="22"/>
        </w:rPr>
        <w:t xml:space="preserve"> </w:t>
      </w:r>
      <w:r>
        <w:rPr>
          <w:rFonts w:ascii="Palatino Linotype" w:hAnsi="Palatino Linotype" w:cs="Palatino Linotype"/>
          <w:b/>
          <w:bCs/>
          <w:sz w:val="22"/>
          <w:szCs w:val="22"/>
        </w:rPr>
        <w:t xml:space="preserve">megbízza </w:t>
      </w:r>
      <w:r w:rsidRPr="008E656D">
        <w:rPr>
          <w:rFonts w:ascii="Palatino Linotype" w:hAnsi="Palatino Linotype" w:cs="Palatino Linotype"/>
          <w:b/>
          <w:bCs/>
          <w:sz w:val="22"/>
          <w:szCs w:val="22"/>
        </w:rPr>
        <w:t>a</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Feladatellátó</w:t>
      </w:r>
      <w:r>
        <w:rPr>
          <w:rFonts w:ascii="Palatino Linotype" w:hAnsi="Palatino Linotype" w:cs="Palatino Linotype"/>
          <w:b/>
          <w:bCs/>
          <w:sz w:val="22"/>
          <w:szCs w:val="22"/>
        </w:rPr>
        <w:t>t</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20</w:t>
      </w:r>
      <w:r>
        <w:rPr>
          <w:rFonts w:ascii="Palatino Linotype" w:hAnsi="Palatino Linotype" w:cs="Palatino Linotype"/>
          <w:b/>
          <w:bCs/>
          <w:sz w:val="22"/>
          <w:szCs w:val="22"/>
        </w:rPr>
        <w:t xml:space="preserve">14. </w:t>
      </w:r>
      <w:r w:rsidRPr="008E656D">
        <w:rPr>
          <w:rFonts w:ascii="Palatino Linotype" w:hAnsi="Palatino Linotype" w:cs="Palatino Linotype"/>
          <w:b/>
          <w:bCs/>
          <w:sz w:val="22"/>
          <w:szCs w:val="22"/>
        </w:rPr>
        <w:t>év</w:t>
      </w:r>
      <w:r>
        <w:rPr>
          <w:rFonts w:ascii="Palatino Linotype" w:hAnsi="Palatino Linotype" w:cs="Palatino Linotype"/>
          <w:b/>
          <w:bCs/>
          <w:sz w:val="22"/>
          <w:szCs w:val="22"/>
        </w:rPr>
        <w:t xml:space="preserve"> január </w:t>
      </w:r>
      <w:r w:rsidRPr="008E656D">
        <w:rPr>
          <w:rFonts w:ascii="Palatino Linotype" w:hAnsi="Palatino Linotype" w:cs="Palatino Linotype"/>
          <w:b/>
          <w:bCs/>
          <w:sz w:val="22"/>
          <w:szCs w:val="22"/>
        </w:rPr>
        <w:t>hó</w:t>
      </w:r>
      <w:r>
        <w:rPr>
          <w:rFonts w:ascii="Palatino Linotype" w:hAnsi="Palatino Linotype" w:cs="Palatino Linotype"/>
          <w:b/>
          <w:bCs/>
          <w:sz w:val="22"/>
          <w:szCs w:val="22"/>
        </w:rPr>
        <w:t xml:space="preserve"> 01.</w:t>
      </w:r>
      <w:r w:rsidRPr="008E656D">
        <w:rPr>
          <w:rFonts w:ascii="Palatino Linotype" w:hAnsi="Palatino Linotype" w:cs="Palatino Linotype"/>
          <w:b/>
          <w:bCs/>
          <w:sz w:val="22"/>
          <w:szCs w:val="22"/>
        </w:rPr>
        <w:t xml:space="preserve"> naptól 20</w:t>
      </w:r>
      <w:r>
        <w:rPr>
          <w:rFonts w:ascii="Palatino Linotype" w:hAnsi="Palatino Linotype" w:cs="Palatino Linotype"/>
          <w:b/>
          <w:bCs/>
          <w:sz w:val="22"/>
          <w:szCs w:val="22"/>
        </w:rPr>
        <w:t xml:space="preserve">14. december </w:t>
      </w:r>
      <w:r w:rsidRPr="008E656D">
        <w:rPr>
          <w:rFonts w:ascii="Palatino Linotype" w:hAnsi="Palatino Linotype" w:cs="Palatino Linotype"/>
          <w:b/>
          <w:bCs/>
          <w:sz w:val="22"/>
          <w:szCs w:val="22"/>
        </w:rPr>
        <w:t>hó</w:t>
      </w:r>
      <w:r>
        <w:rPr>
          <w:rFonts w:ascii="Palatino Linotype" w:hAnsi="Palatino Linotype" w:cs="Palatino Linotype"/>
          <w:b/>
          <w:bCs/>
          <w:sz w:val="22"/>
          <w:szCs w:val="22"/>
        </w:rPr>
        <w:t xml:space="preserve"> 31. </w:t>
      </w:r>
      <w:r w:rsidRPr="008E656D">
        <w:rPr>
          <w:rFonts w:ascii="Palatino Linotype" w:hAnsi="Palatino Linotype" w:cs="Palatino Linotype"/>
          <w:b/>
          <w:bCs/>
          <w:sz w:val="22"/>
          <w:szCs w:val="22"/>
        </w:rPr>
        <w:t>napig terjedő</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határozott időszakra</w:t>
      </w:r>
      <w:r w:rsidRPr="008E656D">
        <w:rPr>
          <w:rFonts w:ascii="Palatino Linotype" w:hAnsi="Palatino Linotype" w:cs="Palatino Linotype"/>
          <w:sz w:val="22"/>
          <w:szCs w:val="22"/>
        </w:rPr>
        <w:t xml:space="preserve"> </w:t>
      </w:r>
      <w:r w:rsidRPr="006F0007">
        <w:rPr>
          <w:rFonts w:ascii="Palatino Linotype" w:hAnsi="Palatino Linotype" w:cs="Palatino Linotype"/>
          <w:b/>
          <w:bCs/>
          <w:sz w:val="22"/>
          <w:szCs w:val="22"/>
        </w:rPr>
        <w:t xml:space="preserve">a </w:t>
      </w:r>
      <w:r>
        <w:rPr>
          <w:rFonts w:ascii="Palatino Linotype" w:hAnsi="Palatino Linotype" w:cs="Palatino Linotype"/>
          <w:b/>
          <w:bCs/>
          <w:sz w:val="22"/>
          <w:szCs w:val="22"/>
        </w:rPr>
        <w:t xml:space="preserve">fogyatékos személyek otthona </w:t>
      </w:r>
      <w:r w:rsidRPr="00412B72">
        <w:rPr>
          <w:rFonts w:ascii="Palatino Linotype" w:hAnsi="Palatino Linotype" w:cs="Palatino Linotype"/>
          <w:b/>
          <w:bCs/>
          <w:sz w:val="22"/>
          <w:szCs w:val="22"/>
        </w:rPr>
        <w:t>feladat ellátásának</w:t>
      </w:r>
      <w:r w:rsidRPr="006F0007">
        <w:rPr>
          <w:rFonts w:ascii="Palatino Linotype" w:hAnsi="Palatino Linotype" w:cs="Palatino Linotype"/>
          <w:b/>
          <w:bCs/>
          <w:sz w:val="22"/>
          <w:szCs w:val="22"/>
        </w:rPr>
        <w:t xml:space="preserve"> </w:t>
      </w:r>
      <w:r w:rsidRPr="00412B72">
        <w:rPr>
          <w:rFonts w:ascii="Palatino Linotype" w:hAnsi="Palatino Linotype" w:cs="Palatino Linotype"/>
          <w:b/>
          <w:bCs/>
          <w:sz w:val="22"/>
          <w:szCs w:val="22"/>
        </w:rPr>
        <w:t>biztosítására</w:t>
      </w:r>
      <w:r>
        <w:rPr>
          <w:rFonts w:ascii="Palatino Linotype" w:hAnsi="Palatino Linotype" w:cs="Palatino Linotype"/>
          <w:b/>
          <w:bCs/>
          <w:sz w:val="22"/>
          <w:szCs w:val="22"/>
        </w:rPr>
        <w:t>, mely feladat ellátását feladatellátó elvállal</w:t>
      </w:r>
      <w:r w:rsidRPr="006F0007">
        <w:rPr>
          <w:rFonts w:ascii="Palatino Linotype" w:hAnsi="Palatino Linotype" w:cs="Palatino Linotype"/>
          <w:b/>
          <w:bCs/>
          <w:sz w:val="22"/>
          <w:szCs w:val="22"/>
        </w:rPr>
        <w:t xml:space="preserve">. </w:t>
      </w:r>
    </w:p>
    <w:p w:rsidR="002B2B11" w:rsidRDefault="002B2B11" w:rsidP="00993992">
      <w:pPr>
        <w:pStyle w:val="NormalWeb"/>
        <w:shd w:val="clear" w:color="auto" w:fill="FFFFFF"/>
        <w:spacing w:line="268" w:lineRule="atLeast"/>
        <w:ind w:right="167"/>
        <w:jc w:val="both"/>
        <w:rPr>
          <w:rFonts w:ascii="Palatino Linotype" w:hAnsi="Palatino Linotype" w:cs="Palatino Linotype"/>
          <w:sz w:val="22"/>
          <w:szCs w:val="22"/>
        </w:rPr>
      </w:pPr>
    </w:p>
    <w:p w:rsidR="002B2B11" w:rsidRPr="008E656D" w:rsidRDefault="002B2B11" w:rsidP="00993992">
      <w:pPr>
        <w:jc w:val="both"/>
        <w:rPr>
          <w:rFonts w:ascii="Palatino Linotype" w:hAnsi="Palatino Linotype" w:cs="Palatino Linotype"/>
          <w:sz w:val="22"/>
          <w:szCs w:val="22"/>
        </w:rPr>
      </w:pPr>
      <w:r>
        <w:rPr>
          <w:rFonts w:ascii="Palatino Linotype" w:hAnsi="Palatino Linotype" w:cs="Palatino Linotype"/>
          <w:sz w:val="22"/>
          <w:szCs w:val="22"/>
        </w:rPr>
        <w:t>2</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SZGYF vállalja, hogy működési támogatást fizet a Feladatellátó részére</w:t>
      </w:r>
      <w:r w:rsidRPr="008E656D">
        <w:rPr>
          <w:rFonts w:ascii="Palatino Linotype" w:hAnsi="Palatino Linotype" w:cs="Palatino Linotype"/>
          <w:sz w:val="22"/>
          <w:szCs w:val="22"/>
        </w:rPr>
        <w:t xml:space="preserve"> a szakmai feladat teljesítése során felmerülő költségei </w:t>
      </w:r>
      <w:r>
        <w:rPr>
          <w:rFonts w:ascii="Palatino Linotype" w:hAnsi="Palatino Linotype" w:cs="Palatino Linotype"/>
          <w:sz w:val="22"/>
          <w:szCs w:val="22"/>
        </w:rPr>
        <w:t>finanszírozásához a III.</w:t>
      </w:r>
      <w:r w:rsidRPr="008E656D">
        <w:rPr>
          <w:rFonts w:ascii="Palatino Linotype" w:hAnsi="Palatino Linotype" w:cs="Palatino Linotype"/>
          <w:sz w:val="22"/>
          <w:szCs w:val="22"/>
        </w:rPr>
        <w:t xml:space="preserve"> pontban meghatározottak szerint, a jelen szerződés II/2. pontjában megnevezett Szolgáltató által nyújtott szolgáltatáshoz való hozzájárulásként.</w:t>
      </w:r>
    </w:p>
    <w:p w:rsidR="002B2B11" w:rsidRPr="008E656D" w:rsidRDefault="002B2B11" w:rsidP="00993992">
      <w:pPr>
        <w:jc w:val="both"/>
        <w:rPr>
          <w:rFonts w:ascii="Palatino Linotype" w:hAnsi="Palatino Linotype" w:cs="Palatino Linotype"/>
          <w:sz w:val="22"/>
          <w:szCs w:val="22"/>
        </w:rPr>
      </w:pPr>
    </w:p>
    <w:p w:rsidR="002B2B11" w:rsidRDefault="002B2B11" w:rsidP="00993992">
      <w:pPr>
        <w:jc w:val="both"/>
        <w:rPr>
          <w:rFonts w:ascii="Palatino Linotype" w:hAnsi="Palatino Linotype" w:cs="Palatino Linotype"/>
          <w:sz w:val="22"/>
          <w:szCs w:val="22"/>
        </w:rPr>
      </w:pPr>
      <w:r>
        <w:rPr>
          <w:rFonts w:ascii="Palatino Linotype" w:hAnsi="Palatino Linotype" w:cs="Palatino Linotype"/>
          <w:sz w:val="22"/>
          <w:szCs w:val="22"/>
        </w:rPr>
        <w:t>3</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Feladatellátó a jelen szerződésben rögzített működési támogatást elfogadja</w:t>
      </w:r>
      <w:r w:rsidRPr="008E656D">
        <w:rPr>
          <w:rFonts w:ascii="Palatino Linotype" w:hAnsi="Palatino Linotype" w:cs="Palatino Linotype"/>
          <w:sz w:val="22"/>
          <w:szCs w:val="22"/>
        </w:rPr>
        <w:t xml:space="preserve">, és saját felelősségére vállalja a feladat ellátását e szerződésben meghatározott időszak alatt a </w:t>
      </w:r>
      <w:r>
        <w:rPr>
          <w:rFonts w:ascii="Palatino Linotype" w:hAnsi="Palatino Linotype" w:cs="Palatino Linotype"/>
          <w:sz w:val="22"/>
          <w:szCs w:val="22"/>
        </w:rPr>
        <w:t>Szolgáltató szolgáltatói nyilvántartásba történő bejegyzésben</w:t>
      </w:r>
      <w:r w:rsidRPr="008E656D">
        <w:rPr>
          <w:rFonts w:ascii="Palatino Linotype" w:hAnsi="Palatino Linotype" w:cs="Palatino Linotype"/>
          <w:sz w:val="22"/>
          <w:szCs w:val="22"/>
        </w:rPr>
        <w:t xml:space="preserve"> rögzített ellátási területen. </w:t>
      </w:r>
      <w:bookmarkStart w:id="3" w:name="pr1721"/>
      <w:bookmarkEnd w:id="3"/>
    </w:p>
    <w:p w:rsidR="002B2B11" w:rsidRDefault="002B2B11" w:rsidP="00993992">
      <w:pPr>
        <w:jc w:val="both"/>
        <w:rPr>
          <w:rFonts w:ascii="Palatino Linotype" w:hAnsi="Palatino Linotype" w:cs="Palatino Linotype"/>
          <w:sz w:val="22"/>
          <w:szCs w:val="22"/>
        </w:rPr>
      </w:pPr>
    </w:p>
    <w:p w:rsidR="002B2B11" w:rsidRPr="008E656D" w:rsidRDefault="002B2B11" w:rsidP="00F237A3">
      <w:pPr>
        <w:pStyle w:val="BodyTextIndent2"/>
        <w:ind w:left="0"/>
        <w:rPr>
          <w:rFonts w:ascii="Palatino Linotype" w:hAnsi="Palatino Linotype" w:cs="Palatino Linotype"/>
        </w:rPr>
      </w:pPr>
      <w:r>
        <w:rPr>
          <w:rFonts w:ascii="Palatino Linotype" w:hAnsi="Palatino Linotype" w:cs="Palatino Linotype"/>
        </w:rPr>
        <w:t>4./</w:t>
      </w:r>
      <w:r w:rsidRPr="008E656D">
        <w:rPr>
          <w:rFonts w:ascii="Palatino Linotype" w:hAnsi="Palatino Linotype" w:cs="Palatino Linotype"/>
        </w:rPr>
        <w:t xml:space="preserve"> Feladatellátó a szolgáltatást</w:t>
      </w:r>
      <w:r>
        <w:rPr>
          <w:rFonts w:ascii="Palatino Linotype" w:hAnsi="Palatino Linotype" w:cs="Palatino Linotype"/>
        </w:rPr>
        <w:t xml:space="preserve"> </w:t>
      </w:r>
      <w:r w:rsidRPr="008E656D">
        <w:rPr>
          <w:rFonts w:ascii="Palatino Linotype" w:hAnsi="Palatino Linotype" w:cs="Palatino Linotype"/>
        </w:rPr>
        <w:t>hátrányos megkülönböztetés és világnézeti elkötelezettség nélkül biztosítja.</w:t>
      </w:r>
    </w:p>
    <w:p w:rsidR="002B2B11" w:rsidRPr="008E656D" w:rsidRDefault="002B2B11" w:rsidP="00993992">
      <w:pPr>
        <w:jc w:val="both"/>
        <w:rPr>
          <w:rFonts w:ascii="Palatino Linotype" w:hAnsi="Palatino Linotype" w:cs="Palatino Linotype"/>
          <w:sz w:val="22"/>
          <w:szCs w:val="22"/>
        </w:rPr>
      </w:pPr>
    </w:p>
    <w:p w:rsidR="002B2B11" w:rsidRPr="008E656D" w:rsidRDefault="002B2B11" w:rsidP="00F54E1B">
      <w:pPr>
        <w:spacing w:line="276" w:lineRule="auto"/>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II.</w:t>
      </w:r>
    </w:p>
    <w:p w:rsidR="002B2B11" w:rsidRPr="008E656D" w:rsidRDefault="002B2B11" w:rsidP="00F54E1B">
      <w:pPr>
        <w:spacing w:line="276" w:lineRule="auto"/>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 xml:space="preserve">A szerződés </w:t>
      </w:r>
      <w:r>
        <w:rPr>
          <w:rFonts w:ascii="Palatino Linotype" w:hAnsi="Palatino Linotype" w:cs="Palatino Linotype"/>
          <w:b/>
          <w:bCs/>
          <w:sz w:val="22"/>
          <w:szCs w:val="22"/>
        </w:rPr>
        <w:t xml:space="preserve">szakmai </w:t>
      </w:r>
      <w:r w:rsidRPr="008E656D">
        <w:rPr>
          <w:rFonts w:ascii="Palatino Linotype" w:hAnsi="Palatino Linotype" w:cs="Palatino Linotype"/>
          <w:b/>
          <w:bCs/>
          <w:sz w:val="22"/>
          <w:szCs w:val="22"/>
        </w:rPr>
        <w:t>tartalma</w:t>
      </w:r>
    </w:p>
    <w:p w:rsidR="002B2B11" w:rsidRPr="008E656D" w:rsidRDefault="002B2B11" w:rsidP="00197523">
      <w:pPr>
        <w:spacing w:line="276" w:lineRule="auto"/>
        <w:rPr>
          <w:rFonts w:ascii="Palatino Linotype" w:hAnsi="Palatino Linotype" w:cs="Palatino Linotype"/>
          <w:b/>
          <w:bCs/>
          <w:sz w:val="22"/>
          <w:szCs w:val="22"/>
        </w:rPr>
      </w:pPr>
    </w:p>
    <w:p w:rsidR="002B2B11" w:rsidRDefault="002B2B11" w:rsidP="006F0007">
      <w:pPr>
        <w:spacing w:after="200" w:line="276" w:lineRule="auto"/>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1./ Feladatellátó kötelezettséget vállal arra, hogy a feladat ellátása során a vonatkozó jogszabályi rendelkezéseknek, valamint a szakmai előírásoknak megfelelően jár el, </w:t>
      </w:r>
      <w:r w:rsidRPr="008E656D">
        <w:rPr>
          <w:rFonts w:ascii="Palatino Linotype" w:hAnsi="Palatino Linotype" w:cs="Palatino Linotype"/>
          <w:color w:val="222222"/>
          <w:sz w:val="22"/>
          <w:szCs w:val="22"/>
          <w:shd w:val="clear" w:color="auto" w:fill="FFFFFF"/>
        </w:rPr>
        <w:t>a szerződésben meghatározott szociális szolgáltatásokra vonatkozó külön jogszabályokat és szakmai követelményeket betartja, a nyilvántartási kötelezettségeknek eleget tesz</w:t>
      </w:r>
      <w:r>
        <w:rPr>
          <w:rFonts w:ascii="Palatino Linotype" w:hAnsi="Palatino Linotype" w:cs="Palatino Linotype"/>
          <w:color w:val="222222"/>
          <w:sz w:val="22"/>
          <w:szCs w:val="22"/>
          <w:shd w:val="clear" w:color="auto" w:fill="FFFFFF"/>
        </w:rPr>
        <w:t>,</w:t>
      </w:r>
      <w:r w:rsidRPr="008E656D">
        <w:rPr>
          <w:rFonts w:ascii="Palatino Linotype" w:hAnsi="Palatino Linotype" w:cs="Palatino Linotype"/>
          <w:color w:val="222222"/>
          <w:sz w:val="22"/>
          <w:szCs w:val="22"/>
          <w:shd w:val="clear" w:color="auto" w:fill="FFFFFF"/>
        </w:rPr>
        <w:t xml:space="preserve"> illetve a</w:t>
      </w:r>
      <w:r>
        <w:rPr>
          <w:rFonts w:ascii="Palatino Linotype" w:hAnsi="Palatino Linotype" w:cs="Palatino Linotype"/>
          <w:color w:val="222222"/>
          <w:sz w:val="22"/>
          <w:szCs w:val="22"/>
          <w:shd w:val="clear" w:color="auto" w:fill="FFFFFF"/>
        </w:rPr>
        <w:t xml:space="preserve"> Szolgáltatóval </w:t>
      </w:r>
      <w:r w:rsidRPr="008E656D">
        <w:rPr>
          <w:rFonts w:ascii="Palatino Linotype" w:hAnsi="Palatino Linotype" w:cs="Palatino Linotype"/>
          <w:color w:val="222222"/>
          <w:sz w:val="22"/>
          <w:szCs w:val="22"/>
          <w:shd w:val="clear" w:color="auto" w:fill="FFFFFF"/>
        </w:rPr>
        <w:t>betartatja azokat.</w:t>
      </w:r>
    </w:p>
    <w:p w:rsidR="002B2B11" w:rsidRDefault="002B2B11" w:rsidP="00197523">
      <w:pPr>
        <w:rPr>
          <w:rFonts w:ascii="Palatino Linotype" w:hAnsi="Palatino Linotype" w:cs="Palatino Linotype"/>
          <w:b/>
          <w:bCs/>
          <w:sz w:val="22"/>
          <w:szCs w:val="22"/>
        </w:rPr>
      </w:pPr>
      <w:r w:rsidRPr="008E656D">
        <w:rPr>
          <w:rFonts w:ascii="Palatino Linotype" w:hAnsi="Palatino Linotype" w:cs="Palatino Linotype"/>
          <w:b/>
          <w:bCs/>
          <w:sz w:val="22"/>
          <w:szCs w:val="22"/>
        </w:rPr>
        <w:t>A feladat szakmai tartalma tekintetében figyelemmel kell lenni:</w:t>
      </w:r>
    </w:p>
    <w:p w:rsidR="002B2B11" w:rsidRPr="00B16D95" w:rsidRDefault="002B2B11" w:rsidP="00B16D95">
      <w:pPr>
        <w:numPr>
          <w:ilvl w:val="0"/>
          <w:numId w:val="6"/>
        </w:numPr>
        <w:shd w:val="clear" w:color="auto" w:fill="FFFFFF"/>
        <w:spacing w:after="200" w:line="276" w:lineRule="auto"/>
        <w:ind w:left="1066" w:hanging="357"/>
        <w:jc w:val="both"/>
        <w:textAlignment w:val="center"/>
        <w:outlineLvl w:val="2"/>
        <w:rPr>
          <w:rFonts w:ascii="Palatino Linotype" w:hAnsi="Palatino Linotype" w:cs="Palatino Linotype"/>
          <w:sz w:val="22"/>
          <w:szCs w:val="22"/>
        </w:rPr>
      </w:pPr>
      <w:r w:rsidRPr="00B16D95">
        <w:rPr>
          <w:rFonts w:ascii="Palatino Linotype" w:hAnsi="Palatino Linotype" w:cs="Palatino Linotype"/>
          <w:sz w:val="22"/>
          <w:szCs w:val="22"/>
        </w:rPr>
        <w:t>a</w:t>
      </w:r>
      <w:r>
        <w:rPr>
          <w:rFonts w:ascii="Palatino Linotype" w:hAnsi="Palatino Linotype" w:cs="Palatino Linotype"/>
          <w:sz w:val="22"/>
          <w:szCs w:val="22"/>
        </w:rPr>
        <w:t>z Szt-re,</w:t>
      </w:r>
    </w:p>
    <w:p w:rsidR="002B2B11" w:rsidRPr="00B16D95" w:rsidRDefault="002B2B11" w:rsidP="00B16D95">
      <w:pPr>
        <w:numPr>
          <w:ilvl w:val="0"/>
          <w:numId w:val="6"/>
        </w:numPr>
        <w:shd w:val="clear" w:color="auto" w:fill="FFFFFF"/>
        <w:spacing w:after="200" w:line="276" w:lineRule="auto"/>
        <w:ind w:left="1066" w:hanging="357"/>
        <w:jc w:val="both"/>
        <w:textAlignment w:val="center"/>
        <w:outlineLvl w:val="2"/>
        <w:rPr>
          <w:rFonts w:ascii="Palatino Linotype" w:hAnsi="Palatino Linotype" w:cs="Palatino Linotype"/>
          <w:sz w:val="22"/>
          <w:szCs w:val="22"/>
        </w:rPr>
      </w:pPr>
      <w:r w:rsidRPr="00B16D95">
        <w:rPr>
          <w:rFonts w:ascii="Palatino Linotype" w:hAnsi="Palatino Linotype" w:cs="Palatino Linotype"/>
          <w:sz w:val="22"/>
          <w:szCs w:val="22"/>
        </w:rPr>
        <w:t xml:space="preserve">az államháztartásról szóló </w:t>
      </w:r>
      <w:r>
        <w:fldChar w:fldCharType="begin"/>
      </w:r>
      <w:r>
        <w:instrText>HYPERLINK "http://net.jogtar.hu/aht"</w:instrText>
      </w:r>
      <w:r>
        <w:fldChar w:fldCharType="separate"/>
      </w:r>
      <w:r w:rsidRPr="00B16D95">
        <w:rPr>
          <w:rFonts w:ascii="Palatino Linotype" w:hAnsi="Palatino Linotype" w:cs="Palatino Linotype"/>
          <w:sz w:val="22"/>
          <w:szCs w:val="22"/>
        </w:rPr>
        <w:t>2011. évi CXCV. törvényre</w:t>
      </w:r>
      <w:r>
        <w:rPr>
          <w:rFonts w:ascii="Palatino Linotype" w:hAnsi="Palatino Linotype" w:cs="Palatino Linotype"/>
          <w:sz w:val="22"/>
          <w:szCs w:val="22"/>
        </w:rPr>
        <w:t xml:space="preserve"> (továbbiakban: Áht.),</w:t>
      </w:r>
      <w:r w:rsidRPr="00B16D95">
        <w:rPr>
          <w:rFonts w:ascii="Palatino Linotype" w:hAnsi="Palatino Linotype" w:cs="Palatino Linotype"/>
          <w:sz w:val="22"/>
          <w:szCs w:val="22"/>
        </w:rPr>
        <w:t> </w:t>
      </w:r>
      <w:r>
        <w:fldChar w:fldCharType="end"/>
      </w:r>
    </w:p>
    <w:p w:rsidR="002B2B11" w:rsidRPr="00B16D95" w:rsidRDefault="002B2B11" w:rsidP="00B16D95">
      <w:pPr>
        <w:numPr>
          <w:ilvl w:val="0"/>
          <w:numId w:val="6"/>
        </w:numPr>
        <w:shd w:val="clear" w:color="auto" w:fill="FFFFFF"/>
        <w:spacing w:after="200" w:line="276" w:lineRule="auto"/>
        <w:ind w:left="1066" w:hanging="357"/>
        <w:jc w:val="both"/>
        <w:textAlignment w:val="center"/>
        <w:outlineLvl w:val="2"/>
        <w:rPr>
          <w:rFonts w:ascii="Palatino Linotype" w:hAnsi="Palatino Linotype" w:cs="Palatino Linotype"/>
          <w:sz w:val="22"/>
          <w:szCs w:val="22"/>
        </w:rPr>
      </w:pPr>
      <w:r w:rsidRPr="00B16D95">
        <w:rPr>
          <w:rFonts w:ascii="Palatino Linotype" w:hAnsi="Palatino Linotype" w:cs="Palatino Linotype"/>
          <w:sz w:val="22"/>
          <w:szCs w:val="22"/>
        </w:rPr>
        <w:t>az államháztartási törvény végrehajtásáról szóló 368/2011.(XII.31.) Korm. rendeletre</w:t>
      </w:r>
      <w:r>
        <w:rPr>
          <w:rFonts w:ascii="Palatino Linotype" w:hAnsi="Palatino Linotype" w:cs="Palatino Linotype"/>
          <w:sz w:val="22"/>
          <w:szCs w:val="22"/>
        </w:rPr>
        <w:t xml:space="preserve"> (a továbbiakban: Ávr.),</w:t>
      </w:r>
    </w:p>
    <w:p w:rsidR="002B2B11" w:rsidRDefault="002B2B11" w:rsidP="00F67B39">
      <w:pPr>
        <w:numPr>
          <w:ilvl w:val="0"/>
          <w:numId w:val="6"/>
        </w:numPr>
        <w:spacing w:after="200" w:line="276" w:lineRule="auto"/>
        <w:ind w:left="1066" w:hanging="357"/>
        <w:jc w:val="both"/>
        <w:rPr>
          <w:rFonts w:ascii="Palatino Linotype" w:hAnsi="Palatino Linotype" w:cs="Palatino Linotype"/>
          <w:sz w:val="22"/>
          <w:szCs w:val="22"/>
        </w:rPr>
      </w:pPr>
      <w:r w:rsidRPr="00F67B39">
        <w:rPr>
          <w:rFonts w:ascii="Palatino Linotype" w:hAnsi="Palatino Linotype" w:cs="Palatino Linotype"/>
          <w:sz w:val="22"/>
          <w:szCs w:val="22"/>
        </w:rPr>
        <w:t>a személyes gondoskodást nyújtó szociális ellátások térítési díjáról szóló 29/1993. (II. 17.) Korm. rendeletre</w:t>
      </w:r>
      <w:r>
        <w:rPr>
          <w:rFonts w:ascii="Palatino Linotype" w:hAnsi="Palatino Linotype" w:cs="Palatino Linotype"/>
          <w:sz w:val="22"/>
          <w:szCs w:val="22"/>
        </w:rPr>
        <w:t>,</w:t>
      </w:r>
    </w:p>
    <w:p w:rsidR="002B2B11" w:rsidRPr="00F67B39" w:rsidRDefault="002B2B11" w:rsidP="00F67B39">
      <w:pPr>
        <w:numPr>
          <w:ilvl w:val="0"/>
          <w:numId w:val="6"/>
        </w:numPr>
        <w:spacing w:after="200" w:line="276" w:lineRule="auto"/>
        <w:ind w:left="1066" w:hanging="357"/>
        <w:jc w:val="both"/>
        <w:rPr>
          <w:rFonts w:ascii="Palatino Linotype" w:hAnsi="Palatino Linotype" w:cs="Palatino Linotype"/>
          <w:sz w:val="22"/>
          <w:szCs w:val="22"/>
        </w:rPr>
      </w:pPr>
      <w:r w:rsidRPr="00F67B39">
        <w:rPr>
          <w:rFonts w:ascii="Palatino Linotype" w:hAnsi="Palatino Linotype" w:cs="Palatino Linotype"/>
          <w:sz w:val="22"/>
          <w:szCs w:val="22"/>
        </w:rPr>
        <w:t xml:space="preserve">a személyes gondoskodást nyújtó szociális intézmények szakmai feladatairól és működésük feltételeiről szóló 1/2000. (I. 7.) SzCsM rendeletre, </w:t>
      </w:r>
    </w:p>
    <w:p w:rsidR="002B2B11" w:rsidRPr="008E656D" w:rsidRDefault="002B2B11" w:rsidP="00B16D95">
      <w:pPr>
        <w:numPr>
          <w:ilvl w:val="0"/>
          <w:numId w:val="6"/>
        </w:numPr>
        <w:spacing w:after="200" w:line="276" w:lineRule="auto"/>
        <w:ind w:left="1066" w:hanging="357"/>
        <w:jc w:val="both"/>
        <w:rPr>
          <w:rFonts w:ascii="Palatino Linotype" w:hAnsi="Palatino Linotype" w:cs="Palatino Linotype"/>
          <w:sz w:val="22"/>
          <w:szCs w:val="22"/>
        </w:rPr>
      </w:pPr>
      <w:r w:rsidRPr="008E656D">
        <w:rPr>
          <w:rFonts w:ascii="Palatino Linotype" w:hAnsi="Palatino Linotype" w:cs="Palatino Linotype"/>
          <w:sz w:val="22"/>
          <w:szCs w:val="22"/>
        </w:rPr>
        <w:t>a személyes gondoskodást nyújtó szociális ellátások igénybevételének rendjéről szóló 9/1999. (XI. 24.) SzCsM rendeletre,</w:t>
      </w:r>
      <w:r>
        <w:rPr>
          <w:rFonts w:ascii="Palatino Linotype" w:hAnsi="Palatino Linotype" w:cs="Palatino Linotype"/>
          <w:sz w:val="22"/>
          <w:szCs w:val="22"/>
        </w:rPr>
        <w:t xml:space="preserve"> valamint</w:t>
      </w:r>
    </w:p>
    <w:p w:rsidR="002B2B11" w:rsidRDefault="002B2B11" w:rsidP="00B16D95">
      <w:pPr>
        <w:numPr>
          <w:ilvl w:val="0"/>
          <w:numId w:val="6"/>
        </w:numPr>
        <w:spacing w:after="200" w:line="276" w:lineRule="auto"/>
        <w:ind w:left="1066" w:hanging="357"/>
        <w:jc w:val="both"/>
        <w:rPr>
          <w:rFonts w:ascii="Palatino Linotype" w:hAnsi="Palatino Linotype" w:cs="Palatino Linotype"/>
          <w:sz w:val="22"/>
          <w:szCs w:val="22"/>
        </w:rPr>
      </w:pPr>
      <w:r>
        <w:rPr>
          <w:rFonts w:ascii="Palatino Linotype" w:hAnsi="Palatino Linotype" w:cs="Palatino Linotype"/>
          <w:sz w:val="22"/>
          <w:szCs w:val="22"/>
        </w:rPr>
        <w:t>a feladatellátást érintő egyéb</w:t>
      </w:r>
      <w:r w:rsidRPr="008E656D">
        <w:rPr>
          <w:rFonts w:ascii="Palatino Linotype" w:hAnsi="Palatino Linotype" w:cs="Palatino Linotype"/>
          <w:sz w:val="22"/>
          <w:szCs w:val="22"/>
        </w:rPr>
        <w:t xml:space="preserve"> szakmai szabályokra.</w:t>
      </w:r>
    </w:p>
    <w:p w:rsidR="002B2B11" w:rsidRDefault="002B2B11" w:rsidP="006F0007">
      <w:pPr>
        <w:spacing w:after="200" w:line="276" w:lineRule="auto"/>
        <w:ind w:left="1066"/>
        <w:jc w:val="both"/>
        <w:rPr>
          <w:rFonts w:ascii="Palatino Linotype" w:hAnsi="Palatino Linotype" w:cs="Palatino Linotype"/>
          <w:sz w:val="22"/>
          <w:szCs w:val="22"/>
        </w:rPr>
      </w:pPr>
    </w:p>
    <w:p w:rsidR="002B2B11" w:rsidRDefault="002B2B11" w:rsidP="006F0007">
      <w:pPr>
        <w:spacing w:after="200" w:line="276" w:lineRule="auto"/>
        <w:jc w:val="both"/>
        <w:rPr>
          <w:rFonts w:ascii="Palatino Linotype" w:hAnsi="Palatino Linotype" w:cs="Palatino Linotype"/>
          <w:sz w:val="22"/>
          <w:szCs w:val="22"/>
        </w:rPr>
      </w:pPr>
      <w:r w:rsidRPr="008E656D">
        <w:rPr>
          <w:rFonts w:ascii="Palatino Linotype" w:hAnsi="Palatino Linotype" w:cs="Palatino Linotype"/>
          <w:sz w:val="22"/>
          <w:szCs w:val="22"/>
        </w:rPr>
        <w:t>2./ Feladatellátó</w:t>
      </w:r>
      <w:r w:rsidRPr="008E656D">
        <w:rPr>
          <w:rFonts w:ascii="Palatino Linotype" w:hAnsi="Palatino Linotype" w:cs="Palatino Linotype"/>
          <w:b/>
          <w:bCs/>
          <w:sz w:val="22"/>
          <w:szCs w:val="22"/>
        </w:rPr>
        <w:t xml:space="preserve"> </w:t>
      </w:r>
      <w:r w:rsidRPr="008E656D">
        <w:rPr>
          <w:rFonts w:ascii="Palatino Linotype" w:hAnsi="Palatino Linotype" w:cs="Palatino Linotype"/>
          <w:sz w:val="22"/>
          <w:szCs w:val="22"/>
        </w:rPr>
        <w:t>a</w:t>
      </w:r>
      <w:r>
        <w:rPr>
          <w:rFonts w:ascii="Palatino Linotype" w:hAnsi="Palatino Linotype" w:cs="Palatino Linotype"/>
          <w:sz w:val="22"/>
          <w:szCs w:val="22"/>
        </w:rPr>
        <w:t xml:space="preserve">z </w:t>
      </w:r>
      <w:r w:rsidRPr="008E656D">
        <w:rPr>
          <w:rFonts w:ascii="Palatino Linotype" w:hAnsi="Palatino Linotype" w:cs="Palatino Linotype"/>
          <w:sz w:val="22"/>
          <w:szCs w:val="22"/>
        </w:rPr>
        <w:t xml:space="preserve">alábbi </w:t>
      </w:r>
      <w:r>
        <w:rPr>
          <w:rFonts w:ascii="Palatino Linotype" w:hAnsi="Palatino Linotype" w:cs="Palatino Linotype"/>
          <w:sz w:val="22"/>
          <w:szCs w:val="22"/>
        </w:rPr>
        <w:t>S</w:t>
      </w:r>
      <w:r w:rsidRPr="008E656D">
        <w:rPr>
          <w:rFonts w:ascii="Palatino Linotype" w:hAnsi="Palatino Linotype" w:cs="Palatino Linotype"/>
          <w:sz w:val="22"/>
          <w:szCs w:val="22"/>
        </w:rPr>
        <w:t>zolgáltató</w:t>
      </w:r>
      <w:r>
        <w:rPr>
          <w:rFonts w:ascii="Palatino Linotype" w:hAnsi="Palatino Linotype" w:cs="Palatino Linotype"/>
          <w:sz w:val="22"/>
          <w:szCs w:val="22"/>
        </w:rPr>
        <w:t>val</w:t>
      </w:r>
      <w:r w:rsidRPr="008E656D">
        <w:rPr>
          <w:rFonts w:ascii="Palatino Linotype" w:hAnsi="Palatino Linotype" w:cs="Palatino Linotype"/>
          <w:sz w:val="22"/>
          <w:szCs w:val="22"/>
        </w:rPr>
        <w:t xml:space="preserve"> látja el a feladatot: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63"/>
        <w:gridCol w:w="4464"/>
      </w:tblGrid>
      <w:tr w:rsidR="002B2B11" w:rsidRPr="00A532C3">
        <w:tc>
          <w:tcPr>
            <w:tcW w:w="8927" w:type="dxa"/>
            <w:gridSpan w:val="2"/>
          </w:tcPr>
          <w:p w:rsidR="002B2B11" w:rsidRPr="00A532C3" w:rsidRDefault="002B2B11" w:rsidP="00A532C3">
            <w:pPr>
              <w:jc w:val="both"/>
              <w:rPr>
                <w:rFonts w:ascii="Palatino Linotype" w:hAnsi="Palatino Linotype" w:cs="Palatino Linotype"/>
                <w:b/>
                <w:bCs/>
                <w:sz w:val="22"/>
                <w:szCs w:val="22"/>
              </w:rPr>
            </w:pPr>
            <w:r>
              <w:rPr>
                <w:rFonts w:ascii="Palatino Linotype" w:hAnsi="Palatino Linotype" w:cs="Palatino Linotype"/>
                <w:b/>
                <w:bCs/>
                <w:sz w:val="22"/>
                <w:szCs w:val="22"/>
              </w:rPr>
              <w:t>S</w:t>
            </w:r>
            <w:r w:rsidRPr="00A532C3">
              <w:rPr>
                <w:rFonts w:ascii="Palatino Linotype" w:hAnsi="Palatino Linotype" w:cs="Palatino Linotype"/>
                <w:b/>
                <w:bCs/>
                <w:sz w:val="22"/>
                <w:szCs w:val="22"/>
              </w:rPr>
              <w:t>zolgáltató szervezet:</w:t>
            </w:r>
          </w:p>
        </w:tc>
      </w:tr>
      <w:tr w:rsidR="002B2B11" w:rsidRPr="00FC616B">
        <w:tc>
          <w:tcPr>
            <w:tcW w:w="4463" w:type="dxa"/>
          </w:tcPr>
          <w:p w:rsidR="002B2B11" w:rsidRPr="00FC616B" w:rsidRDefault="002B2B11" w:rsidP="00042210">
            <w:pPr>
              <w:spacing w:line="360" w:lineRule="auto"/>
              <w:jc w:val="both"/>
              <w:rPr>
                <w:rFonts w:ascii="Palatino Linotype" w:hAnsi="Palatino Linotype" w:cs="Palatino Linotype"/>
                <w:sz w:val="22"/>
                <w:szCs w:val="22"/>
              </w:rPr>
            </w:pPr>
            <w:r>
              <w:rPr>
                <w:rFonts w:ascii="Palatino Linotype" w:hAnsi="Palatino Linotype" w:cs="Palatino Linotype"/>
                <w:sz w:val="22"/>
                <w:szCs w:val="22"/>
              </w:rPr>
              <w:t>Neve:</w:t>
            </w:r>
          </w:p>
        </w:tc>
        <w:tc>
          <w:tcPr>
            <w:tcW w:w="4464" w:type="dxa"/>
          </w:tcPr>
          <w:p w:rsidR="002B2B11" w:rsidRDefault="002B2B11" w:rsidP="006F0007">
            <w:pPr>
              <w:jc w:val="both"/>
              <w:rPr>
                <w:rFonts w:ascii="Palatino Linotype" w:hAnsi="Palatino Linotype" w:cs="Palatino Linotype"/>
                <w:sz w:val="22"/>
                <w:szCs w:val="22"/>
              </w:rPr>
            </w:pPr>
            <w:r w:rsidRPr="00B76AD4">
              <w:rPr>
                <w:rFonts w:ascii="Palatino Linotype" w:hAnsi="Palatino Linotype" w:cs="Palatino Linotype"/>
                <w:sz w:val="22"/>
                <w:szCs w:val="22"/>
              </w:rPr>
              <w:t>Tiszavasvári Szociális-, Gyermekjóléti és Egészségügyi</w:t>
            </w:r>
            <w:r w:rsidRPr="00E36180">
              <w:rPr>
                <w:rFonts w:ascii="Palatino Linotype" w:hAnsi="Palatino Linotype" w:cs="Palatino Linotype"/>
                <w:sz w:val="22"/>
                <w:szCs w:val="22"/>
              </w:rPr>
              <w:t xml:space="preserve"> </w:t>
            </w:r>
            <w:r>
              <w:rPr>
                <w:rFonts w:ascii="Palatino Linotype" w:hAnsi="Palatino Linotype" w:cs="Palatino Linotype"/>
                <w:sz w:val="22"/>
                <w:szCs w:val="22"/>
              </w:rPr>
              <w:t xml:space="preserve">Szolgáltató </w:t>
            </w:r>
            <w:r w:rsidRPr="00E36180">
              <w:rPr>
                <w:rFonts w:ascii="Palatino Linotype" w:hAnsi="Palatino Linotype" w:cs="Palatino Linotype"/>
                <w:sz w:val="22"/>
                <w:szCs w:val="22"/>
              </w:rPr>
              <w:t>Központ</w:t>
            </w:r>
          </w:p>
        </w:tc>
      </w:tr>
      <w:tr w:rsidR="002B2B11" w:rsidRPr="00FC616B">
        <w:tc>
          <w:tcPr>
            <w:tcW w:w="4463" w:type="dxa"/>
          </w:tcPr>
          <w:p w:rsidR="002B2B11" w:rsidRPr="00FC616B" w:rsidRDefault="002B2B11" w:rsidP="00042210">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Székhelye:</w:t>
            </w:r>
          </w:p>
        </w:tc>
        <w:tc>
          <w:tcPr>
            <w:tcW w:w="4464" w:type="dxa"/>
          </w:tcPr>
          <w:p w:rsidR="002B2B11" w:rsidRDefault="002B2B11" w:rsidP="00E86A78">
            <w:pPr>
              <w:jc w:val="both"/>
              <w:rPr>
                <w:rFonts w:ascii="Palatino Linotype" w:hAnsi="Palatino Linotype" w:cs="Palatino Linotype"/>
                <w:sz w:val="22"/>
                <w:szCs w:val="22"/>
              </w:rPr>
            </w:pPr>
            <w:r w:rsidRPr="006F0007">
              <w:rPr>
                <w:rFonts w:ascii="Palatino Linotype" w:hAnsi="Palatino Linotype" w:cs="Palatino Linotype"/>
                <w:color w:val="000000"/>
                <w:sz w:val="22"/>
                <w:szCs w:val="22"/>
                <w:shd w:val="clear" w:color="auto" w:fill="FFFFFF"/>
              </w:rPr>
              <w:t xml:space="preserve">4440 Tiszavasvári, Vasvári Pál </w:t>
            </w:r>
            <w:r>
              <w:rPr>
                <w:rFonts w:ascii="Palatino Linotype" w:hAnsi="Palatino Linotype" w:cs="Palatino Linotype"/>
                <w:color w:val="000000"/>
                <w:sz w:val="22"/>
                <w:szCs w:val="22"/>
                <w:shd w:val="clear" w:color="auto" w:fill="FFFFFF"/>
              </w:rPr>
              <w:t>út</w:t>
            </w:r>
            <w:r w:rsidRPr="006F0007">
              <w:rPr>
                <w:rFonts w:ascii="Palatino Linotype" w:hAnsi="Palatino Linotype" w:cs="Palatino Linotype"/>
                <w:color w:val="000000"/>
                <w:sz w:val="22"/>
                <w:szCs w:val="22"/>
                <w:shd w:val="clear" w:color="auto" w:fill="FFFFFF"/>
              </w:rPr>
              <w:t xml:space="preserve"> 87.</w:t>
            </w:r>
          </w:p>
        </w:tc>
      </w:tr>
      <w:tr w:rsidR="002B2B11" w:rsidRPr="00FC616B">
        <w:tc>
          <w:tcPr>
            <w:tcW w:w="4463" w:type="dxa"/>
          </w:tcPr>
          <w:p w:rsidR="002B2B11" w:rsidRPr="008E656D" w:rsidRDefault="002B2B11" w:rsidP="00042210">
            <w:pPr>
              <w:spacing w:line="360" w:lineRule="auto"/>
              <w:jc w:val="both"/>
              <w:rPr>
                <w:rFonts w:ascii="Palatino Linotype" w:hAnsi="Palatino Linotype" w:cs="Palatino Linotype"/>
                <w:sz w:val="22"/>
                <w:szCs w:val="22"/>
              </w:rPr>
            </w:pPr>
            <w:r>
              <w:rPr>
                <w:rFonts w:ascii="Palatino Linotype" w:hAnsi="Palatino Linotype" w:cs="Palatino Linotype"/>
                <w:sz w:val="22"/>
                <w:szCs w:val="22"/>
              </w:rPr>
              <w:t>T</w:t>
            </w:r>
            <w:r w:rsidRPr="008E656D">
              <w:rPr>
                <w:rFonts w:ascii="Palatino Linotype" w:hAnsi="Palatino Linotype" w:cs="Palatino Linotype"/>
                <w:sz w:val="22"/>
                <w:szCs w:val="22"/>
              </w:rPr>
              <w:t>elephelye:</w:t>
            </w:r>
          </w:p>
        </w:tc>
        <w:tc>
          <w:tcPr>
            <w:tcW w:w="4464" w:type="dxa"/>
          </w:tcPr>
          <w:p w:rsidR="002B2B11" w:rsidRPr="00E36180" w:rsidRDefault="002B2B11" w:rsidP="00042210">
            <w:pPr>
              <w:spacing w:line="360" w:lineRule="auto"/>
              <w:jc w:val="both"/>
              <w:rPr>
                <w:rFonts w:ascii="Palatino Linotype" w:hAnsi="Palatino Linotype" w:cs="Palatino Linotype"/>
                <w:sz w:val="22"/>
                <w:szCs w:val="22"/>
              </w:rPr>
            </w:pPr>
            <w:r w:rsidRPr="00B76AD4">
              <w:rPr>
                <w:rFonts w:ascii="Palatino Linotype" w:hAnsi="Palatino Linotype" w:cs="Palatino Linotype"/>
                <w:sz w:val="22"/>
                <w:szCs w:val="22"/>
              </w:rPr>
              <w:t>---</w:t>
            </w:r>
          </w:p>
        </w:tc>
      </w:tr>
      <w:tr w:rsidR="002B2B11" w:rsidRPr="00FC616B">
        <w:tc>
          <w:tcPr>
            <w:tcW w:w="4463" w:type="dxa"/>
          </w:tcPr>
          <w:p w:rsidR="002B2B11" w:rsidRPr="00FC616B" w:rsidRDefault="002B2B11" w:rsidP="00042210">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Ágazati azonosítója:</w:t>
            </w:r>
          </w:p>
        </w:tc>
        <w:tc>
          <w:tcPr>
            <w:tcW w:w="4464" w:type="dxa"/>
          </w:tcPr>
          <w:p w:rsidR="002B2B11" w:rsidRDefault="002B2B11" w:rsidP="006F0007">
            <w:pPr>
              <w:jc w:val="both"/>
              <w:rPr>
                <w:rFonts w:ascii="Palatino Linotype" w:hAnsi="Palatino Linotype" w:cs="Palatino Linotype"/>
                <w:sz w:val="22"/>
                <w:szCs w:val="22"/>
              </w:rPr>
            </w:pPr>
            <w:r w:rsidRPr="006F0007">
              <w:rPr>
                <w:rFonts w:ascii="Palatino Linotype" w:hAnsi="Palatino Linotype" w:cs="Palatino Linotype"/>
                <w:color w:val="000000"/>
                <w:sz w:val="22"/>
                <w:szCs w:val="22"/>
                <w:shd w:val="clear" w:color="auto" w:fill="FFFFFF"/>
              </w:rPr>
              <w:t>S0233914</w:t>
            </w:r>
          </w:p>
        </w:tc>
      </w:tr>
      <w:tr w:rsidR="002B2B11" w:rsidRPr="00FC616B">
        <w:tc>
          <w:tcPr>
            <w:tcW w:w="4463" w:type="dxa"/>
          </w:tcPr>
          <w:p w:rsidR="002B2B11" w:rsidRPr="00FC616B" w:rsidRDefault="002B2B11" w:rsidP="00042210">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Adószáma:</w:t>
            </w:r>
          </w:p>
        </w:tc>
        <w:tc>
          <w:tcPr>
            <w:tcW w:w="4464" w:type="dxa"/>
          </w:tcPr>
          <w:p w:rsidR="002B2B11" w:rsidRPr="00B76AD4" w:rsidRDefault="002B2B11" w:rsidP="00042210">
            <w:pPr>
              <w:spacing w:line="360" w:lineRule="auto"/>
              <w:jc w:val="both"/>
              <w:rPr>
                <w:rFonts w:ascii="Palatino Linotype" w:hAnsi="Palatino Linotype" w:cs="Palatino Linotype"/>
                <w:sz w:val="22"/>
                <w:szCs w:val="22"/>
              </w:rPr>
            </w:pPr>
            <w:r>
              <w:rPr>
                <w:rFonts w:ascii="Palatino Linotype" w:hAnsi="Palatino Linotype" w:cs="Palatino Linotype"/>
                <w:sz w:val="22"/>
                <w:szCs w:val="22"/>
              </w:rPr>
              <w:t>15815154-2-15</w:t>
            </w:r>
          </w:p>
        </w:tc>
      </w:tr>
      <w:tr w:rsidR="002B2B11" w:rsidRPr="00FC616B">
        <w:tc>
          <w:tcPr>
            <w:tcW w:w="4463" w:type="dxa"/>
          </w:tcPr>
          <w:p w:rsidR="002B2B11" w:rsidRPr="00FC616B" w:rsidRDefault="002B2B11" w:rsidP="00311935">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Vezetőjének neve:</w:t>
            </w:r>
          </w:p>
        </w:tc>
        <w:tc>
          <w:tcPr>
            <w:tcW w:w="4464" w:type="dxa"/>
          </w:tcPr>
          <w:p w:rsidR="002B2B11" w:rsidRDefault="002B2B11" w:rsidP="006F0007">
            <w:pPr>
              <w:jc w:val="both"/>
              <w:rPr>
                <w:rFonts w:ascii="Palatino Linotype" w:hAnsi="Palatino Linotype" w:cs="Palatino Linotype"/>
                <w:sz w:val="22"/>
                <w:szCs w:val="22"/>
              </w:rPr>
            </w:pPr>
            <w:r>
              <w:rPr>
                <w:rFonts w:ascii="Palatino Linotype" w:hAnsi="Palatino Linotype" w:cs="Palatino Linotype"/>
                <w:sz w:val="22"/>
                <w:szCs w:val="22"/>
              </w:rPr>
              <w:t>Nácsáné dr. Kalán Eszter Hajnalka</w:t>
            </w:r>
          </w:p>
        </w:tc>
      </w:tr>
      <w:tr w:rsidR="002B2B11" w:rsidRPr="00FC616B">
        <w:tc>
          <w:tcPr>
            <w:tcW w:w="4463" w:type="dxa"/>
            <w:vMerge w:val="restart"/>
          </w:tcPr>
          <w:p w:rsidR="002B2B11" w:rsidRDefault="002B2B11" w:rsidP="00311935">
            <w:pPr>
              <w:spacing w:line="360" w:lineRule="auto"/>
              <w:jc w:val="both"/>
              <w:rPr>
                <w:rFonts w:ascii="Palatino Linotype" w:hAnsi="Palatino Linotype" w:cs="Palatino Linotype"/>
                <w:sz w:val="22"/>
                <w:szCs w:val="22"/>
              </w:rPr>
            </w:pPr>
          </w:p>
          <w:p w:rsidR="002B2B11" w:rsidRPr="00FC616B" w:rsidRDefault="002B2B11" w:rsidP="00311935">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Vezetőjének elérhetősége:</w:t>
            </w:r>
          </w:p>
        </w:tc>
        <w:tc>
          <w:tcPr>
            <w:tcW w:w="4464" w:type="dxa"/>
          </w:tcPr>
          <w:p w:rsidR="002B2B11" w:rsidRPr="00B76AD4" w:rsidRDefault="002B2B11" w:rsidP="00311935">
            <w:pPr>
              <w:spacing w:line="360" w:lineRule="auto"/>
              <w:jc w:val="both"/>
              <w:rPr>
                <w:rFonts w:ascii="Palatino Linotype" w:hAnsi="Palatino Linotype" w:cs="Palatino Linotype"/>
                <w:sz w:val="22"/>
                <w:szCs w:val="22"/>
              </w:rPr>
            </w:pPr>
            <w:r w:rsidRPr="00B76AD4">
              <w:rPr>
                <w:rFonts w:ascii="Palatino Linotype" w:hAnsi="Palatino Linotype" w:cs="Palatino Linotype"/>
                <w:sz w:val="22"/>
                <w:szCs w:val="22"/>
              </w:rPr>
              <w:t>telefon:</w:t>
            </w:r>
            <w:r w:rsidRPr="00E36180">
              <w:rPr>
                <w:rFonts w:ascii="Palatino Linotype" w:hAnsi="Palatino Linotype" w:cs="Palatino Linotype"/>
                <w:sz w:val="22"/>
                <w:szCs w:val="22"/>
              </w:rPr>
              <w:t xml:space="preserve"> </w:t>
            </w:r>
            <w:r w:rsidRPr="006F0007">
              <w:rPr>
                <w:rFonts w:ascii="Palatino Linotype" w:hAnsi="Palatino Linotype" w:cs="Palatino Linotype"/>
                <w:color w:val="000000"/>
                <w:sz w:val="22"/>
                <w:szCs w:val="22"/>
                <w:shd w:val="clear" w:color="auto" w:fill="FFFFFF"/>
              </w:rPr>
              <w:t>06-42-520-002</w:t>
            </w:r>
          </w:p>
        </w:tc>
      </w:tr>
      <w:tr w:rsidR="002B2B11" w:rsidRPr="00FC616B">
        <w:tc>
          <w:tcPr>
            <w:tcW w:w="4463" w:type="dxa"/>
            <w:vMerge/>
          </w:tcPr>
          <w:p w:rsidR="002B2B11" w:rsidRPr="008E656D" w:rsidRDefault="002B2B11" w:rsidP="00042210">
            <w:pPr>
              <w:spacing w:line="360" w:lineRule="auto"/>
              <w:jc w:val="both"/>
              <w:rPr>
                <w:rFonts w:ascii="Palatino Linotype" w:hAnsi="Palatino Linotype" w:cs="Palatino Linotype"/>
                <w:sz w:val="22"/>
                <w:szCs w:val="22"/>
              </w:rPr>
            </w:pPr>
          </w:p>
        </w:tc>
        <w:tc>
          <w:tcPr>
            <w:tcW w:w="4464" w:type="dxa"/>
          </w:tcPr>
          <w:p w:rsidR="002B2B11" w:rsidRPr="00435E13" w:rsidRDefault="002B2B11" w:rsidP="00042210">
            <w:pPr>
              <w:spacing w:line="360" w:lineRule="auto"/>
              <w:jc w:val="both"/>
              <w:rPr>
                <w:rFonts w:ascii="Palatino Linotype" w:hAnsi="Palatino Linotype" w:cs="Palatino Linotype"/>
                <w:sz w:val="22"/>
                <w:szCs w:val="22"/>
              </w:rPr>
            </w:pPr>
            <w:r w:rsidRPr="00B76AD4">
              <w:rPr>
                <w:rFonts w:ascii="Palatino Linotype" w:hAnsi="Palatino Linotype" w:cs="Palatino Linotype"/>
                <w:sz w:val="22"/>
                <w:szCs w:val="22"/>
              </w:rPr>
              <w:t>mobil:</w:t>
            </w:r>
            <w:r w:rsidRPr="00E36180">
              <w:rPr>
                <w:rFonts w:ascii="Palatino Linotype" w:hAnsi="Palatino Linotype" w:cs="Palatino Linotype"/>
                <w:sz w:val="22"/>
                <w:szCs w:val="22"/>
              </w:rPr>
              <w:t xml:space="preserve"> ---</w:t>
            </w:r>
          </w:p>
        </w:tc>
      </w:tr>
      <w:tr w:rsidR="002B2B11" w:rsidRPr="00FC616B">
        <w:tc>
          <w:tcPr>
            <w:tcW w:w="4463" w:type="dxa"/>
            <w:vMerge/>
          </w:tcPr>
          <w:p w:rsidR="002B2B11" w:rsidRPr="008E656D" w:rsidRDefault="002B2B11" w:rsidP="00042210">
            <w:pPr>
              <w:spacing w:line="360" w:lineRule="auto"/>
              <w:jc w:val="both"/>
              <w:rPr>
                <w:rFonts w:ascii="Palatino Linotype" w:hAnsi="Palatino Linotype" w:cs="Palatino Linotype"/>
                <w:sz w:val="22"/>
                <w:szCs w:val="22"/>
              </w:rPr>
            </w:pPr>
          </w:p>
        </w:tc>
        <w:tc>
          <w:tcPr>
            <w:tcW w:w="4464" w:type="dxa"/>
          </w:tcPr>
          <w:p w:rsidR="002B2B11" w:rsidRDefault="002B2B11" w:rsidP="006F0007">
            <w:pPr>
              <w:jc w:val="both"/>
              <w:rPr>
                <w:rFonts w:ascii="Palatino Linotype" w:hAnsi="Palatino Linotype" w:cs="Palatino Linotype"/>
                <w:sz w:val="22"/>
                <w:szCs w:val="22"/>
              </w:rPr>
            </w:pPr>
            <w:r w:rsidRPr="00B76AD4">
              <w:rPr>
                <w:rFonts w:ascii="Palatino Linotype" w:hAnsi="Palatino Linotype" w:cs="Palatino Linotype"/>
                <w:sz w:val="22"/>
                <w:szCs w:val="22"/>
              </w:rPr>
              <w:t>e</w:t>
            </w:r>
            <w:r w:rsidRPr="00E36180">
              <w:rPr>
                <w:rFonts w:ascii="Palatino Linotype" w:hAnsi="Palatino Linotype" w:cs="Palatino Linotype"/>
                <w:sz w:val="22"/>
                <w:szCs w:val="22"/>
              </w:rPr>
              <w:t>-</w:t>
            </w:r>
            <w:r w:rsidRPr="00435E13">
              <w:rPr>
                <w:rFonts w:ascii="Palatino Linotype" w:hAnsi="Palatino Linotype" w:cs="Palatino Linotype"/>
                <w:sz w:val="22"/>
                <w:szCs w:val="22"/>
              </w:rPr>
              <w:t>mail:</w:t>
            </w:r>
            <w:r w:rsidRPr="00F1334B">
              <w:rPr>
                <w:rFonts w:ascii="Palatino Linotype" w:hAnsi="Palatino Linotype" w:cs="Palatino Linotype"/>
                <w:sz w:val="22"/>
                <w:szCs w:val="22"/>
              </w:rPr>
              <w:t xml:space="preserve"> </w:t>
            </w:r>
            <w:ins w:id="4" w:author="User" w:date="2014-09-19T09:22:00Z">
              <w:r>
                <w:rPr>
                  <w:rFonts w:ascii="Palatino Linotype" w:hAnsi="Palatino Linotype" w:cs="Palatino Linotype"/>
                  <w:color w:val="000000"/>
                  <w:sz w:val="22"/>
                  <w:szCs w:val="22"/>
                  <w:shd w:val="clear" w:color="auto" w:fill="FFFFFF"/>
                </w:rPr>
                <w:t>szesz</w:t>
              </w:r>
            </w:ins>
            <w:del w:id="5" w:author="User" w:date="2014-09-19T09:22:00Z">
              <w:r w:rsidRPr="006F0007" w:rsidDel="00803229">
                <w:rPr>
                  <w:rFonts w:ascii="Palatino Linotype" w:hAnsi="Palatino Linotype" w:cs="Palatino Linotype"/>
                  <w:color w:val="000000"/>
                  <w:sz w:val="22"/>
                  <w:szCs w:val="22"/>
                  <w:shd w:val="clear" w:color="auto" w:fill="FFFFFF"/>
                </w:rPr>
                <w:delText>szesz</w:delText>
              </w:r>
            </w:del>
            <w:ins w:id="6" w:author="User" w:date="2014-09-19T09:14:00Z">
              <w:r>
                <w:rPr>
                  <w:rFonts w:ascii="Palatino Linotype" w:hAnsi="Palatino Linotype" w:cs="Palatino Linotype"/>
                  <w:color w:val="000000"/>
                  <w:sz w:val="22"/>
                  <w:szCs w:val="22"/>
                  <w:shd w:val="clear" w:color="auto" w:fill="FFFFFF"/>
                </w:rPr>
                <w:t>k</w:t>
              </w:r>
            </w:ins>
            <w:r w:rsidRPr="006F0007">
              <w:rPr>
                <w:rFonts w:ascii="Palatino Linotype" w:hAnsi="Palatino Linotype" w:cs="Palatino Linotype"/>
                <w:color w:val="000000"/>
                <w:sz w:val="22"/>
                <w:szCs w:val="22"/>
                <w:shd w:val="clear" w:color="auto" w:fill="FFFFFF"/>
              </w:rPr>
              <w:t>@</w:t>
            </w:r>
            <w:r>
              <w:rPr>
                <w:rFonts w:ascii="Palatino Linotype" w:hAnsi="Palatino Linotype" w:cs="Palatino Linotype"/>
                <w:color w:val="000000"/>
                <w:sz w:val="22"/>
                <w:szCs w:val="22"/>
                <w:shd w:val="clear" w:color="auto" w:fill="FFFFFF"/>
              </w:rPr>
              <w:t>gmail.com</w:t>
            </w:r>
          </w:p>
        </w:tc>
      </w:tr>
      <w:tr w:rsidR="002B2B11" w:rsidRPr="00FC616B">
        <w:tc>
          <w:tcPr>
            <w:tcW w:w="4463" w:type="dxa"/>
          </w:tcPr>
          <w:p w:rsidR="002B2B11" w:rsidRPr="00FC616B" w:rsidRDefault="002B2B11" w:rsidP="00B44847">
            <w:pPr>
              <w:spacing w:line="360" w:lineRule="auto"/>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A szolgáltatás megnevezése: </w:t>
            </w:r>
          </w:p>
        </w:tc>
        <w:tc>
          <w:tcPr>
            <w:tcW w:w="4464" w:type="dxa"/>
          </w:tcPr>
          <w:p w:rsidR="002B2B11" w:rsidRDefault="002B2B11" w:rsidP="006F0007">
            <w:pPr>
              <w:jc w:val="both"/>
              <w:rPr>
                <w:rFonts w:ascii="Palatino Linotype" w:hAnsi="Palatino Linotype" w:cs="Palatino Linotype"/>
                <w:sz w:val="22"/>
                <w:szCs w:val="22"/>
              </w:rPr>
            </w:pPr>
            <w:r w:rsidRPr="00B76AD4">
              <w:rPr>
                <w:rFonts w:ascii="Palatino Linotype" w:hAnsi="Palatino Linotype" w:cs="Palatino Linotype"/>
                <w:sz w:val="22"/>
                <w:szCs w:val="22"/>
              </w:rPr>
              <w:t>fogyatékos személyek otthona</w:t>
            </w:r>
          </w:p>
        </w:tc>
      </w:tr>
      <w:tr w:rsidR="002B2B11" w:rsidRPr="00FC616B">
        <w:tc>
          <w:tcPr>
            <w:tcW w:w="4463" w:type="dxa"/>
          </w:tcPr>
          <w:p w:rsidR="002B2B11" w:rsidRPr="00B76AD4" w:rsidRDefault="002B2B11" w:rsidP="002742CD">
            <w:pPr>
              <w:spacing w:line="360" w:lineRule="auto"/>
              <w:jc w:val="both"/>
              <w:rPr>
                <w:rFonts w:ascii="Palatino Linotype" w:hAnsi="Palatino Linotype" w:cs="Palatino Linotype"/>
                <w:sz w:val="22"/>
                <w:szCs w:val="22"/>
              </w:rPr>
            </w:pPr>
            <w:r w:rsidRPr="00051250">
              <w:rPr>
                <w:rFonts w:ascii="Palatino Linotype" w:hAnsi="Palatino Linotype" w:cs="Palatino Linotype"/>
                <w:sz w:val="22"/>
                <w:szCs w:val="22"/>
              </w:rPr>
              <w:t xml:space="preserve">A </w:t>
            </w:r>
            <w:r w:rsidRPr="00F1334B">
              <w:rPr>
                <w:rFonts w:ascii="Palatino Linotype" w:hAnsi="Palatino Linotype" w:cs="Palatino Linotype"/>
                <w:sz w:val="22"/>
                <w:szCs w:val="22"/>
              </w:rPr>
              <w:t>szolgáltatói nyilvántartásba vétel</w:t>
            </w:r>
            <w:r w:rsidRPr="00B76AD4">
              <w:rPr>
                <w:rFonts w:ascii="Palatino Linotype" w:hAnsi="Palatino Linotype" w:cs="Palatino Linotype"/>
                <w:sz w:val="22"/>
                <w:szCs w:val="22"/>
              </w:rPr>
              <w:t xml:space="preserve"> száma:</w:t>
            </w:r>
          </w:p>
        </w:tc>
        <w:tc>
          <w:tcPr>
            <w:tcW w:w="4464" w:type="dxa"/>
          </w:tcPr>
          <w:p w:rsidR="002B2B11" w:rsidRDefault="002B2B11" w:rsidP="006F0007">
            <w:pPr>
              <w:jc w:val="both"/>
              <w:rPr>
                <w:rFonts w:ascii="Palatino Linotype" w:hAnsi="Palatino Linotype" w:cs="Palatino Linotype"/>
                <w:sz w:val="22"/>
                <w:szCs w:val="22"/>
              </w:rPr>
            </w:pPr>
            <w:r>
              <w:rPr>
                <w:rFonts w:ascii="Palatino Linotype" w:hAnsi="Palatino Linotype" w:cs="Palatino Linotype"/>
                <w:color w:val="000000"/>
                <w:sz w:val="22"/>
                <w:szCs w:val="22"/>
                <w:shd w:val="clear" w:color="auto" w:fill="FFFFFF"/>
              </w:rPr>
              <w:t>SZ-C-01/00609-11/2014.</w:t>
            </w:r>
          </w:p>
        </w:tc>
      </w:tr>
      <w:tr w:rsidR="002B2B11" w:rsidRPr="00FC616B">
        <w:tc>
          <w:tcPr>
            <w:tcW w:w="4463" w:type="dxa"/>
          </w:tcPr>
          <w:p w:rsidR="002B2B11" w:rsidRPr="00FC616B" w:rsidRDefault="002B2B11" w:rsidP="00042210">
            <w:pPr>
              <w:spacing w:line="360" w:lineRule="auto"/>
              <w:jc w:val="both"/>
              <w:rPr>
                <w:rFonts w:ascii="Palatino Linotype" w:hAnsi="Palatino Linotype" w:cs="Palatino Linotype"/>
                <w:sz w:val="22"/>
                <w:szCs w:val="22"/>
              </w:rPr>
            </w:pPr>
            <w:r>
              <w:rPr>
                <w:rFonts w:ascii="Palatino Linotype" w:hAnsi="Palatino Linotype" w:cs="Palatino Linotype"/>
                <w:sz w:val="22"/>
                <w:szCs w:val="22"/>
              </w:rPr>
              <w:t>A szolgáltatói nyilvántartásba vétel</w:t>
            </w:r>
            <w:r w:rsidRPr="008E656D">
              <w:rPr>
                <w:rFonts w:ascii="Palatino Linotype" w:hAnsi="Palatino Linotype" w:cs="Palatino Linotype"/>
                <w:sz w:val="22"/>
                <w:szCs w:val="22"/>
              </w:rPr>
              <w:t xml:space="preserve"> hatálya:</w:t>
            </w:r>
          </w:p>
        </w:tc>
        <w:tc>
          <w:tcPr>
            <w:tcW w:w="4464" w:type="dxa"/>
          </w:tcPr>
          <w:p w:rsidR="002B2B11" w:rsidRPr="006F0007" w:rsidRDefault="002B2B11" w:rsidP="006F0007">
            <w:pPr>
              <w:jc w:val="both"/>
              <w:rPr>
                <w:rFonts w:ascii="Palatino Linotype" w:hAnsi="Palatino Linotype" w:cs="Palatino Linotype"/>
                <w:sz w:val="22"/>
                <w:szCs w:val="22"/>
                <w:u w:val="single"/>
              </w:rPr>
            </w:pPr>
            <w:r w:rsidRPr="00721036">
              <w:rPr>
                <w:rFonts w:ascii="Palatino Linotype" w:hAnsi="Palatino Linotype" w:cs="Palatino Linotype"/>
                <w:sz w:val="22"/>
                <w:szCs w:val="22"/>
              </w:rPr>
              <w:t>határozatlan</w:t>
            </w:r>
            <w:r>
              <w:rPr>
                <w:rFonts w:ascii="Palatino Linotype" w:hAnsi="Palatino Linotype" w:cs="Palatino Linotype"/>
                <w:sz w:val="22"/>
                <w:szCs w:val="22"/>
              </w:rPr>
              <w:t>/</w:t>
            </w:r>
            <w:r w:rsidRPr="006F0007">
              <w:rPr>
                <w:rFonts w:ascii="Palatino Linotype" w:hAnsi="Palatino Linotype" w:cs="Palatino Linotype"/>
                <w:sz w:val="22"/>
                <w:szCs w:val="22"/>
                <w:u w:val="single"/>
              </w:rPr>
              <w:t xml:space="preserve">határozott </w:t>
            </w:r>
            <w:r>
              <w:rPr>
                <w:rFonts w:ascii="Palatino Linotype" w:hAnsi="Palatino Linotype" w:cs="Palatino Linotype"/>
                <w:sz w:val="22"/>
                <w:szCs w:val="22"/>
                <w:u w:val="single"/>
              </w:rPr>
              <w:t>(2014. december 31.)</w:t>
            </w:r>
          </w:p>
          <w:p w:rsidR="002B2B11" w:rsidRDefault="002B2B11" w:rsidP="006F0007">
            <w:pPr>
              <w:jc w:val="both"/>
              <w:rPr>
                <w:rFonts w:ascii="Palatino Linotype" w:hAnsi="Palatino Linotype" w:cs="Palatino Linotype"/>
                <w:sz w:val="22"/>
                <w:szCs w:val="22"/>
              </w:rPr>
            </w:pPr>
            <w:r w:rsidRPr="00E36180">
              <w:rPr>
                <w:rFonts w:ascii="Palatino Linotype" w:hAnsi="Palatino Linotype" w:cs="Palatino Linotype"/>
                <w:sz w:val="22"/>
                <w:szCs w:val="22"/>
              </w:rPr>
              <w:t xml:space="preserve">(Kérem a megfelelő szót aláhúzni) </w:t>
            </w:r>
          </w:p>
        </w:tc>
      </w:tr>
      <w:tr w:rsidR="002B2B11" w:rsidRPr="00FC616B">
        <w:tc>
          <w:tcPr>
            <w:tcW w:w="4463" w:type="dxa"/>
            <w:vMerge w:val="restart"/>
          </w:tcPr>
          <w:p w:rsidR="002B2B11" w:rsidRPr="00FC616B" w:rsidRDefault="002B2B11" w:rsidP="00042210">
            <w:pPr>
              <w:spacing w:line="360" w:lineRule="auto"/>
              <w:jc w:val="both"/>
              <w:rPr>
                <w:rFonts w:ascii="Palatino Linotype" w:hAnsi="Palatino Linotype" w:cs="Palatino Linotype"/>
                <w:sz w:val="22"/>
                <w:szCs w:val="22"/>
              </w:rPr>
            </w:pPr>
            <w:r>
              <w:rPr>
                <w:rFonts w:ascii="Palatino Linotype" w:hAnsi="Palatino Linotype" w:cs="Palatino Linotype"/>
                <w:sz w:val="22"/>
                <w:szCs w:val="22"/>
              </w:rPr>
              <w:t>A szolgáltatói nyilvántartást vezető</w:t>
            </w:r>
            <w:r w:rsidRPr="008E656D">
              <w:rPr>
                <w:rFonts w:ascii="Palatino Linotype" w:hAnsi="Palatino Linotype" w:cs="Palatino Linotype"/>
                <w:sz w:val="22"/>
                <w:szCs w:val="22"/>
              </w:rPr>
              <w:t xml:space="preserve"> hatóság:</w:t>
            </w:r>
          </w:p>
        </w:tc>
        <w:tc>
          <w:tcPr>
            <w:tcW w:w="4464" w:type="dxa"/>
          </w:tcPr>
          <w:p w:rsidR="002B2B11" w:rsidRDefault="002B2B11" w:rsidP="006F0007">
            <w:pPr>
              <w:jc w:val="both"/>
              <w:rPr>
                <w:rFonts w:ascii="Palatino Linotype" w:hAnsi="Palatino Linotype" w:cs="Palatino Linotype"/>
                <w:sz w:val="22"/>
                <w:szCs w:val="22"/>
              </w:rPr>
            </w:pPr>
            <w:r w:rsidRPr="00B76AD4">
              <w:rPr>
                <w:rFonts w:ascii="Palatino Linotype" w:hAnsi="Palatino Linotype" w:cs="Palatino Linotype"/>
                <w:sz w:val="22"/>
                <w:szCs w:val="22"/>
              </w:rPr>
              <w:t>neve:</w:t>
            </w:r>
            <w:r w:rsidRPr="00E36180">
              <w:rPr>
                <w:rFonts w:ascii="Palatino Linotype" w:hAnsi="Palatino Linotype" w:cs="Palatino Linotype"/>
                <w:sz w:val="22"/>
                <w:szCs w:val="22"/>
              </w:rPr>
              <w:t xml:space="preserve"> </w:t>
            </w:r>
            <w:r w:rsidRPr="00435E13">
              <w:rPr>
                <w:rFonts w:ascii="Palatino Linotype" w:hAnsi="Palatino Linotype" w:cs="Palatino Linotype"/>
                <w:sz w:val="22"/>
                <w:szCs w:val="22"/>
              </w:rPr>
              <w:t>Szabolcs-Szatmár-Bereg</w:t>
            </w:r>
            <w:r w:rsidRPr="00F1334B">
              <w:rPr>
                <w:rFonts w:ascii="Palatino Linotype" w:hAnsi="Palatino Linotype" w:cs="Palatino Linotype"/>
                <w:sz w:val="22"/>
                <w:szCs w:val="22"/>
              </w:rPr>
              <w:t xml:space="preserve"> Megyei </w:t>
            </w:r>
            <w:r>
              <w:rPr>
                <w:rFonts w:ascii="Palatino Linotype" w:hAnsi="Palatino Linotype" w:cs="Palatino Linotype"/>
                <w:sz w:val="22"/>
                <w:szCs w:val="22"/>
              </w:rPr>
              <w:t>Kormányhivatal Szociális és Gyámhivatala</w:t>
            </w:r>
          </w:p>
        </w:tc>
      </w:tr>
      <w:tr w:rsidR="002B2B11" w:rsidRPr="00FC616B">
        <w:tc>
          <w:tcPr>
            <w:tcW w:w="4463" w:type="dxa"/>
            <w:vMerge/>
          </w:tcPr>
          <w:p w:rsidR="002B2B11" w:rsidRPr="00FC616B" w:rsidRDefault="002B2B11" w:rsidP="00042210">
            <w:pPr>
              <w:spacing w:line="360" w:lineRule="auto"/>
              <w:jc w:val="both"/>
              <w:rPr>
                <w:rFonts w:ascii="Palatino Linotype" w:hAnsi="Palatino Linotype" w:cs="Palatino Linotype"/>
                <w:sz w:val="22"/>
                <w:szCs w:val="22"/>
              </w:rPr>
            </w:pPr>
          </w:p>
        </w:tc>
        <w:tc>
          <w:tcPr>
            <w:tcW w:w="4464" w:type="dxa"/>
          </w:tcPr>
          <w:p w:rsidR="002B2B11" w:rsidRPr="00E36180" w:rsidRDefault="002B2B11" w:rsidP="00042210">
            <w:pPr>
              <w:spacing w:line="360" w:lineRule="auto"/>
              <w:jc w:val="both"/>
              <w:rPr>
                <w:rFonts w:ascii="Palatino Linotype" w:hAnsi="Palatino Linotype" w:cs="Palatino Linotype"/>
                <w:sz w:val="22"/>
                <w:szCs w:val="22"/>
              </w:rPr>
            </w:pPr>
            <w:r w:rsidRPr="00B76AD4">
              <w:rPr>
                <w:rFonts w:ascii="Palatino Linotype" w:hAnsi="Palatino Linotype" w:cs="Palatino Linotype"/>
                <w:sz w:val="22"/>
                <w:szCs w:val="22"/>
              </w:rPr>
              <w:t>cí</w:t>
            </w:r>
            <w:r w:rsidRPr="00E36180">
              <w:rPr>
                <w:rFonts w:ascii="Palatino Linotype" w:hAnsi="Palatino Linotype" w:cs="Palatino Linotype"/>
                <w:sz w:val="22"/>
                <w:szCs w:val="22"/>
              </w:rPr>
              <w:t>me:</w:t>
            </w:r>
            <w:r w:rsidRPr="00435E13">
              <w:rPr>
                <w:rFonts w:ascii="Palatino Linotype" w:hAnsi="Palatino Linotype" w:cs="Palatino Linotype"/>
                <w:sz w:val="22"/>
                <w:szCs w:val="22"/>
              </w:rPr>
              <w:t xml:space="preserve"> </w:t>
            </w:r>
            <w:r w:rsidRPr="006F0007">
              <w:rPr>
                <w:rFonts w:ascii="Palatino Linotype" w:hAnsi="Palatino Linotype" w:cs="Palatino Linotype"/>
                <w:color w:val="40403D"/>
                <w:sz w:val="22"/>
                <w:szCs w:val="22"/>
                <w:shd w:val="clear" w:color="auto" w:fill="F2F2F2"/>
              </w:rPr>
              <w:t>4400 Nyíregyháza, Hősök tere 5.</w:t>
            </w:r>
          </w:p>
        </w:tc>
      </w:tr>
    </w:tbl>
    <w:p w:rsidR="002B2B11" w:rsidRPr="008E656D" w:rsidRDefault="002B2B11" w:rsidP="00776956">
      <w:pPr>
        <w:jc w:val="both"/>
        <w:rPr>
          <w:rFonts w:ascii="Palatino Linotype" w:hAnsi="Palatino Linotype" w:cs="Palatino Linotype"/>
          <w:sz w:val="22"/>
          <w:szCs w:val="22"/>
        </w:rPr>
      </w:pPr>
    </w:p>
    <w:p w:rsidR="002B2B11" w:rsidRPr="00E37685" w:rsidRDefault="002B2B11" w:rsidP="00197523">
      <w:pPr>
        <w:spacing w:after="200" w:line="276" w:lineRule="auto"/>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3./ </w:t>
      </w:r>
      <w:r w:rsidRPr="008E656D">
        <w:rPr>
          <w:rFonts w:ascii="Palatino Linotype" w:hAnsi="Palatino Linotype" w:cs="Palatino Linotype"/>
          <w:b/>
          <w:bCs/>
          <w:sz w:val="22"/>
          <w:szCs w:val="22"/>
        </w:rPr>
        <w:t>Feladatellátó</w:t>
      </w:r>
      <w:r w:rsidRPr="008E656D">
        <w:rPr>
          <w:rFonts w:ascii="Palatino Linotype" w:hAnsi="Palatino Linotype" w:cs="Palatino Linotype"/>
          <w:sz w:val="22"/>
          <w:szCs w:val="22"/>
        </w:rPr>
        <w:t xml:space="preserve"> jelen szerződés keretében</w:t>
      </w:r>
      <w:r>
        <w:rPr>
          <w:rFonts w:ascii="Palatino Linotype" w:hAnsi="Palatino Linotype" w:cs="Palatino Linotype"/>
          <w:sz w:val="22"/>
          <w:szCs w:val="22"/>
        </w:rPr>
        <w:t xml:space="preserve"> </w:t>
      </w:r>
      <w:r>
        <w:rPr>
          <w:rFonts w:ascii="Palatino Linotype" w:hAnsi="Palatino Linotype" w:cs="Palatino Linotype"/>
          <w:b/>
          <w:bCs/>
          <w:sz w:val="22"/>
          <w:szCs w:val="22"/>
        </w:rPr>
        <w:t xml:space="preserve">98 fő fogyatékos személyek otthona ellátását </w:t>
      </w:r>
      <w:r w:rsidRPr="00B16E2D">
        <w:rPr>
          <w:rFonts w:ascii="Palatino Linotype" w:hAnsi="Palatino Linotype" w:cs="Palatino Linotype"/>
          <w:b/>
          <w:bCs/>
          <w:sz w:val="22"/>
          <w:szCs w:val="22"/>
        </w:rPr>
        <w:t xml:space="preserve">biztosítja. </w:t>
      </w:r>
      <w:r w:rsidRPr="006F0007">
        <w:rPr>
          <w:rFonts w:ascii="Palatino Linotype" w:hAnsi="Palatino Linotype" w:cs="Palatino Linotype"/>
          <w:b/>
          <w:bCs/>
          <w:sz w:val="22"/>
          <w:szCs w:val="22"/>
        </w:rPr>
        <w:t xml:space="preserve"> </w:t>
      </w:r>
    </w:p>
    <w:p w:rsidR="002B2B11" w:rsidRPr="008E656D" w:rsidRDefault="002B2B11" w:rsidP="00197523">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4./ </w:t>
      </w:r>
      <w:r w:rsidRPr="008E656D">
        <w:rPr>
          <w:rFonts w:ascii="Palatino Linotype" w:hAnsi="Palatino Linotype" w:cs="Palatino Linotype"/>
          <w:b/>
          <w:bCs/>
          <w:sz w:val="22"/>
          <w:szCs w:val="22"/>
        </w:rPr>
        <w:t>Feladatellátó kötelezi magát</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arra, hogy</w:t>
      </w:r>
      <w:r w:rsidRPr="008E656D">
        <w:rPr>
          <w:rFonts w:ascii="Palatino Linotype" w:hAnsi="Palatino Linotype" w:cs="Palatino Linotype"/>
          <w:sz w:val="22"/>
          <w:szCs w:val="22"/>
        </w:rPr>
        <w:t xml:space="preserve"> a szerződésnek és a mindenkor hatályos jogszabályoknak megfelelő </w:t>
      </w:r>
      <w:r w:rsidRPr="008E656D">
        <w:rPr>
          <w:rFonts w:ascii="Palatino Linotype" w:hAnsi="Palatino Linotype" w:cs="Palatino Linotype"/>
          <w:b/>
          <w:bCs/>
          <w:sz w:val="22"/>
          <w:szCs w:val="22"/>
        </w:rPr>
        <w:t>szolgáltatást</w:t>
      </w:r>
      <w:r w:rsidRPr="008E656D">
        <w:rPr>
          <w:rFonts w:ascii="Palatino Linotype" w:hAnsi="Palatino Linotype" w:cs="Palatino Linotype"/>
          <w:sz w:val="22"/>
          <w:szCs w:val="22"/>
        </w:rPr>
        <w:t xml:space="preserve"> a jelen szerződés hatályba lépését követően, a szerződés tartama alatt </w:t>
      </w:r>
      <w:r w:rsidRPr="008E656D">
        <w:rPr>
          <w:rFonts w:ascii="Palatino Linotype" w:hAnsi="Palatino Linotype" w:cs="Palatino Linotype"/>
          <w:b/>
          <w:bCs/>
          <w:sz w:val="22"/>
          <w:szCs w:val="22"/>
        </w:rPr>
        <w:t>folyamatosan nyújtja</w:t>
      </w:r>
      <w:r w:rsidRPr="008E656D">
        <w:rPr>
          <w:rFonts w:ascii="Palatino Linotype" w:hAnsi="Palatino Linotype" w:cs="Palatino Linotype"/>
          <w:sz w:val="22"/>
          <w:szCs w:val="22"/>
        </w:rPr>
        <w:t>.</w:t>
      </w:r>
    </w:p>
    <w:p w:rsidR="002B2B11" w:rsidRPr="008E656D" w:rsidRDefault="002B2B11" w:rsidP="00197523">
      <w:pPr>
        <w:jc w:val="both"/>
        <w:rPr>
          <w:rFonts w:ascii="Palatino Linotype" w:hAnsi="Palatino Linotype" w:cs="Palatino Linotype"/>
          <w:sz w:val="22"/>
          <w:szCs w:val="22"/>
        </w:rPr>
      </w:pPr>
    </w:p>
    <w:p w:rsidR="002B2B11" w:rsidRPr="008E656D" w:rsidRDefault="002B2B11" w:rsidP="00197523">
      <w:pPr>
        <w:spacing w:after="200" w:line="276" w:lineRule="auto"/>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5./ Feladatellátó </w:t>
      </w:r>
      <w:r>
        <w:rPr>
          <w:rFonts w:ascii="Palatino Linotype" w:hAnsi="Palatino Linotype" w:cs="Palatino Linotype"/>
          <w:sz w:val="22"/>
          <w:szCs w:val="22"/>
        </w:rPr>
        <w:t>S</w:t>
      </w:r>
      <w:r w:rsidRPr="008E656D">
        <w:rPr>
          <w:rFonts w:ascii="Palatino Linotype" w:hAnsi="Palatino Linotype" w:cs="Palatino Linotype"/>
          <w:sz w:val="22"/>
          <w:szCs w:val="22"/>
        </w:rPr>
        <w:t>zolgáltató</w:t>
      </w:r>
      <w:r>
        <w:rPr>
          <w:rFonts w:ascii="Palatino Linotype" w:hAnsi="Palatino Linotype" w:cs="Palatino Linotype"/>
          <w:sz w:val="22"/>
          <w:szCs w:val="22"/>
        </w:rPr>
        <w:t xml:space="preserve"> A</w:t>
      </w:r>
      <w:r w:rsidRPr="008E656D">
        <w:rPr>
          <w:rFonts w:ascii="Palatino Linotype" w:hAnsi="Palatino Linotype" w:cs="Palatino Linotype"/>
          <w:sz w:val="22"/>
          <w:szCs w:val="22"/>
        </w:rPr>
        <w:t xml:space="preserve">lapító </w:t>
      </w:r>
      <w:r>
        <w:rPr>
          <w:rFonts w:ascii="Palatino Linotype" w:hAnsi="Palatino Linotype" w:cs="Palatino Linotype"/>
          <w:sz w:val="22"/>
          <w:szCs w:val="22"/>
        </w:rPr>
        <w:t>O</w:t>
      </w:r>
      <w:r w:rsidRPr="008E656D">
        <w:rPr>
          <w:rFonts w:ascii="Palatino Linotype" w:hAnsi="Palatino Linotype" w:cs="Palatino Linotype"/>
          <w:sz w:val="22"/>
          <w:szCs w:val="22"/>
        </w:rPr>
        <w:t xml:space="preserve">kiratának, </w:t>
      </w:r>
      <w:r>
        <w:rPr>
          <w:rFonts w:ascii="Palatino Linotype" w:hAnsi="Palatino Linotype" w:cs="Palatino Linotype"/>
          <w:sz w:val="22"/>
          <w:szCs w:val="22"/>
        </w:rPr>
        <w:t>szolgáltatói nyilvántartásba történő bejegyzésének</w:t>
      </w:r>
      <w:r w:rsidRPr="008E656D">
        <w:rPr>
          <w:rFonts w:ascii="Palatino Linotype" w:hAnsi="Palatino Linotype" w:cs="Palatino Linotype"/>
          <w:sz w:val="22"/>
          <w:szCs w:val="22"/>
        </w:rPr>
        <w:t xml:space="preserve"> esetleges módosításáról </w:t>
      </w:r>
      <w:r w:rsidRPr="008E656D">
        <w:rPr>
          <w:rFonts w:ascii="Palatino Linotype" w:hAnsi="Palatino Linotype" w:cs="Palatino Linotype"/>
          <w:b/>
          <w:bCs/>
          <w:sz w:val="22"/>
          <w:szCs w:val="22"/>
        </w:rPr>
        <w:t>a</w:t>
      </w:r>
      <w:r>
        <w:rPr>
          <w:rFonts w:ascii="Palatino Linotype" w:hAnsi="Palatino Linotype" w:cs="Palatino Linotype"/>
          <w:b/>
          <w:bCs/>
          <w:sz w:val="22"/>
          <w:szCs w:val="22"/>
        </w:rPr>
        <w:t>z</w:t>
      </w:r>
      <w:r w:rsidRPr="008E656D">
        <w:rPr>
          <w:rFonts w:ascii="Palatino Linotype" w:hAnsi="Palatino Linotype" w:cs="Palatino Linotype"/>
          <w:b/>
          <w:bCs/>
          <w:sz w:val="22"/>
          <w:szCs w:val="22"/>
        </w:rPr>
        <w:t xml:space="preserve"> SZGYF</w:t>
      </w:r>
      <w:r>
        <w:rPr>
          <w:rFonts w:ascii="Palatino Linotype" w:hAnsi="Palatino Linotype" w:cs="Palatino Linotype"/>
          <w:b/>
          <w:bCs/>
          <w:sz w:val="22"/>
          <w:szCs w:val="22"/>
        </w:rPr>
        <w:t>–et</w:t>
      </w:r>
      <w:r w:rsidRPr="008E656D">
        <w:rPr>
          <w:rFonts w:ascii="Palatino Linotype" w:hAnsi="Palatino Linotype" w:cs="Palatino Linotype"/>
          <w:sz w:val="22"/>
          <w:szCs w:val="22"/>
        </w:rPr>
        <w:t xml:space="preserve"> </w:t>
      </w:r>
      <w:r w:rsidRPr="00042210">
        <w:rPr>
          <w:rFonts w:ascii="Palatino Linotype" w:hAnsi="Palatino Linotype" w:cs="Palatino Linotype"/>
          <w:b/>
          <w:bCs/>
          <w:sz w:val="22"/>
          <w:szCs w:val="22"/>
        </w:rPr>
        <w:t>a döntés meghozatala, illetve a kérelem beadását megelőzően</w:t>
      </w:r>
      <w:r w:rsidRPr="008E656D">
        <w:rPr>
          <w:rFonts w:ascii="Palatino Linotype" w:hAnsi="Palatino Linotype" w:cs="Palatino Linotype"/>
          <w:sz w:val="22"/>
          <w:szCs w:val="22"/>
        </w:rPr>
        <w:t xml:space="preserve"> - az ellátás biztonságos megszervezése érdekében - </w:t>
      </w:r>
      <w:r w:rsidRPr="008E656D">
        <w:rPr>
          <w:rFonts w:ascii="Palatino Linotype" w:hAnsi="Palatino Linotype" w:cs="Palatino Linotype"/>
          <w:b/>
          <w:bCs/>
          <w:sz w:val="22"/>
          <w:szCs w:val="22"/>
        </w:rPr>
        <w:t xml:space="preserve">15 nappal tájékoztatni köteles. </w:t>
      </w:r>
    </w:p>
    <w:p w:rsidR="002B2B11" w:rsidRDefault="002B2B11" w:rsidP="006F0007">
      <w:pPr>
        <w:spacing w:after="200" w:line="276" w:lineRule="auto"/>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6./ </w:t>
      </w:r>
      <w:r w:rsidRPr="008E656D">
        <w:rPr>
          <w:rFonts w:ascii="Palatino Linotype" w:hAnsi="Palatino Linotype" w:cs="Palatino Linotype"/>
          <w:b/>
          <w:bCs/>
          <w:sz w:val="22"/>
          <w:szCs w:val="22"/>
        </w:rPr>
        <w:t>Feladatellátó köteles</w:t>
      </w:r>
      <w:r w:rsidRPr="008E656D">
        <w:rPr>
          <w:rFonts w:ascii="Palatino Linotype" w:hAnsi="Palatino Linotype" w:cs="Palatino Linotype"/>
          <w:sz w:val="22"/>
          <w:szCs w:val="22"/>
        </w:rPr>
        <w:t xml:space="preserve">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w:t>
      </w:r>
      <w:r>
        <w:rPr>
          <w:rFonts w:ascii="Palatino Linotype" w:hAnsi="Palatino Linotype" w:cs="Palatino Linotype"/>
          <w:b/>
          <w:bCs/>
          <w:sz w:val="22"/>
          <w:szCs w:val="22"/>
        </w:rPr>
        <w:t>SZGYF - ne</w:t>
      </w:r>
      <w:r w:rsidRPr="008E656D">
        <w:rPr>
          <w:rFonts w:ascii="Palatino Linotype" w:hAnsi="Palatino Linotype" w:cs="Palatino Linotype"/>
          <w:b/>
          <w:bCs/>
          <w:sz w:val="22"/>
          <w:szCs w:val="22"/>
        </w:rPr>
        <w:t>k</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haladéktalanul bejelenteni</w:t>
      </w:r>
      <w:r w:rsidRPr="008E656D">
        <w:rPr>
          <w:rFonts w:ascii="Palatino Linotype" w:hAnsi="Palatino Linotype" w:cs="Palatino Linotype"/>
          <w:sz w:val="22"/>
          <w:szCs w:val="22"/>
        </w:rPr>
        <w:t xml:space="preserve"> a szolgáltatás nyújtásának bármely okból való tartós akadályba ütközését.</w:t>
      </w:r>
    </w:p>
    <w:p w:rsidR="002B2B11" w:rsidRPr="008E656D" w:rsidRDefault="002B2B11" w:rsidP="00620472">
      <w:pPr>
        <w:spacing w:after="200"/>
        <w:rPr>
          <w:rFonts w:ascii="Palatino Linotype" w:hAnsi="Palatino Linotype" w:cs="Palatino Linotype"/>
          <w:b/>
          <w:bCs/>
          <w:sz w:val="22"/>
          <w:szCs w:val="22"/>
        </w:rPr>
      </w:pPr>
      <w:r w:rsidRPr="008E656D">
        <w:rPr>
          <w:rFonts w:ascii="Palatino Linotype" w:hAnsi="Palatino Linotype" w:cs="Palatino Linotype"/>
          <w:sz w:val="22"/>
          <w:szCs w:val="22"/>
        </w:rPr>
        <w:t xml:space="preserve">7./ </w:t>
      </w:r>
      <w:r w:rsidRPr="008E656D">
        <w:rPr>
          <w:rFonts w:ascii="Palatino Linotype" w:hAnsi="Palatino Linotype" w:cs="Palatino Linotype"/>
          <w:b/>
          <w:bCs/>
          <w:sz w:val="22"/>
          <w:szCs w:val="22"/>
        </w:rPr>
        <w:t>A Feladatellátó</w:t>
      </w:r>
      <w:r w:rsidRPr="008E656D">
        <w:rPr>
          <w:rFonts w:ascii="Palatino Linotype" w:hAnsi="Palatino Linotype" w:cs="Palatino Linotype"/>
          <w:sz w:val="22"/>
          <w:szCs w:val="22"/>
        </w:rPr>
        <w:t xml:space="preserve"> </w:t>
      </w:r>
      <w:r>
        <w:rPr>
          <w:rFonts w:ascii="Palatino Linotype" w:hAnsi="Palatino Linotype" w:cs="Palatino Linotype"/>
          <w:b/>
          <w:bCs/>
          <w:sz w:val="22"/>
          <w:szCs w:val="22"/>
        </w:rPr>
        <w:t>köteles az SZGYF - ne</w:t>
      </w:r>
      <w:r w:rsidRPr="008E656D">
        <w:rPr>
          <w:rFonts w:ascii="Palatino Linotype" w:hAnsi="Palatino Linotype" w:cs="Palatino Linotype"/>
          <w:b/>
          <w:bCs/>
          <w:sz w:val="22"/>
          <w:szCs w:val="22"/>
        </w:rPr>
        <w:t>k 15 napon belül bejelenteni:</w:t>
      </w:r>
    </w:p>
    <w:p w:rsidR="002B2B11" w:rsidRPr="008E656D" w:rsidRDefault="002B2B11" w:rsidP="00620472">
      <w:pPr>
        <w:numPr>
          <w:ilvl w:val="2"/>
          <w:numId w:val="7"/>
        </w:numPr>
        <w:tabs>
          <w:tab w:val="num" w:pos="1080"/>
        </w:tabs>
        <w:spacing w:after="200"/>
        <w:ind w:left="1080"/>
        <w:jc w:val="both"/>
        <w:rPr>
          <w:rFonts w:ascii="Palatino Linotype" w:hAnsi="Palatino Linotype" w:cs="Palatino Linotype"/>
          <w:sz w:val="22"/>
          <w:szCs w:val="22"/>
        </w:rPr>
      </w:pPr>
      <w:r w:rsidRPr="008E656D">
        <w:rPr>
          <w:rFonts w:ascii="Palatino Linotype" w:hAnsi="Palatino Linotype" w:cs="Palatino Linotype"/>
          <w:sz w:val="22"/>
          <w:szCs w:val="22"/>
        </w:rPr>
        <w:t>ha a szerződéskötéskor közölt bármilyen adatban illetve a szerződést befolyásoló körülményben változás állt be,</w:t>
      </w:r>
    </w:p>
    <w:p w:rsidR="002B2B11" w:rsidRPr="008E656D" w:rsidRDefault="002B2B11" w:rsidP="00620472">
      <w:pPr>
        <w:numPr>
          <w:ilvl w:val="2"/>
          <w:numId w:val="7"/>
        </w:numPr>
        <w:tabs>
          <w:tab w:val="num" w:pos="1080"/>
        </w:tabs>
        <w:spacing w:after="200"/>
        <w:ind w:left="1080"/>
        <w:jc w:val="both"/>
        <w:rPr>
          <w:rFonts w:ascii="Palatino Linotype" w:hAnsi="Palatino Linotype" w:cs="Palatino Linotype"/>
          <w:sz w:val="22"/>
          <w:szCs w:val="22"/>
        </w:rPr>
      </w:pPr>
      <w:r w:rsidRPr="008E656D">
        <w:rPr>
          <w:rFonts w:ascii="Palatino Linotype" w:hAnsi="Palatino Linotype" w:cs="Palatino Linotype"/>
          <w:sz w:val="22"/>
          <w:szCs w:val="22"/>
        </w:rPr>
        <w:t>amennyiben a Feladatellátó neve, székhelye, adószáma, annak a pénzforgalmi számlájának a száma, amelyre a működési támogatás folyósítását kéri, megváltozik, illetve új pénzforgalmi számlát nyit.</w:t>
      </w:r>
    </w:p>
    <w:p w:rsidR="002B2B11" w:rsidRPr="008E656D" w:rsidRDefault="002B2B11" w:rsidP="00197523">
      <w:pPr>
        <w:tabs>
          <w:tab w:val="left" w:pos="426"/>
        </w:tabs>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8./ A bejelentéssel egyidejűleg a </w:t>
      </w:r>
      <w:r w:rsidRPr="008E656D">
        <w:rPr>
          <w:rFonts w:ascii="Palatino Linotype" w:hAnsi="Palatino Linotype" w:cs="Palatino Linotype"/>
          <w:b/>
          <w:bCs/>
          <w:sz w:val="22"/>
          <w:szCs w:val="22"/>
        </w:rPr>
        <w:t>Feladatellátó</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köteles a megváltozott</w:t>
      </w:r>
      <w:r w:rsidRPr="008E656D">
        <w:rPr>
          <w:rFonts w:ascii="Palatino Linotype" w:hAnsi="Palatino Linotype" w:cs="Palatino Linotype"/>
          <w:sz w:val="22"/>
          <w:szCs w:val="22"/>
        </w:rPr>
        <w:t xml:space="preserve"> adatokkal kapcsolatos </w:t>
      </w:r>
      <w:r w:rsidRPr="008E656D">
        <w:rPr>
          <w:rFonts w:ascii="Palatino Linotype" w:hAnsi="Palatino Linotype" w:cs="Palatino Linotype"/>
          <w:b/>
          <w:bCs/>
          <w:sz w:val="22"/>
          <w:szCs w:val="22"/>
        </w:rPr>
        <w:t>dokumentumokat is megküldeni</w:t>
      </w:r>
      <w:r w:rsidRPr="008E656D">
        <w:rPr>
          <w:rFonts w:ascii="Palatino Linotype" w:hAnsi="Palatino Linotype" w:cs="Palatino Linotype"/>
          <w:sz w:val="22"/>
          <w:szCs w:val="22"/>
        </w:rPr>
        <w:t xml:space="preserve">. </w:t>
      </w:r>
      <w:r>
        <w:rPr>
          <w:rFonts w:ascii="Palatino Linotype" w:hAnsi="Palatino Linotype" w:cs="Palatino Linotype"/>
          <w:sz w:val="22"/>
          <w:szCs w:val="22"/>
        </w:rPr>
        <w:t>A bejelentésnek az SZGYF–he</w:t>
      </w:r>
      <w:r w:rsidRPr="008E656D">
        <w:rPr>
          <w:rFonts w:ascii="Palatino Linotype" w:hAnsi="Palatino Linotype" w:cs="Palatino Linotype"/>
          <w:sz w:val="22"/>
          <w:szCs w:val="22"/>
        </w:rPr>
        <w:t xml:space="preserve">z való megérkezéséig a Feladatellátó a jelen szerződésben rögzített adatokat tekinti hatályosnak. </w:t>
      </w:r>
    </w:p>
    <w:p w:rsidR="002B2B11" w:rsidRPr="008E656D" w:rsidRDefault="002B2B11" w:rsidP="00197523">
      <w:pPr>
        <w:tabs>
          <w:tab w:val="left" w:pos="426"/>
        </w:tabs>
        <w:jc w:val="both"/>
        <w:rPr>
          <w:rFonts w:ascii="Palatino Linotype" w:hAnsi="Palatino Linotype" w:cs="Palatino Linotype"/>
          <w:sz w:val="22"/>
          <w:szCs w:val="22"/>
        </w:rPr>
      </w:pPr>
    </w:p>
    <w:p w:rsidR="002B2B11" w:rsidRPr="008E656D" w:rsidRDefault="002B2B11" w:rsidP="00620472">
      <w:pPr>
        <w:spacing w:line="276" w:lineRule="auto"/>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9./ </w:t>
      </w:r>
      <w:r w:rsidRPr="008E656D">
        <w:rPr>
          <w:rFonts w:ascii="Palatino Linotype" w:hAnsi="Palatino Linotype" w:cs="Palatino Linotype"/>
          <w:b/>
          <w:bCs/>
          <w:sz w:val="22"/>
          <w:szCs w:val="22"/>
        </w:rPr>
        <w:t xml:space="preserve">Feladatellátó </w:t>
      </w:r>
      <w:r w:rsidRPr="008E656D">
        <w:rPr>
          <w:rFonts w:ascii="Palatino Linotype" w:hAnsi="Palatino Linotype" w:cs="Palatino Linotype"/>
          <w:sz w:val="22"/>
          <w:szCs w:val="22"/>
        </w:rPr>
        <w:t xml:space="preserve">kinyilvánítja, hogy szociális ellátásainak jogszabályokban meghatározott szakmai követelményeit és az ellátáshoz kapcsolódó nyilvántartási, adatkezelési és adatvédelmi kötelezettségeket maradéktalanul ismeri, és kötelezettséget vállal arra, hogy azokat a feladat ellátása során a </w:t>
      </w:r>
      <w:r>
        <w:rPr>
          <w:rFonts w:ascii="Palatino Linotype" w:hAnsi="Palatino Linotype" w:cs="Palatino Linotype"/>
          <w:sz w:val="22"/>
          <w:szCs w:val="22"/>
        </w:rPr>
        <w:t>S</w:t>
      </w:r>
      <w:r w:rsidRPr="008E656D">
        <w:rPr>
          <w:rFonts w:ascii="Palatino Linotype" w:hAnsi="Palatino Linotype" w:cs="Palatino Linotype"/>
          <w:sz w:val="22"/>
          <w:szCs w:val="22"/>
        </w:rPr>
        <w:t>zolgáltató</w:t>
      </w:r>
      <w:r>
        <w:rPr>
          <w:rFonts w:ascii="Palatino Linotype" w:hAnsi="Palatino Linotype" w:cs="Palatino Linotype"/>
          <w:sz w:val="22"/>
          <w:szCs w:val="22"/>
        </w:rPr>
        <w:t>val</w:t>
      </w:r>
      <w:r w:rsidRPr="008E656D">
        <w:rPr>
          <w:rFonts w:ascii="Palatino Linotype" w:hAnsi="Palatino Linotype" w:cs="Palatino Linotype"/>
          <w:sz w:val="22"/>
          <w:szCs w:val="22"/>
        </w:rPr>
        <w:t xml:space="preserve"> betartatja</w:t>
      </w:r>
      <w:bookmarkStart w:id="7" w:name="pr1725"/>
      <w:bookmarkEnd w:id="7"/>
      <w:r w:rsidRPr="008E656D">
        <w:rPr>
          <w:rFonts w:ascii="Palatino Linotype" w:hAnsi="Palatino Linotype" w:cs="Palatino Linotype"/>
          <w:sz w:val="22"/>
          <w:szCs w:val="22"/>
        </w:rPr>
        <w:t>. Vállalja továbbá, hogy a külön jogszabályban meghatározott adatszolgáltatási kötelezettségének a jogszabályi előírásoknak megfelelően eleget tesz, illetve a statisztikai adatszolgáltatáshoz szükséges adatokat az SZGYF</w:t>
      </w:r>
      <w:r w:rsidRPr="008E656D">
        <w:rPr>
          <w:rFonts w:ascii="Palatino Linotype" w:hAnsi="Palatino Linotype" w:cs="Palatino Linotype"/>
          <w:b/>
          <w:bCs/>
          <w:sz w:val="22"/>
          <w:szCs w:val="22"/>
        </w:rPr>
        <w:t xml:space="preserve"> </w:t>
      </w:r>
      <w:r w:rsidRPr="008E656D">
        <w:rPr>
          <w:rFonts w:ascii="Palatino Linotype" w:hAnsi="Palatino Linotype" w:cs="Palatino Linotype"/>
          <w:sz w:val="22"/>
          <w:szCs w:val="22"/>
        </w:rPr>
        <w:t>rendelkezésére bocsátja.</w:t>
      </w:r>
    </w:p>
    <w:p w:rsidR="002B2B11" w:rsidRDefault="002B2B11" w:rsidP="00197523">
      <w:pPr>
        <w:jc w:val="both"/>
        <w:rPr>
          <w:rFonts w:ascii="Palatino Linotype" w:hAnsi="Palatino Linotype" w:cs="Palatino Linotype"/>
          <w:sz w:val="22"/>
          <w:szCs w:val="22"/>
        </w:rPr>
      </w:pPr>
    </w:p>
    <w:p w:rsidR="002B2B11" w:rsidRPr="008E656D" w:rsidRDefault="002B2B11" w:rsidP="00197523">
      <w:pPr>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10./ </w:t>
      </w:r>
      <w:r w:rsidRPr="008E656D">
        <w:rPr>
          <w:rFonts w:ascii="Palatino Linotype" w:hAnsi="Palatino Linotype" w:cs="Palatino Linotype"/>
          <w:b/>
          <w:bCs/>
          <w:sz w:val="22"/>
          <w:szCs w:val="22"/>
        </w:rPr>
        <w:t>Feladatellátó</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vállalja, hogy a</w:t>
      </w:r>
      <w:r>
        <w:rPr>
          <w:rFonts w:ascii="Palatino Linotype" w:hAnsi="Palatino Linotype" w:cs="Palatino Linotype"/>
          <w:b/>
          <w:bCs/>
          <w:sz w:val="22"/>
          <w:szCs w:val="22"/>
        </w:rPr>
        <w:t xml:space="preserve"> S</w:t>
      </w:r>
      <w:r w:rsidRPr="008E656D">
        <w:rPr>
          <w:rFonts w:ascii="Palatino Linotype" w:hAnsi="Palatino Linotype" w:cs="Palatino Linotype"/>
          <w:b/>
          <w:bCs/>
          <w:sz w:val="22"/>
          <w:szCs w:val="22"/>
        </w:rPr>
        <w:t xml:space="preserve">zolgáltató </w:t>
      </w:r>
      <w:r>
        <w:rPr>
          <w:rFonts w:ascii="Palatino Linotype" w:hAnsi="Palatino Linotype" w:cs="Palatino Linotype"/>
          <w:b/>
          <w:bCs/>
          <w:sz w:val="22"/>
          <w:szCs w:val="22"/>
        </w:rPr>
        <w:t>feladat</w:t>
      </w:r>
      <w:r w:rsidRPr="008E656D">
        <w:rPr>
          <w:rFonts w:ascii="Palatino Linotype" w:hAnsi="Palatino Linotype" w:cs="Palatino Linotype"/>
          <w:b/>
          <w:bCs/>
          <w:sz w:val="22"/>
          <w:szCs w:val="22"/>
        </w:rPr>
        <w:t xml:space="preserve"> ellátásához biztosítja</w:t>
      </w:r>
      <w:r>
        <w:rPr>
          <w:rFonts w:ascii="Palatino Linotype" w:hAnsi="Palatino Linotype" w:cs="Palatino Linotype"/>
          <w:b/>
          <w:bCs/>
          <w:sz w:val="22"/>
          <w:szCs w:val="22"/>
        </w:rPr>
        <w:t xml:space="preserve"> a jogszabályokban előírt</w:t>
      </w:r>
      <w:r w:rsidRPr="008E656D">
        <w:rPr>
          <w:rFonts w:ascii="Palatino Linotype" w:hAnsi="Palatino Linotype" w:cs="Palatino Linotype"/>
          <w:b/>
          <w:bCs/>
          <w:sz w:val="22"/>
          <w:szCs w:val="22"/>
        </w:rPr>
        <w:t>:</w:t>
      </w:r>
    </w:p>
    <w:p w:rsidR="002B2B11" w:rsidRPr="008E656D" w:rsidRDefault="002B2B11" w:rsidP="00042210">
      <w:pPr>
        <w:ind w:left="993" w:hanging="284"/>
        <w:jc w:val="both"/>
        <w:rPr>
          <w:rFonts w:ascii="Palatino Linotype" w:hAnsi="Palatino Linotype" w:cs="Palatino Linotype"/>
          <w:sz w:val="22"/>
          <w:szCs w:val="22"/>
        </w:rPr>
      </w:pPr>
      <w:r>
        <w:rPr>
          <w:rFonts w:ascii="Palatino Linotype" w:hAnsi="Palatino Linotype" w:cs="Palatino Linotype"/>
          <w:sz w:val="22"/>
          <w:szCs w:val="22"/>
        </w:rPr>
        <w:t xml:space="preserve">a)  </w:t>
      </w:r>
      <w:r w:rsidRPr="008E656D">
        <w:rPr>
          <w:rFonts w:ascii="Palatino Linotype" w:hAnsi="Palatino Linotype" w:cs="Palatino Linotype"/>
          <w:sz w:val="22"/>
          <w:szCs w:val="22"/>
        </w:rPr>
        <w:t xml:space="preserve">feladatellátáshoz szükséges képesítési előírásoknak megfelelő szakszemélyzetet és a szakmai tevékenységet kisegítő létszámot,  </w:t>
      </w:r>
    </w:p>
    <w:p w:rsidR="002B2B11" w:rsidRPr="008E656D" w:rsidRDefault="002B2B11" w:rsidP="00042210">
      <w:pPr>
        <w:ind w:left="709"/>
        <w:jc w:val="both"/>
        <w:rPr>
          <w:rFonts w:ascii="Palatino Linotype" w:hAnsi="Palatino Linotype" w:cs="Palatino Linotype"/>
          <w:sz w:val="22"/>
          <w:szCs w:val="22"/>
        </w:rPr>
      </w:pPr>
      <w:r>
        <w:rPr>
          <w:rFonts w:ascii="Palatino Linotype" w:hAnsi="Palatino Linotype" w:cs="Palatino Linotype"/>
          <w:sz w:val="22"/>
          <w:szCs w:val="22"/>
        </w:rPr>
        <w:t xml:space="preserve">b) </w:t>
      </w:r>
      <w:r w:rsidRPr="008E656D">
        <w:rPr>
          <w:rFonts w:ascii="Palatino Linotype" w:hAnsi="Palatino Linotype" w:cs="Palatino Linotype"/>
          <w:sz w:val="22"/>
          <w:szCs w:val="22"/>
        </w:rPr>
        <w:t>tárgyi feltételeket,</w:t>
      </w:r>
    </w:p>
    <w:p w:rsidR="002B2B11" w:rsidRPr="008E656D" w:rsidRDefault="002B2B11" w:rsidP="00042210">
      <w:pPr>
        <w:tabs>
          <w:tab w:val="left" w:pos="993"/>
        </w:tabs>
        <w:ind w:left="993" w:hanging="285"/>
        <w:jc w:val="both"/>
        <w:rPr>
          <w:rFonts w:ascii="Palatino Linotype" w:hAnsi="Palatino Linotype" w:cs="Palatino Linotype"/>
          <w:sz w:val="22"/>
          <w:szCs w:val="22"/>
        </w:rPr>
      </w:pPr>
      <w:r>
        <w:rPr>
          <w:rFonts w:ascii="Palatino Linotype" w:hAnsi="Palatino Linotype" w:cs="Palatino Linotype"/>
          <w:sz w:val="22"/>
          <w:szCs w:val="22"/>
        </w:rPr>
        <w:t>c)</w:t>
      </w:r>
      <w:r>
        <w:rPr>
          <w:rFonts w:ascii="Palatino Linotype" w:hAnsi="Palatino Linotype" w:cs="Palatino Linotype"/>
          <w:sz w:val="22"/>
          <w:szCs w:val="22"/>
        </w:rPr>
        <w:tab/>
      </w:r>
      <w:r w:rsidRPr="008E656D">
        <w:rPr>
          <w:rFonts w:ascii="Palatino Linotype" w:hAnsi="Palatino Linotype" w:cs="Palatino Linotype"/>
          <w:sz w:val="22"/>
          <w:szCs w:val="22"/>
        </w:rPr>
        <w:t>szakmai etika normáinak tiszteletben tartását,</w:t>
      </w:r>
      <w:r>
        <w:rPr>
          <w:rFonts w:ascii="Palatino Linotype" w:hAnsi="Palatino Linotype" w:cs="Palatino Linotype"/>
          <w:sz w:val="22"/>
          <w:szCs w:val="22"/>
        </w:rPr>
        <w:t xml:space="preserve"> </w:t>
      </w:r>
      <w:r w:rsidRPr="008E656D">
        <w:rPr>
          <w:rFonts w:ascii="Palatino Linotype" w:hAnsi="Palatino Linotype" w:cs="Palatino Linotype"/>
          <w:sz w:val="22"/>
          <w:szCs w:val="22"/>
        </w:rPr>
        <w:t xml:space="preserve">adatvédelemre és az adatok kezelésére vonatkozó jogszabályokkal is összhangban, </w:t>
      </w:r>
    </w:p>
    <w:p w:rsidR="002B2B11" w:rsidRPr="008E656D" w:rsidRDefault="002B2B11" w:rsidP="00042210">
      <w:pPr>
        <w:ind w:left="993" w:hanging="285"/>
        <w:jc w:val="both"/>
        <w:rPr>
          <w:rFonts w:ascii="Palatino Linotype" w:hAnsi="Palatino Linotype" w:cs="Palatino Linotype"/>
          <w:sz w:val="22"/>
          <w:szCs w:val="22"/>
        </w:rPr>
      </w:pPr>
      <w:r w:rsidRPr="008E656D">
        <w:rPr>
          <w:rFonts w:ascii="Palatino Linotype" w:hAnsi="Palatino Linotype" w:cs="Palatino Linotype"/>
          <w:sz w:val="22"/>
          <w:szCs w:val="22"/>
        </w:rPr>
        <w:t>d)</w:t>
      </w:r>
      <w:r>
        <w:rPr>
          <w:rFonts w:ascii="Palatino Linotype" w:hAnsi="Palatino Linotype" w:cs="Palatino Linotype"/>
          <w:sz w:val="22"/>
          <w:szCs w:val="22"/>
        </w:rPr>
        <w:tab/>
      </w:r>
      <w:r w:rsidRPr="008E656D">
        <w:rPr>
          <w:rFonts w:ascii="Palatino Linotype" w:hAnsi="Palatino Linotype" w:cs="Palatino Linotype"/>
          <w:sz w:val="22"/>
          <w:szCs w:val="22"/>
        </w:rPr>
        <w:t xml:space="preserve">ellátottak jogainak érvényesülését, érdekeinek védelmét és a panaszjog </w:t>
      </w:r>
      <w:r>
        <w:rPr>
          <w:rFonts w:ascii="Palatino Linotype" w:hAnsi="Palatino Linotype" w:cs="Palatino Linotype"/>
          <w:sz w:val="22"/>
          <w:szCs w:val="22"/>
        </w:rPr>
        <w:t>érvényesíté</w:t>
      </w:r>
      <w:r w:rsidRPr="008E656D">
        <w:rPr>
          <w:rFonts w:ascii="Palatino Linotype" w:hAnsi="Palatino Linotype" w:cs="Palatino Linotype"/>
          <w:sz w:val="22"/>
          <w:szCs w:val="22"/>
        </w:rPr>
        <w:t>sének lehetőségét.</w:t>
      </w:r>
    </w:p>
    <w:p w:rsidR="002B2B11" w:rsidRPr="008E656D" w:rsidRDefault="002B2B11" w:rsidP="003B1D4B">
      <w:pPr>
        <w:ind w:firstLine="708"/>
        <w:jc w:val="both"/>
        <w:rPr>
          <w:rFonts w:ascii="Palatino Linotype" w:hAnsi="Palatino Linotype" w:cs="Palatino Linotype"/>
          <w:sz w:val="22"/>
          <w:szCs w:val="22"/>
        </w:rPr>
      </w:pPr>
    </w:p>
    <w:p w:rsidR="002B2B11" w:rsidRPr="00620472" w:rsidRDefault="002B2B11" w:rsidP="0069469C">
      <w:pPr>
        <w:spacing w:after="200" w:line="276" w:lineRule="auto"/>
        <w:jc w:val="both"/>
        <w:rPr>
          <w:rFonts w:ascii="Palatino Linotype" w:hAnsi="Palatino Linotype" w:cs="Palatino Linotype"/>
          <w:b/>
          <w:bCs/>
          <w:sz w:val="22"/>
          <w:szCs w:val="22"/>
        </w:rPr>
      </w:pPr>
      <w:r w:rsidRPr="00620472">
        <w:rPr>
          <w:rFonts w:ascii="Palatino Linotype" w:hAnsi="Palatino Linotype" w:cs="Palatino Linotype"/>
          <w:sz w:val="22"/>
          <w:szCs w:val="22"/>
        </w:rPr>
        <w:t xml:space="preserve">11./ A szolgáltatásra vonatkozóan benyújtott </w:t>
      </w:r>
      <w:r w:rsidRPr="00620472">
        <w:rPr>
          <w:rFonts w:ascii="Palatino Linotype" w:hAnsi="Palatino Linotype" w:cs="Palatino Linotype"/>
          <w:b/>
          <w:bCs/>
          <w:sz w:val="22"/>
          <w:szCs w:val="22"/>
        </w:rPr>
        <w:t>panasz esetén a Szolgáltató vezetője köteles azt haladéktalanul</w:t>
      </w:r>
      <w:r w:rsidRPr="00620472">
        <w:rPr>
          <w:rFonts w:ascii="Palatino Linotype" w:hAnsi="Palatino Linotype" w:cs="Palatino Linotype"/>
          <w:sz w:val="22"/>
          <w:szCs w:val="22"/>
        </w:rPr>
        <w:t xml:space="preserve"> </w:t>
      </w:r>
      <w:r w:rsidRPr="00620472">
        <w:rPr>
          <w:rFonts w:ascii="Palatino Linotype" w:hAnsi="Palatino Linotype" w:cs="Palatino Linotype"/>
          <w:b/>
          <w:bCs/>
          <w:sz w:val="22"/>
          <w:szCs w:val="22"/>
        </w:rPr>
        <w:t>kivizsgálni,</w:t>
      </w:r>
      <w:r w:rsidRPr="00620472">
        <w:rPr>
          <w:rFonts w:ascii="Palatino Linotype" w:hAnsi="Palatino Linotype" w:cs="Palatino Linotype"/>
          <w:sz w:val="22"/>
          <w:szCs w:val="22"/>
        </w:rPr>
        <w:t xml:space="preserve"> valamint a panasz megalapozottságával és a megtett intézkedéssel kapcsolatosan írásban a panasz bejelentésétől számított </w:t>
      </w:r>
      <w:r w:rsidRPr="00620472">
        <w:rPr>
          <w:rFonts w:ascii="Palatino Linotype" w:hAnsi="Palatino Linotype" w:cs="Palatino Linotype"/>
          <w:b/>
          <w:bCs/>
          <w:sz w:val="22"/>
          <w:szCs w:val="22"/>
        </w:rPr>
        <w:t>15 napon belül tájékoztatni a panasztevőt és a</w:t>
      </w:r>
      <w:r>
        <w:rPr>
          <w:rFonts w:ascii="Palatino Linotype" w:hAnsi="Palatino Linotype" w:cs="Palatino Linotype"/>
          <w:b/>
          <w:bCs/>
          <w:sz w:val="22"/>
          <w:szCs w:val="22"/>
        </w:rPr>
        <w:t>z</w:t>
      </w:r>
      <w:r w:rsidRPr="00620472">
        <w:rPr>
          <w:rFonts w:ascii="Palatino Linotype" w:hAnsi="Palatino Linotype" w:cs="Palatino Linotype"/>
          <w:b/>
          <w:bCs/>
          <w:sz w:val="22"/>
          <w:szCs w:val="22"/>
        </w:rPr>
        <w:t xml:space="preserve"> SZGYF–et. </w:t>
      </w:r>
    </w:p>
    <w:p w:rsidR="002B2B11" w:rsidRDefault="002B2B11" w:rsidP="0069469C">
      <w:pPr>
        <w:spacing w:after="200" w:line="276" w:lineRule="auto"/>
        <w:jc w:val="both"/>
        <w:rPr>
          <w:rFonts w:ascii="Palatino Linotype" w:hAnsi="Palatino Linotype" w:cs="Palatino Linotype"/>
          <w:sz w:val="22"/>
          <w:szCs w:val="22"/>
        </w:rPr>
      </w:pPr>
      <w:r w:rsidRPr="00620472">
        <w:rPr>
          <w:rFonts w:ascii="Palatino Linotype" w:hAnsi="Palatino Linotype" w:cs="Palatino Linotype"/>
          <w:b/>
          <w:bCs/>
          <w:sz w:val="22"/>
          <w:szCs w:val="22"/>
        </w:rPr>
        <w:t>A Szolgáltató vezetőjének döntése ellen</w:t>
      </w:r>
      <w:r w:rsidRPr="00620472">
        <w:rPr>
          <w:rFonts w:ascii="Palatino Linotype" w:hAnsi="Palatino Linotype" w:cs="Palatino Linotype"/>
          <w:sz w:val="22"/>
          <w:szCs w:val="22"/>
        </w:rPr>
        <w:t xml:space="preserve"> benyújtott fellebbezést</w:t>
      </w:r>
      <w:r>
        <w:rPr>
          <w:rFonts w:ascii="Palatino Linotype" w:hAnsi="Palatino Linotype" w:cs="Palatino Linotype"/>
          <w:sz w:val="22"/>
          <w:szCs w:val="22"/>
        </w:rPr>
        <w:t xml:space="preserve"> 15 napon belül a f</w:t>
      </w:r>
      <w:r w:rsidRPr="00620472">
        <w:rPr>
          <w:rFonts w:ascii="Palatino Linotype" w:hAnsi="Palatino Linotype" w:cs="Palatino Linotype"/>
          <w:sz w:val="22"/>
          <w:szCs w:val="22"/>
        </w:rPr>
        <w:t>enntartó</w:t>
      </w:r>
      <w:r>
        <w:rPr>
          <w:rFonts w:ascii="Palatino Linotype" w:hAnsi="Palatino Linotype" w:cs="Palatino Linotype"/>
          <w:sz w:val="22"/>
          <w:szCs w:val="22"/>
        </w:rPr>
        <w:t xml:space="preserve"> (Feladatellátó)</w:t>
      </w:r>
      <w:r w:rsidRPr="00620472">
        <w:rPr>
          <w:rFonts w:ascii="Palatino Linotype" w:hAnsi="Palatino Linotype" w:cs="Palatino Linotype"/>
          <w:sz w:val="22"/>
          <w:szCs w:val="22"/>
        </w:rPr>
        <w:t xml:space="preserve"> bírálja el. </w:t>
      </w:r>
    </w:p>
    <w:p w:rsidR="002B2B11" w:rsidRDefault="002B2B11" w:rsidP="006F0007">
      <w:pPr>
        <w:spacing w:after="200" w:line="276" w:lineRule="auto"/>
        <w:jc w:val="both"/>
        <w:rPr>
          <w:rFonts w:ascii="Palatino Linotype" w:hAnsi="Palatino Linotype" w:cs="Palatino Linotype"/>
          <w:b/>
          <w:bCs/>
          <w:sz w:val="22"/>
          <w:szCs w:val="22"/>
        </w:rPr>
      </w:pPr>
      <w:r w:rsidRPr="00620472">
        <w:rPr>
          <w:rFonts w:ascii="Palatino Linotype" w:hAnsi="Palatino Linotype" w:cs="Palatino Linotype"/>
          <w:sz w:val="22"/>
          <w:szCs w:val="22"/>
        </w:rPr>
        <w:t>12./ A Feladatellátó minden év december 31. napjáig köteles az adott évben történt panaszokról és azok rendezéséről összegezve, írásban tájékoztatni a</w:t>
      </w:r>
      <w:r>
        <w:rPr>
          <w:rFonts w:ascii="Palatino Linotype" w:hAnsi="Palatino Linotype" w:cs="Palatino Linotype"/>
          <w:sz w:val="22"/>
          <w:szCs w:val="22"/>
        </w:rPr>
        <w:t>z SZGYF-et.</w:t>
      </w:r>
    </w:p>
    <w:p w:rsidR="002B2B11" w:rsidRPr="008E656D" w:rsidRDefault="002B2B11" w:rsidP="00F54E1B">
      <w:pPr>
        <w:jc w:val="center"/>
        <w:rPr>
          <w:rFonts w:ascii="Palatino Linotype" w:hAnsi="Palatino Linotype" w:cs="Palatino Linotype"/>
          <w:b/>
          <w:bCs/>
          <w:sz w:val="22"/>
          <w:szCs w:val="22"/>
        </w:rPr>
      </w:pPr>
      <w:r>
        <w:rPr>
          <w:rFonts w:ascii="Palatino Linotype" w:hAnsi="Palatino Linotype" w:cs="Palatino Linotype"/>
          <w:b/>
          <w:bCs/>
          <w:sz w:val="22"/>
          <w:szCs w:val="22"/>
        </w:rPr>
        <w:t>III</w:t>
      </w:r>
      <w:r w:rsidRPr="008E656D">
        <w:rPr>
          <w:rFonts w:ascii="Palatino Linotype" w:hAnsi="Palatino Linotype" w:cs="Palatino Linotype"/>
          <w:b/>
          <w:bCs/>
          <w:sz w:val="22"/>
          <w:szCs w:val="22"/>
        </w:rPr>
        <w:t>.</w:t>
      </w:r>
    </w:p>
    <w:p w:rsidR="002B2B11" w:rsidRDefault="002B2B11" w:rsidP="00F54E1B">
      <w:pPr>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 xml:space="preserve">A működési támogatás </w:t>
      </w:r>
      <w:r>
        <w:rPr>
          <w:rFonts w:ascii="Palatino Linotype" w:hAnsi="Palatino Linotype" w:cs="Palatino Linotype"/>
          <w:b/>
          <w:bCs/>
          <w:sz w:val="22"/>
          <w:szCs w:val="22"/>
        </w:rPr>
        <w:t xml:space="preserve">forrása, </w:t>
      </w:r>
      <w:r w:rsidRPr="008E656D">
        <w:rPr>
          <w:rFonts w:ascii="Palatino Linotype" w:hAnsi="Palatino Linotype" w:cs="Palatino Linotype"/>
          <w:b/>
          <w:bCs/>
          <w:sz w:val="22"/>
          <w:szCs w:val="22"/>
        </w:rPr>
        <w:t>folyósítása</w:t>
      </w:r>
    </w:p>
    <w:p w:rsidR="002B2B11" w:rsidRPr="008E656D" w:rsidRDefault="002B2B11" w:rsidP="00F54E1B">
      <w:pPr>
        <w:jc w:val="center"/>
        <w:rPr>
          <w:rFonts w:ascii="Palatino Linotype" w:hAnsi="Palatino Linotype" w:cs="Palatino Linotype"/>
          <w:b/>
          <w:bCs/>
          <w:sz w:val="22"/>
          <w:szCs w:val="22"/>
        </w:rPr>
      </w:pPr>
    </w:p>
    <w:p w:rsidR="002B2B11" w:rsidRPr="006F0007" w:rsidRDefault="002B2B11" w:rsidP="006F0007">
      <w:pPr>
        <w:numPr>
          <w:ilvl w:val="0"/>
          <w:numId w:val="22"/>
        </w:numPr>
        <w:spacing w:after="200" w:line="276" w:lineRule="auto"/>
        <w:jc w:val="both"/>
        <w:rPr>
          <w:rFonts w:ascii="Palatino Linotype" w:hAnsi="Palatino Linotype" w:cs="Palatino Linotype"/>
          <w:sz w:val="22"/>
          <w:szCs w:val="22"/>
        </w:rPr>
      </w:pPr>
      <w:r w:rsidRPr="006F0007">
        <w:rPr>
          <w:rFonts w:ascii="Palatino Linotype" w:hAnsi="Palatino Linotype" w:cs="Palatino Linotype"/>
          <w:sz w:val="22"/>
          <w:szCs w:val="22"/>
        </w:rPr>
        <w:t>A Szerződő felek rögzítik, hogy a Feladatellátó feladatellátásához saját forrásain túlmenően szükséges további finansz</w:t>
      </w:r>
      <w:r w:rsidRPr="004E5204">
        <w:rPr>
          <w:rFonts w:ascii="Palatino Linotype" w:hAnsi="Palatino Linotype" w:cs="Palatino Linotype"/>
          <w:sz w:val="22"/>
          <w:szCs w:val="22"/>
        </w:rPr>
        <w:t>írozás, ezért a</w:t>
      </w:r>
      <w:r>
        <w:rPr>
          <w:rFonts w:ascii="Palatino Linotype" w:hAnsi="Palatino Linotype" w:cs="Palatino Linotype"/>
          <w:sz w:val="22"/>
          <w:szCs w:val="22"/>
        </w:rPr>
        <w:t>z SZGYF-től</w:t>
      </w:r>
      <w:r w:rsidRPr="006F0007">
        <w:rPr>
          <w:rFonts w:ascii="Palatino Linotype" w:hAnsi="Palatino Linotype" w:cs="Palatino Linotype"/>
          <w:sz w:val="22"/>
          <w:szCs w:val="22"/>
        </w:rPr>
        <w:t xml:space="preserve"> kéri annak biztosítását. A</w:t>
      </w:r>
      <w:r w:rsidRPr="004E5204">
        <w:rPr>
          <w:rFonts w:ascii="Palatino Linotype" w:hAnsi="Palatino Linotype" w:cs="Palatino Linotype"/>
          <w:sz w:val="22"/>
          <w:szCs w:val="22"/>
        </w:rPr>
        <w:t xml:space="preserve"> I</w:t>
      </w:r>
      <w:r>
        <w:rPr>
          <w:rFonts w:ascii="Palatino Linotype" w:hAnsi="Palatino Linotype" w:cs="Palatino Linotype"/>
          <w:sz w:val="22"/>
          <w:szCs w:val="22"/>
        </w:rPr>
        <w:t>II</w:t>
      </w:r>
      <w:r w:rsidRPr="004E5204">
        <w:rPr>
          <w:rFonts w:ascii="Palatino Linotype" w:hAnsi="Palatino Linotype" w:cs="Palatino Linotype"/>
          <w:sz w:val="22"/>
          <w:szCs w:val="22"/>
        </w:rPr>
        <w:t>/</w:t>
      </w:r>
      <w:r>
        <w:rPr>
          <w:rFonts w:ascii="Palatino Linotype" w:hAnsi="Palatino Linotype" w:cs="Palatino Linotype"/>
          <w:sz w:val="22"/>
          <w:szCs w:val="22"/>
        </w:rPr>
        <w:t>6</w:t>
      </w:r>
      <w:r w:rsidRPr="006F0007">
        <w:rPr>
          <w:rFonts w:ascii="Palatino Linotype" w:hAnsi="Palatino Linotype" w:cs="Palatino Linotype"/>
          <w:sz w:val="22"/>
          <w:szCs w:val="22"/>
        </w:rPr>
        <w:t>. pont szerinti működési támogatás forrása a jelen ellátási szerződés megkötésének évében, 2014-ben Magyarország 2014. évi központi költségvetéséről szóló</w:t>
      </w:r>
      <w:r>
        <w:rPr>
          <w:rFonts w:ascii="Palatino Linotype" w:hAnsi="Palatino Linotype" w:cs="Palatino Linotype"/>
          <w:sz w:val="22"/>
          <w:szCs w:val="22"/>
        </w:rPr>
        <w:t xml:space="preserve"> </w:t>
      </w:r>
      <w:r w:rsidRPr="006F0007">
        <w:rPr>
          <w:rFonts w:ascii="Palatino Linotype" w:hAnsi="Palatino Linotype" w:cs="Palatino Linotype"/>
          <w:sz w:val="22"/>
          <w:szCs w:val="22"/>
        </w:rPr>
        <w:t>2013. évi CCXXX. törvény 1. számú mellékletében: XX. fejezet 20/19/7 Szociális gyermekjóléti és gyermekvédelmi feladatok ellátási szerződésekkel történő finanszírozása megnevezésű fejezeti kezelésű előirányzat.</w:t>
      </w:r>
    </w:p>
    <w:p w:rsidR="002B2B11" w:rsidRPr="006F0007" w:rsidRDefault="002B2B11" w:rsidP="006F0007">
      <w:pPr>
        <w:numPr>
          <w:ilvl w:val="0"/>
          <w:numId w:val="22"/>
        </w:numPr>
        <w:spacing w:after="200" w:line="276" w:lineRule="auto"/>
        <w:jc w:val="both"/>
        <w:rPr>
          <w:rFonts w:ascii="Palatino Linotype" w:hAnsi="Palatino Linotype" w:cs="Palatino Linotype"/>
          <w:sz w:val="22"/>
          <w:szCs w:val="22"/>
        </w:rPr>
      </w:pPr>
      <w:r w:rsidRPr="006F0007">
        <w:rPr>
          <w:rFonts w:ascii="Palatino Linotype" w:hAnsi="Palatino Linotype" w:cs="Palatino Linotype"/>
          <w:sz w:val="22"/>
          <w:szCs w:val="22"/>
        </w:rPr>
        <w:t>A támogatás forrásának Á</w:t>
      </w:r>
      <w:r>
        <w:rPr>
          <w:rFonts w:ascii="Palatino Linotype" w:hAnsi="Palatino Linotype" w:cs="Palatino Linotype"/>
          <w:sz w:val="22"/>
          <w:szCs w:val="22"/>
        </w:rPr>
        <w:t>HT</w:t>
      </w:r>
      <w:r w:rsidRPr="006F0007">
        <w:rPr>
          <w:rFonts w:ascii="Palatino Linotype" w:hAnsi="Palatino Linotype" w:cs="Palatino Linotype"/>
          <w:sz w:val="22"/>
          <w:szCs w:val="22"/>
        </w:rPr>
        <w:t>. azonosítója: 343640</w:t>
      </w:r>
    </w:p>
    <w:p w:rsidR="002B2B11" w:rsidRPr="006F0007" w:rsidRDefault="002B2B11" w:rsidP="006F0007">
      <w:pPr>
        <w:numPr>
          <w:ilvl w:val="0"/>
          <w:numId w:val="22"/>
        </w:numPr>
        <w:spacing w:after="200" w:line="276" w:lineRule="auto"/>
        <w:jc w:val="both"/>
        <w:rPr>
          <w:rFonts w:ascii="Palatino Linotype" w:hAnsi="Palatino Linotype" w:cs="Palatino Linotype"/>
          <w:sz w:val="22"/>
          <w:szCs w:val="22"/>
        </w:rPr>
      </w:pPr>
      <w:r w:rsidRPr="004E5204">
        <w:rPr>
          <w:rFonts w:ascii="Palatino Linotype" w:hAnsi="Palatino Linotype" w:cs="Palatino Linotype"/>
          <w:sz w:val="22"/>
          <w:szCs w:val="22"/>
        </w:rPr>
        <w:t>A</w:t>
      </w:r>
      <w:r>
        <w:rPr>
          <w:rFonts w:ascii="Palatino Linotype" w:hAnsi="Palatino Linotype" w:cs="Palatino Linotype"/>
          <w:sz w:val="22"/>
          <w:szCs w:val="22"/>
        </w:rPr>
        <w:t>z SZGYF</w:t>
      </w:r>
      <w:r w:rsidRPr="006F0007">
        <w:rPr>
          <w:rFonts w:ascii="Palatino Linotype" w:hAnsi="Palatino Linotype" w:cs="Palatino Linotype"/>
          <w:sz w:val="22"/>
          <w:szCs w:val="22"/>
        </w:rPr>
        <w:t xml:space="preserve"> megállapítja, hogy a Feladatellátó által ellátott feladat állami feladat, a feladat-ellátás szempontjából kiemelkedő jelentőségű, ezért jelen ellátási szerződésben meghatározott feltételek mellett anyagi támogatást nyújt a Feladatellátó részére.</w:t>
      </w:r>
    </w:p>
    <w:p w:rsidR="002B2B11" w:rsidRDefault="002B2B11" w:rsidP="00E86A78">
      <w:pPr>
        <w:pStyle w:val="NormalWeb"/>
        <w:shd w:val="clear" w:color="auto" w:fill="FFFFFF"/>
        <w:spacing w:line="268" w:lineRule="atLeast"/>
        <w:ind w:right="167"/>
        <w:jc w:val="both"/>
        <w:rPr>
          <w:rFonts w:ascii="Palatino Linotype" w:hAnsi="Palatino Linotype" w:cs="Palatino Linotype"/>
          <w:sz w:val="22"/>
          <w:szCs w:val="22"/>
        </w:rPr>
      </w:pPr>
    </w:p>
    <w:p w:rsidR="002B2B11" w:rsidRDefault="002B2B11" w:rsidP="00E86A78">
      <w:pPr>
        <w:pStyle w:val="NormalWeb"/>
        <w:shd w:val="clear" w:color="auto" w:fill="FFFFFF"/>
        <w:spacing w:line="268" w:lineRule="atLeast"/>
        <w:ind w:right="167"/>
        <w:jc w:val="both"/>
        <w:rPr>
          <w:rFonts w:ascii="Palatino Linotype" w:hAnsi="Palatino Linotype" w:cs="Palatino Linotype"/>
          <w:sz w:val="22"/>
          <w:szCs w:val="22"/>
        </w:rPr>
      </w:pPr>
      <w:r>
        <w:rPr>
          <w:rFonts w:ascii="Palatino Linotype" w:hAnsi="Palatino Linotype" w:cs="Palatino Linotype"/>
          <w:sz w:val="22"/>
          <w:szCs w:val="22"/>
        </w:rPr>
        <w:t>4.</w:t>
      </w:r>
      <w:r w:rsidRPr="006F0007">
        <w:rPr>
          <w:rFonts w:ascii="Palatino Linotype" w:hAnsi="Palatino Linotype" w:cs="Palatino Linotype"/>
          <w:sz w:val="22"/>
          <w:szCs w:val="22"/>
        </w:rPr>
        <w:t xml:space="preserve"> A támogatás összegére a Feladatellátó csak tárgyévre vonatkozó megállapodás alapján jogosult.  A szolgáltatást csak e szerződésben meghatározott Feladatellátó láthatja el.</w:t>
      </w:r>
      <w:r>
        <w:rPr>
          <w:rFonts w:ascii="Palatino Linotype" w:hAnsi="Palatino Linotype" w:cs="Palatino Linotype"/>
          <w:sz w:val="22"/>
          <w:szCs w:val="22"/>
        </w:rPr>
        <w:t xml:space="preserve"> </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 F</w:t>
      </w:r>
      <w:r w:rsidRPr="008E656D">
        <w:rPr>
          <w:rFonts w:ascii="Palatino Linotype" w:hAnsi="Palatino Linotype" w:cs="Palatino Linotype"/>
          <w:sz w:val="22"/>
          <w:szCs w:val="22"/>
        </w:rPr>
        <w:t>eladatellátó kijelenti, hogy a becsatolt szakmai programja alapján vállalja a feladat ellátá</w:t>
      </w:r>
      <w:r>
        <w:rPr>
          <w:rFonts w:ascii="Palatino Linotype" w:hAnsi="Palatino Linotype" w:cs="Palatino Linotype"/>
          <w:sz w:val="22"/>
          <w:szCs w:val="22"/>
        </w:rPr>
        <w:t>sát a fenntartásában lévő S</w:t>
      </w:r>
      <w:r w:rsidRPr="008E656D">
        <w:rPr>
          <w:rFonts w:ascii="Palatino Linotype" w:hAnsi="Palatino Linotype" w:cs="Palatino Linotype"/>
          <w:sz w:val="22"/>
          <w:szCs w:val="22"/>
        </w:rPr>
        <w:t>zolgáltató</w:t>
      </w:r>
      <w:r>
        <w:rPr>
          <w:rFonts w:ascii="Palatino Linotype" w:hAnsi="Palatino Linotype" w:cs="Palatino Linotype"/>
          <w:sz w:val="22"/>
          <w:szCs w:val="22"/>
        </w:rPr>
        <w:t xml:space="preserve"> (továbbiakban: Szolgáltató)</w:t>
      </w:r>
      <w:r w:rsidRPr="008E656D">
        <w:rPr>
          <w:rFonts w:ascii="Palatino Linotype" w:hAnsi="Palatino Linotype" w:cs="Palatino Linotype"/>
          <w:sz w:val="22"/>
          <w:szCs w:val="22"/>
        </w:rPr>
        <w:t xml:space="preserve"> szolgáltatásával</w:t>
      </w:r>
      <w:ins w:id="8" w:author="User" w:date="2014-09-19T10:24:00Z">
        <w:r>
          <w:rPr>
            <w:rFonts w:ascii="Palatino Linotype" w:hAnsi="Palatino Linotype" w:cs="Palatino Linotype"/>
            <w:sz w:val="22"/>
            <w:szCs w:val="22"/>
          </w:rPr>
          <w:t>.</w:t>
        </w:r>
      </w:ins>
    </w:p>
    <w:p w:rsidR="002B2B11" w:rsidRDefault="002B2B11" w:rsidP="00DD06AA">
      <w:pPr>
        <w:spacing w:after="200" w:line="276" w:lineRule="auto"/>
        <w:ind w:left="360"/>
        <w:jc w:val="both"/>
        <w:rPr>
          <w:rFonts w:ascii="Palatino Linotype" w:hAnsi="Palatino Linotype" w:cs="Palatino Linotype"/>
          <w:sz w:val="22"/>
          <w:szCs w:val="22"/>
        </w:rPr>
      </w:pPr>
      <w:r>
        <w:rPr>
          <w:rFonts w:ascii="Palatino Linotype" w:hAnsi="Palatino Linotype" w:cs="Palatino Linotype"/>
          <w:sz w:val="22"/>
          <w:szCs w:val="22"/>
        </w:rPr>
        <w:t xml:space="preserve"> </w:t>
      </w:r>
    </w:p>
    <w:p w:rsidR="002B2B11" w:rsidRPr="00DD06AA" w:rsidRDefault="002B2B11" w:rsidP="00DD06AA">
      <w:pPr>
        <w:pStyle w:val="ListParagraph"/>
        <w:numPr>
          <w:ilvl w:val="0"/>
          <w:numId w:val="26"/>
        </w:numPr>
        <w:spacing w:after="200" w:line="276" w:lineRule="auto"/>
        <w:ind w:left="142" w:hanging="142"/>
        <w:jc w:val="both"/>
        <w:rPr>
          <w:rFonts w:ascii="Palatino Linotype" w:hAnsi="Palatino Linotype" w:cs="Palatino Linotype"/>
          <w:sz w:val="22"/>
          <w:szCs w:val="22"/>
        </w:rPr>
      </w:pPr>
      <w:r w:rsidRPr="00DD06AA">
        <w:rPr>
          <w:rFonts w:ascii="Palatino Linotype" w:hAnsi="Palatino Linotype" w:cs="Palatino Linotype"/>
          <w:sz w:val="22"/>
          <w:szCs w:val="22"/>
        </w:rPr>
        <w:t>Feladatellátó kijelenti, hogy a kérelmében foglalt adatok és dokumentumok teljes körűek, valódiak és hitelese</w:t>
      </w:r>
      <w:ins w:id="9" w:author="User" w:date="2014-09-19T10:24:00Z">
        <w:r>
          <w:rPr>
            <w:rFonts w:ascii="Palatino Linotype" w:hAnsi="Palatino Linotype" w:cs="Palatino Linotype"/>
            <w:sz w:val="22"/>
            <w:szCs w:val="22"/>
          </w:rPr>
          <w:t>k</w:t>
        </w:r>
      </w:ins>
      <w:r w:rsidRPr="00DD06AA">
        <w:rPr>
          <w:rFonts w:ascii="Palatino Linotype" w:hAnsi="Palatino Linotype" w:cs="Palatino Linotype"/>
          <w:sz w:val="22"/>
          <w:szCs w:val="22"/>
        </w:rPr>
        <w:t>. A szakmai feladat tárgyában támogatási igényt máshol nem nyújtott be.</w:t>
      </w:r>
    </w:p>
    <w:p w:rsidR="002B2B11" w:rsidRPr="006F0007" w:rsidRDefault="002B2B11" w:rsidP="00F67B39">
      <w:pPr>
        <w:pStyle w:val="NormalWeb"/>
        <w:shd w:val="clear" w:color="auto" w:fill="FFFFFF"/>
        <w:spacing w:line="268" w:lineRule="atLeast"/>
        <w:ind w:right="167"/>
        <w:jc w:val="both"/>
        <w:rPr>
          <w:rFonts w:ascii="Palatino Linotype" w:hAnsi="Palatino Linotype" w:cs="Palatino Linotype"/>
          <w:sz w:val="22"/>
          <w:szCs w:val="22"/>
        </w:rPr>
      </w:pPr>
    </w:p>
    <w:p w:rsidR="002B2B11" w:rsidRPr="006F0007" w:rsidRDefault="002B2B11" w:rsidP="00DD06AA">
      <w:pPr>
        <w:numPr>
          <w:ilvl w:val="0"/>
          <w:numId w:val="26"/>
        </w:numPr>
        <w:spacing w:after="200" w:line="276" w:lineRule="auto"/>
        <w:ind w:left="0" w:firstLine="705"/>
        <w:jc w:val="both"/>
        <w:rPr>
          <w:rFonts w:ascii="Palatino Linotype" w:hAnsi="Palatino Linotype" w:cs="Palatino Linotype"/>
          <w:sz w:val="22"/>
          <w:szCs w:val="22"/>
        </w:rPr>
      </w:pPr>
      <w:r w:rsidRPr="004E5204">
        <w:rPr>
          <w:rFonts w:ascii="Palatino Linotype" w:hAnsi="Palatino Linotype" w:cs="Palatino Linotype"/>
          <w:sz w:val="22"/>
          <w:szCs w:val="22"/>
        </w:rPr>
        <w:t>A</w:t>
      </w:r>
      <w:r>
        <w:rPr>
          <w:rFonts w:ascii="Palatino Linotype" w:hAnsi="Palatino Linotype" w:cs="Palatino Linotype"/>
          <w:sz w:val="22"/>
          <w:szCs w:val="22"/>
        </w:rPr>
        <w:t>z SZGYF</w:t>
      </w:r>
      <w:r w:rsidRPr="006F0007">
        <w:rPr>
          <w:rFonts w:ascii="Palatino Linotype" w:hAnsi="Palatino Linotype" w:cs="Palatino Linotype"/>
          <w:sz w:val="22"/>
          <w:szCs w:val="22"/>
        </w:rPr>
        <w:t xml:space="preserve"> vállalja, hogy működési támogatást fizet a Feladatellátó részére a szakmai feladat teljesítése során felmerülő költségei finanszírozásához a</w:t>
      </w:r>
      <w:r>
        <w:rPr>
          <w:rFonts w:ascii="Palatino Linotype" w:hAnsi="Palatino Linotype" w:cs="Palatino Linotype"/>
          <w:sz w:val="22"/>
          <w:szCs w:val="22"/>
        </w:rPr>
        <w:t xml:space="preserve"> III</w:t>
      </w:r>
      <w:r w:rsidRPr="006F0007">
        <w:rPr>
          <w:rFonts w:ascii="Palatino Linotype" w:hAnsi="Palatino Linotype" w:cs="Palatino Linotype"/>
          <w:sz w:val="22"/>
          <w:szCs w:val="22"/>
        </w:rPr>
        <w:t>/</w:t>
      </w:r>
      <w:r>
        <w:rPr>
          <w:rFonts w:ascii="Palatino Linotype" w:hAnsi="Palatino Linotype" w:cs="Palatino Linotype"/>
          <w:sz w:val="22"/>
          <w:szCs w:val="22"/>
        </w:rPr>
        <w:t>8.</w:t>
      </w:r>
      <w:r w:rsidRPr="006F0007">
        <w:rPr>
          <w:rFonts w:ascii="Palatino Linotype" w:hAnsi="Palatino Linotype" w:cs="Palatino Linotype"/>
          <w:sz w:val="22"/>
          <w:szCs w:val="22"/>
        </w:rPr>
        <w:t xml:space="preserve"> pontban meghatározottak szerint, a jelen szerződés</w:t>
      </w:r>
      <w:r>
        <w:rPr>
          <w:rFonts w:ascii="Palatino Linotype" w:hAnsi="Palatino Linotype" w:cs="Palatino Linotype"/>
          <w:sz w:val="22"/>
          <w:szCs w:val="22"/>
        </w:rPr>
        <w:t xml:space="preserve"> II/2.</w:t>
      </w:r>
      <w:r w:rsidRPr="006F0007">
        <w:rPr>
          <w:rFonts w:ascii="Palatino Linotype" w:hAnsi="Palatino Linotype" w:cs="Palatino Linotype"/>
          <w:sz w:val="22"/>
          <w:szCs w:val="22"/>
        </w:rPr>
        <w:t xml:space="preserve"> pontjában megnevezett Feladatellátó </w:t>
      </w:r>
      <w:r>
        <w:rPr>
          <w:rFonts w:ascii="Palatino Linotype" w:hAnsi="Palatino Linotype" w:cs="Palatino Linotype"/>
          <w:sz w:val="22"/>
          <w:szCs w:val="22"/>
        </w:rPr>
        <w:t>á</w:t>
      </w:r>
      <w:r w:rsidRPr="006F0007">
        <w:rPr>
          <w:rFonts w:ascii="Palatino Linotype" w:hAnsi="Palatino Linotype" w:cs="Palatino Linotype"/>
          <w:sz w:val="22"/>
          <w:szCs w:val="22"/>
        </w:rPr>
        <w:t xml:space="preserve">ltal nyújtott szolgáltatáshoz való hozzájárulásként. </w:t>
      </w:r>
    </w:p>
    <w:p w:rsidR="002B2B11" w:rsidRPr="006F0007" w:rsidRDefault="002B2B11" w:rsidP="00DD06AA">
      <w:pPr>
        <w:spacing w:after="200" w:line="276" w:lineRule="auto"/>
        <w:ind w:firstLine="705"/>
        <w:jc w:val="both"/>
        <w:rPr>
          <w:rFonts w:ascii="Palatino Linotype" w:hAnsi="Palatino Linotype" w:cs="Palatino Linotype"/>
          <w:sz w:val="22"/>
          <w:szCs w:val="22"/>
        </w:rPr>
      </w:pPr>
      <w:r w:rsidRPr="006F0007">
        <w:rPr>
          <w:rFonts w:ascii="Palatino Linotype" w:hAnsi="Palatino Linotype" w:cs="Palatino Linotype"/>
          <w:sz w:val="22"/>
          <w:szCs w:val="22"/>
        </w:rPr>
        <w:t>Támogatási intenzitás:</w:t>
      </w:r>
      <w:r>
        <w:rPr>
          <w:rFonts w:ascii="Palatino Linotype" w:hAnsi="Palatino Linotype" w:cs="Palatino Linotype"/>
          <w:sz w:val="22"/>
          <w:szCs w:val="22"/>
        </w:rPr>
        <w:t xml:space="preserve">    </w:t>
      </w:r>
      <w:ins w:id="10" w:author="User" w:date="2014-09-19T10:28:00Z">
        <w:r>
          <w:rPr>
            <w:rFonts w:ascii="Palatino Linotype" w:hAnsi="Palatino Linotype" w:cs="Palatino Linotype"/>
            <w:sz w:val="22"/>
            <w:szCs w:val="22"/>
          </w:rPr>
          <w:t>100</w:t>
        </w:r>
      </w:ins>
      <w:r>
        <w:rPr>
          <w:rFonts w:ascii="Palatino Linotype" w:hAnsi="Palatino Linotype" w:cs="Palatino Linotype"/>
          <w:sz w:val="22"/>
          <w:szCs w:val="22"/>
        </w:rPr>
        <w:t xml:space="preserve">    </w:t>
      </w:r>
      <w:r w:rsidRPr="006F0007">
        <w:rPr>
          <w:rFonts w:ascii="Palatino Linotype" w:hAnsi="Palatino Linotype" w:cs="Palatino Linotype"/>
          <w:sz w:val="22"/>
          <w:szCs w:val="22"/>
        </w:rPr>
        <w:t>%</w:t>
      </w:r>
    </w:p>
    <w:p w:rsidR="002B2B11" w:rsidRPr="006F0007" w:rsidRDefault="002B2B11" w:rsidP="00DD06AA">
      <w:pPr>
        <w:numPr>
          <w:ilvl w:val="0"/>
          <w:numId w:val="26"/>
        </w:numPr>
        <w:spacing w:after="200" w:line="276" w:lineRule="auto"/>
        <w:ind w:left="0"/>
        <w:jc w:val="both"/>
        <w:rPr>
          <w:rFonts w:ascii="Palatino Linotype" w:hAnsi="Palatino Linotype" w:cs="Palatino Linotype"/>
          <w:sz w:val="22"/>
          <w:szCs w:val="22"/>
        </w:rPr>
      </w:pPr>
      <w:r w:rsidRPr="006F0007">
        <w:rPr>
          <w:rFonts w:ascii="Palatino Linotype" w:hAnsi="Palatino Linotype" w:cs="Palatino Linotype"/>
          <w:sz w:val="22"/>
          <w:szCs w:val="22"/>
        </w:rPr>
        <w:t xml:space="preserve">A Feladatellátó a jelen szerződésben rögzített működési támogatást elfogadja, és saját felelősségére vállalja a feladat ellátását e szerződésben meghatározott időszak alatt a fenntartásában működő, a szerződés </w:t>
      </w:r>
      <w:r>
        <w:rPr>
          <w:rFonts w:ascii="Palatino Linotype" w:hAnsi="Palatino Linotype" w:cs="Palatino Linotype"/>
          <w:sz w:val="22"/>
          <w:szCs w:val="22"/>
        </w:rPr>
        <w:t>II/2.</w:t>
      </w:r>
      <w:r w:rsidRPr="006F0007">
        <w:rPr>
          <w:rFonts w:ascii="Palatino Linotype" w:hAnsi="Palatino Linotype" w:cs="Palatino Linotype"/>
          <w:sz w:val="22"/>
          <w:szCs w:val="22"/>
        </w:rPr>
        <w:t xml:space="preserve"> pontjában meghatározott szervezet szolgáltatás  nyilvántartásba vételi okiratában rögzített ellátási területen. </w:t>
      </w:r>
    </w:p>
    <w:p w:rsidR="002B2B11" w:rsidRPr="008E656D" w:rsidRDefault="002B2B11" w:rsidP="00F54E1B">
      <w:pPr>
        <w:jc w:val="center"/>
        <w:rPr>
          <w:rFonts w:ascii="Palatino Linotype" w:hAnsi="Palatino Linotype" w:cs="Palatino Linotype"/>
          <w:b/>
          <w:bCs/>
          <w:sz w:val="22"/>
          <w:szCs w:val="22"/>
        </w:rPr>
      </w:pPr>
    </w:p>
    <w:p w:rsidR="002B2B11" w:rsidRDefault="002B2B11" w:rsidP="007A1083">
      <w:pPr>
        <w:spacing w:after="200" w:line="276" w:lineRule="auto"/>
        <w:jc w:val="both"/>
        <w:rPr>
          <w:rFonts w:ascii="Palatino Linotype" w:hAnsi="Palatino Linotype" w:cs="Palatino Linotype"/>
          <w:b/>
          <w:bCs/>
          <w:sz w:val="22"/>
          <w:szCs w:val="22"/>
        </w:rPr>
      </w:pPr>
      <w:r>
        <w:rPr>
          <w:rFonts w:ascii="Palatino Linotype" w:hAnsi="Palatino Linotype" w:cs="Palatino Linotype"/>
          <w:sz w:val="22"/>
          <w:szCs w:val="22"/>
        </w:rPr>
        <w:t>8</w:t>
      </w:r>
      <w:r w:rsidRPr="008E656D">
        <w:rPr>
          <w:rFonts w:ascii="Palatino Linotype" w:hAnsi="Palatino Linotype" w:cs="Palatino Linotype"/>
          <w:sz w:val="22"/>
          <w:szCs w:val="22"/>
        </w:rPr>
        <w:t xml:space="preserve">./ Szerződő Felek megállapodnak abban, hogy </w:t>
      </w:r>
      <w:r w:rsidRPr="008E656D">
        <w:rPr>
          <w:rFonts w:ascii="Palatino Linotype" w:hAnsi="Palatino Linotype" w:cs="Palatino Linotype"/>
          <w:b/>
          <w:bCs/>
          <w:sz w:val="22"/>
          <w:szCs w:val="22"/>
        </w:rPr>
        <w:t>a</w:t>
      </w:r>
      <w:r>
        <w:rPr>
          <w:rFonts w:ascii="Palatino Linotype" w:hAnsi="Palatino Linotype" w:cs="Palatino Linotype"/>
          <w:b/>
          <w:bCs/>
          <w:sz w:val="22"/>
          <w:szCs w:val="22"/>
        </w:rPr>
        <w:t>z</w:t>
      </w:r>
      <w:r w:rsidRPr="008E656D">
        <w:rPr>
          <w:rFonts w:ascii="Palatino Linotype" w:hAnsi="Palatino Linotype" w:cs="Palatino Linotype"/>
          <w:b/>
          <w:bCs/>
          <w:sz w:val="22"/>
          <w:szCs w:val="22"/>
        </w:rPr>
        <w:t xml:space="preserve"> SZGYF </w:t>
      </w:r>
      <w:r>
        <w:rPr>
          <w:rFonts w:ascii="Palatino Linotype" w:hAnsi="Palatino Linotype" w:cs="Palatino Linotype"/>
          <w:sz w:val="22"/>
          <w:szCs w:val="22"/>
        </w:rPr>
        <w:t>a feladat</w:t>
      </w:r>
      <w:r w:rsidRPr="008E656D">
        <w:rPr>
          <w:rFonts w:ascii="Palatino Linotype" w:hAnsi="Palatino Linotype" w:cs="Palatino Linotype"/>
          <w:sz w:val="22"/>
          <w:szCs w:val="22"/>
        </w:rPr>
        <w:t xml:space="preserve"> ellátásáért a Feladatellátó részére 20</w:t>
      </w:r>
      <w:r>
        <w:rPr>
          <w:rFonts w:ascii="Palatino Linotype" w:hAnsi="Palatino Linotype" w:cs="Palatino Linotype"/>
          <w:sz w:val="22"/>
          <w:szCs w:val="22"/>
        </w:rPr>
        <w:t>14.</w:t>
      </w:r>
      <w:r w:rsidRPr="008E656D">
        <w:rPr>
          <w:rFonts w:ascii="Palatino Linotype" w:hAnsi="Palatino Linotype" w:cs="Palatino Linotype"/>
          <w:sz w:val="22"/>
          <w:szCs w:val="22"/>
        </w:rPr>
        <w:t xml:space="preserve"> évre </w:t>
      </w:r>
      <w:r w:rsidRPr="008E656D">
        <w:rPr>
          <w:rFonts w:ascii="Palatino Linotype" w:hAnsi="Palatino Linotype" w:cs="Palatino Linotype"/>
          <w:b/>
          <w:bCs/>
          <w:sz w:val="22"/>
          <w:szCs w:val="22"/>
        </w:rPr>
        <w:t>bruttó</w:t>
      </w:r>
      <w:r>
        <w:rPr>
          <w:rFonts w:ascii="Palatino Linotype" w:hAnsi="Palatino Linotype" w:cs="Palatino Linotype"/>
          <w:b/>
          <w:bCs/>
          <w:sz w:val="22"/>
          <w:szCs w:val="22"/>
        </w:rPr>
        <w:t xml:space="preserve"> 1.255.056.</w:t>
      </w:r>
      <w:r w:rsidRPr="008E656D">
        <w:rPr>
          <w:rFonts w:ascii="Palatino Linotype" w:hAnsi="Palatino Linotype" w:cs="Palatino Linotype"/>
          <w:b/>
          <w:bCs/>
          <w:sz w:val="22"/>
          <w:szCs w:val="22"/>
        </w:rPr>
        <w:t>- Ft/fő</w:t>
      </w:r>
      <w:r>
        <w:rPr>
          <w:rFonts w:ascii="Palatino Linotype" w:hAnsi="Palatino Linotype" w:cs="Palatino Linotype"/>
          <w:b/>
          <w:bCs/>
          <w:sz w:val="22"/>
          <w:szCs w:val="22"/>
        </w:rPr>
        <w:t xml:space="preserve">/év </w:t>
      </w:r>
      <w:r w:rsidRPr="008E656D">
        <w:rPr>
          <w:rFonts w:ascii="Palatino Linotype" w:hAnsi="Palatino Linotype" w:cs="Palatino Linotype"/>
          <w:b/>
          <w:bCs/>
          <w:sz w:val="22"/>
          <w:szCs w:val="22"/>
        </w:rPr>
        <w:t>működési támogatást biztosít</w:t>
      </w:r>
      <w:r>
        <w:rPr>
          <w:rFonts w:ascii="Palatino Linotype" w:hAnsi="Palatino Linotype" w:cs="Palatino Linotype"/>
          <w:b/>
          <w:bCs/>
          <w:sz w:val="22"/>
          <w:szCs w:val="22"/>
        </w:rPr>
        <w:t xml:space="preserve"> </w:t>
      </w:r>
      <w:r>
        <w:rPr>
          <w:rFonts w:ascii="Palatino Linotype" w:hAnsi="Palatino Linotype" w:cs="Palatino Linotype"/>
          <w:sz w:val="22"/>
          <w:szCs w:val="22"/>
        </w:rPr>
        <w:t>az alábbi kiemelt előirányzatok szerinti és kiemelt előirányzatokon belül egységes rovatrend szerinti bontásban</w:t>
      </w:r>
      <w:r w:rsidRPr="008E656D">
        <w:rPr>
          <w:rFonts w:ascii="Palatino Linotype" w:hAnsi="Palatino Linotype" w:cs="Palatino Linotype"/>
          <w:b/>
          <w:bCs/>
          <w:sz w:val="22"/>
          <w:szCs w:val="22"/>
        </w:rPr>
        <w:t>.</w:t>
      </w:r>
    </w:p>
    <w:p w:rsidR="002B2B11" w:rsidRDefault="002B2B11" w:rsidP="006F0007">
      <w:pPr>
        <w:spacing w:after="200" w:line="276" w:lineRule="auto"/>
        <w:jc w:val="right"/>
        <w:rPr>
          <w:rFonts w:ascii="Palatino Linotype" w:hAnsi="Palatino Linotype" w:cs="Palatino Linotype"/>
          <w:sz w:val="22"/>
          <w:szCs w:val="22"/>
        </w:rPr>
      </w:pPr>
      <w:r w:rsidRPr="009475BD">
        <w:tab/>
      </w:r>
      <w:r>
        <w:tab/>
      </w:r>
      <w:r w:rsidRPr="008722F6">
        <w:rPr>
          <w:rFonts w:ascii="Palatino Linotype" w:hAnsi="Palatino Linotype" w:cs="Palatino Linotype"/>
          <w:sz w:val="22"/>
          <w:szCs w:val="22"/>
        </w:rPr>
        <w:t>adatok  Ft-ban</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984"/>
        <w:gridCol w:w="1701"/>
        <w:gridCol w:w="1701"/>
        <w:gridCol w:w="1809"/>
      </w:tblGrid>
      <w:tr w:rsidR="002B2B11" w:rsidRPr="009475BD">
        <w:tc>
          <w:tcPr>
            <w:tcW w:w="2093"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Kiemelt előirányzat</w:t>
            </w:r>
          </w:p>
        </w:tc>
        <w:tc>
          <w:tcPr>
            <w:tcW w:w="1984"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Egységes</w:t>
            </w:r>
            <w:r w:rsidRPr="00DE6979">
              <w:rPr>
                <w:rFonts w:ascii="Palatino Linotype" w:hAnsi="Palatino Linotype" w:cs="Palatino Linotype"/>
                <w:b/>
                <w:bCs/>
              </w:rPr>
              <w:br/>
            </w:r>
            <w:r w:rsidRPr="00DE6979">
              <w:rPr>
                <w:rFonts w:ascii="Palatino Linotype" w:hAnsi="Palatino Linotype" w:cs="Palatino Linotype"/>
                <w:b/>
                <w:bCs/>
                <w:sz w:val="22"/>
                <w:szCs w:val="22"/>
              </w:rPr>
              <w:t>rovatrend</w:t>
            </w:r>
            <w:r w:rsidRPr="00DE6979">
              <w:rPr>
                <w:rFonts w:ascii="Palatino Linotype" w:hAnsi="Palatino Linotype" w:cs="Palatino Linotype"/>
                <w:b/>
                <w:bCs/>
              </w:rPr>
              <w:t xml:space="preserve">         </w:t>
            </w:r>
            <w:r w:rsidRPr="00DE6979">
              <w:rPr>
                <w:rFonts w:ascii="Palatino Linotype" w:hAnsi="Palatino Linotype" w:cs="Palatino Linotype"/>
                <w:b/>
                <w:bCs/>
                <w:sz w:val="22"/>
                <w:szCs w:val="22"/>
              </w:rPr>
              <w:t xml:space="preserve"> szerinti </w:t>
            </w:r>
            <w:r w:rsidRPr="00DE6979">
              <w:rPr>
                <w:rFonts w:ascii="Palatino Linotype" w:hAnsi="Palatino Linotype" w:cs="Palatino Linotype"/>
                <w:b/>
                <w:bCs/>
              </w:rPr>
              <w:t xml:space="preserve">         </w:t>
            </w:r>
            <w:r w:rsidRPr="00DE6979">
              <w:rPr>
                <w:rFonts w:ascii="Palatino Linotype" w:hAnsi="Palatino Linotype" w:cs="Palatino Linotype"/>
                <w:b/>
                <w:bCs/>
                <w:sz w:val="22"/>
                <w:szCs w:val="22"/>
              </w:rPr>
              <w:t>besorolás</w:t>
            </w:r>
          </w:p>
        </w:tc>
        <w:tc>
          <w:tcPr>
            <w:tcW w:w="1701" w:type="dxa"/>
            <w:vAlign w:val="center"/>
          </w:tcPr>
          <w:p w:rsidR="002B2B11" w:rsidRPr="00DE6979" w:rsidRDefault="002B2B11" w:rsidP="00B16E2D">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 xml:space="preserve">kormányzati funkció szerinti besorolás </w:t>
            </w:r>
          </w:p>
          <w:p w:rsidR="002B2B11" w:rsidRPr="00DE6979" w:rsidRDefault="002B2B11" w:rsidP="00B16E2D">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(101211)</w:t>
            </w:r>
          </w:p>
          <w:p w:rsidR="002B2B11" w:rsidRPr="00DE6979" w:rsidRDefault="002B2B11" w:rsidP="005E454B">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fogyatékos személyek otthona</w:t>
            </w:r>
          </w:p>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p>
        </w:tc>
        <w:tc>
          <w:tcPr>
            <w:tcW w:w="1701"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 xml:space="preserve">kormányzati funkció szerinti besorolás </w:t>
            </w:r>
          </w:p>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p>
          <w:p w:rsidR="002B2B11" w:rsidRPr="00DE6979" w:rsidRDefault="002B2B11" w:rsidP="00B16E2D">
            <w:pPr>
              <w:pStyle w:val="Header"/>
              <w:tabs>
                <w:tab w:val="clear" w:pos="4536"/>
                <w:tab w:val="clear" w:pos="9072"/>
              </w:tabs>
              <w:jc w:val="center"/>
              <w:rPr>
                <w:rFonts w:ascii="Palatino Linotype" w:hAnsi="Palatino Linotype" w:cs="Palatino Linotype"/>
                <w:b/>
                <w:bCs/>
                <w:sz w:val="22"/>
                <w:szCs w:val="22"/>
              </w:rPr>
            </w:pPr>
          </w:p>
        </w:tc>
        <w:tc>
          <w:tcPr>
            <w:tcW w:w="1809"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b/>
                <w:bCs/>
                <w:sz w:val="22"/>
                <w:szCs w:val="22"/>
              </w:rPr>
            </w:pPr>
            <w:r w:rsidRPr="00DE6979">
              <w:rPr>
                <w:rFonts w:ascii="Palatino Linotype" w:hAnsi="Palatino Linotype" w:cs="Palatino Linotype"/>
                <w:b/>
                <w:bCs/>
                <w:sz w:val="22"/>
                <w:szCs w:val="22"/>
              </w:rPr>
              <w:t>Összesen</w:t>
            </w:r>
          </w:p>
        </w:tc>
      </w:tr>
      <w:tr w:rsidR="002B2B11" w:rsidRPr="009475BD">
        <w:tc>
          <w:tcPr>
            <w:tcW w:w="2093" w:type="dxa"/>
            <w:vAlign w:val="center"/>
          </w:tcPr>
          <w:p w:rsidR="002B2B11" w:rsidRPr="00DE6979" w:rsidRDefault="002B2B11" w:rsidP="00A532C3">
            <w:pPr>
              <w:pStyle w:val="Header"/>
              <w:jc w:val="center"/>
              <w:rPr>
                <w:rFonts w:ascii="Palatino Linotype" w:hAnsi="Palatino Linotype" w:cs="Palatino Linotype"/>
                <w:sz w:val="22"/>
                <w:szCs w:val="22"/>
              </w:rPr>
            </w:pPr>
            <w:r w:rsidRPr="00DE6979">
              <w:rPr>
                <w:rFonts w:ascii="Palatino Linotype" w:hAnsi="Palatino Linotype" w:cs="Palatino Linotype"/>
                <w:sz w:val="22"/>
                <w:szCs w:val="22"/>
              </w:rPr>
              <w:t>Egyéb működési célú kiadások</w:t>
            </w:r>
          </w:p>
        </w:tc>
        <w:tc>
          <w:tcPr>
            <w:tcW w:w="1984"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K511 – Egyéb működési célú támogatások államháztartáson kívülre</w:t>
            </w:r>
          </w:p>
        </w:tc>
        <w:tc>
          <w:tcPr>
            <w:tcW w:w="1701" w:type="dxa"/>
            <w:vAlign w:val="center"/>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122.995.488.- Ft</w:t>
            </w:r>
          </w:p>
        </w:tc>
        <w:tc>
          <w:tcPr>
            <w:tcW w:w="1701" w:type="dxa"/>
            <w:vAlign w:val="center"/>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0</w:t>
            </w:r>
          </w:p>
        </w:tc>
        <w:tc>
          <w:tcPr>
            <w:tcW w:w="1809" w:type="dxa"/>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p>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p>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122.995.488.- Ft</w:t>
            </w:r>
          </w:p>
        </w:tc>
      </w:tr>
      <w:tr w:rsidR="002B2B11" w:rsidRPr="009475BD">
        <w:tc>
          <w:tcPr>
            <w:tcW w:w="2093" w:type="dxa"/>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Mindösszesen</w:t>
            </w:r>
          </w:p>
        </w:tc>
        <w:tc>
          <w:tcPr>
            <w:tcW w:w="1984" w:type="dxa"/>
            <w:shd w:val="clear" w:color="auto" w:fill="BFBFBF"/>
            <w:vAlign w:val="center"/>
          </w:tcPr>
          <w:p w:rsidR="002B2B11" w:rsidRPr="00DE6979" w:rsidRDefault="002B2B11" w:rsidP="00A532C3">
            <w:pPr>
              <w:pStyle w:val="Header"/>
              <w:tabs>
                <w:tab w:val="clear" w:pos="4536"/>
                <w:tab w:val="clear" w:pos="9072"/>
              </w:tabs>
              <w:jc w:val="center"/>
              <w:rPr>
                <w:rFonts w:ascii="Palatino Linotype" w:hAnsi="Palatino Linotype" w:cs="Palatino Linotype"/>
                <w:sz w:val="22"/>
                <w:szCs w:val="22"/>
              </w:rPr>
            </w:pPr>
          </w:p>
        </w:tc>
        <w:tc>
          <w:tcPr>
            <w:tcW w:w="1701" w:type="dxa"/>
            <w:vAlign w:val="center"/>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122.995.488.- Ft</w:t>
            </w:r>
            <w:r w:rsidRPr="00DE6979" w:rsidDel="00E86E0D">
              <w:rPr>
                <w:rFonts w:ascii="Palatino Linotype" w:hAnsi="Palatino Linotype" w:cs="Palatino Linotype"/>
                <w:sz w:val="22"/>
                <w:szCs w:val="22"/>
              </w:rPr>
              <w:t xml:space="preserve"> </w:t>
            </w:r>
          </w:p>
        </w:tc>
        <w:tc>
          <w:tcPr>
            <w:tcW w:w="1701" w:type="dxa"/>
            <w:vAlign w:val="center"/>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0</w:t>
            </w:r>
          </w:p>
        </w:tc>
        <w:tc>
          <w:tcPr>
            <w:tcW w:w="1809" w:type="dxa"/>
          </w:tcPr>
          <w:p w:rsidR="002B2B11" w:rsidRPr="00DE6979" w:rsidRDefault="002B2B11" w:rsidP="006F0007">
            <w:pPr>
              <w:pStyle w:val="Header"/>
              <w:tabs>
                <w:tab w:val="clear" w:pos="4536"/>
                <w:tab w:val="clear" w:pos="9072"/>
              </w:tabs>
              <w:jc w:val="center"/>
              <w:rPr>
                <w:rFonts w:ascii="Palatino Linotype" w:hAnsi="Palatino Linotype" w:cs="Palatino Linotype"/>
                <w:sz w:val="22"/>
                <w:szCs w:val="22"/>
              </w:rPr>
            </w:pPr>
            <w:r w:rsidRPr="00DE6979">
              <w:rPr>
                <w:rFonts w:ascii="Palatino Linotype" w:hAnsi="Palatino Linotype" w:cs="Palatino Linotype"/>
                <w:sz w:val="22"/>
                <w:szCs w:val="22"/>
              </w:rPr>
              <w:t>122.995.488.- Ft</w:t>
            </w:r>
          </w:p>
        </w:tc>
      </w:tr>
    </w:tbl>
    <w:p w:rsidR="002B2B11" w:rsidRPr="009475BD" w:rsidRDefault="002B2B11" w:rsidP="00D22A2F">
      <w:pPr>
        <w:pStyle w:val="Header"/>
        <w:tabs>
          <w:tab w:val="clear" w:pos="4536"/>
          <w:tab w:val="clear" w:pos="9072"/>
        </w:tabs>
        <w:ind w:left="720"/>
        <w:jc w:val="both"/>
        <w:rPr>
          <w:rFonts w:ascii="Palatino Linotype" w:hAnsi="Palatino Linotype" w:cs="Palatino Linotype"/>
          <w:color w:val="F79646"/>
          <w:sz w:val="22"/>
          <w:szCs w:val="22"/>
        </w:rPr>
      </w:pPr>
    </w:p>
    <w:p w:rsidR="002B2B11" w:rsidRDefault="002B2B11" w:rsidP="00D22A2F">
      <w:pPr>
        <w:jc w:val="both"/>
        <w:rPr>
          <w:rFonts w:ascii="Palatino Linotype" w:hAnsi="Palatino Linotype" w:cs="Palatino Linotype"/>
          <w:sz w:val="22"/>
          <w:szCs w:val="22"/>
        </w:rPr>
      </w:pPr>
    </w:p>
    <w:p w:rsidR="002B2B11" w:rsidRDefault="002B2B11" w:rsidP="007A1083">
      <w:pPr>
        <w:spacing w:after="200" w:line="276" w:lineRule="auto"/>
        <w:jc w:val="both"/>
        <w:rPr>
          <w:rFonts w:ascii="Palatino Linotype" w:hAnsi="Palatino Linotype" w:cs="Palatino Linotype"/>
          <w:sz w:val="22"/>
          <w:szCs w:val="22"/>
        </w:rPr>
      </w:pPr>
      <w:r>
        <w:rPr>
          <w:rFonts w:ascii="Palatino Linotype" w:hAnsi="Palatino Linotype" w:cs="Palatino Linotype"/>
          <w:sz w:val="22"/>
          <w:szCs w:val="22"/>
        </w:rPr>
        <w:t>9</w:t>
      </w:r>
      <w:r w:rsidRPr="008E656D">
        <w:rPr>
          <w:rFonts w:ascii="Palatino Linotype" w:hAnsi="Palatino Linotype" w:cs="Palatino Linotype"/>
          <w:sz w:val="22"/>
          <w:szCs w:val="22"/>
        </w:rPr>
        <w:t>./ A működési támogatás folyósítására jelen szerződés</w:t>
      </w:r>
      <w:r>
        <w:rPr>
          <w:rFonts w:ascii="Palatino Linotype" w:hAnsi="Palatino Linotype" w:cs="Palatino Linotype"/>
          <w:sz w:val="22"/>
          <w:szCs w:val="22"/>
        </w:rPr>
        <w:t xml:space="preserve"> VI.</w:t>
      </w:r>
      <w:r w:rsidRPr="008E656D">
        <w:rPr>
          <w:rFonts w:ascii="Palatino Linotype" w:hAnsi="Palatino Linotype" w:cs="Palatino Linotype"/>
          <w:sz w:val="22"/>
          <w:szCs w:val="22"/>
        </w:rPr>
        <w:t xml:space="preserve">3./ pontjában előírásra került beszámoló elfogadását megelőzően működési támogatási előlegként kerül sor. </w:t>
      </w:r>
    </w:p>
    <w:p w:rsidR="002B2B11" w:rsidRDefault="002B2B11" w:rsidP="007A1083">
      <w:pPr>
        <w:spacing w:after="200" w:line="276" w:lineRule="auto"/>
        <w:jc w:val="both"/>
        <w:rPr>
          <w:rFonts w:ascii="Palatino Linotype" w:hAnsi="Palatino Linotype" w:cs="Palatino Linotype"/>
          <w:sz w:val="22"/>
          <w:szCs w:val="22"/>
        </w:rPr>
      </w:pPr>
      <w:r w:rsidRPr="008E656D">
        <w:rPr>
          <w:rFonts w:ascii="Palatino Linotype" w:hAnsi="Palatino Linotype" w:cs="Palatino Linotype"/>
          <w:b/>
          <w:bCs/>
          <w:sz w:val="22"/>
          <w:szCs w:val="22"/>
        </w:rPr>
        <w:t>A működési támogatás összege 2</w:t>
      </w:r>
      <w:r>
        <w:rPr>
          <w:rFonts w:ascii="Palatino Linotype" w:hAnsi="Palatino Linotype" w:cs="Palatino Linotype"/>
          <w:b/>
          <w:bCs/>
          <w:sz w:val="22"/>
          <w:szCs w:val="22"/>
        </w:rPr>
        <w:t xml:space="preserve">014. </w:t>
      </w:r>
      <w:r w:rsidRPr="008E656D">
        <w:rPr>
          <w:rFonts w:ascii="Palatino Linotype" w:hAnsi="Palatino Linotype" w:cs="Palatino Linotype"/>
          <w:b/>
          <w:bCs/>
          <w:sz w:val="22"/>
          <w:szCs w:val="22"/>
        </w:rPr>
        <w:t>évre összesen bruttó</w:t>
      </w:r>
      <w:r>
        <w:rPr>
          <w:rFonts w:ascii="Palatino Linotype" w:hAnsi="Palatino Linotype" w:cs="Palatino Linotype"/>
          <w:sz w:val="22"/>
          <w:szCs w:val="22"/>
        </w:rPr>
        <w:t xml:space="preserve"> 122.995.488.- </w:t>
      </w:r>
      <w:r w:rsidRPr="008E656D">
        <w:rPr>
          <w:rFonts w:ascii="Palatino Linotype" w:hAnsi="Palatino Linotype" w:cs="Palatino Linotype"/>
          <w:sz w:val="22"/>
          <w:szCs w:val="22"/>
        </w:rPr>
        <w:t>Ft</w:t>
      </w:r>
      <w:r>
        <w:rPr>
          <w:rFonts w:ascii="Palatino Linotype" w:hAnsi="Palatino Linotype" w:cs="Palatino Linotype"/>
          <w:sz w:val="22"/>
          <w:szCs w:val="22"/>
        </w:rPr>
        <w:t>,</w:t>
      </w:r>
      <w:r w:rsidRPr="008E656D">
        <w:rPr>
          <w:rFonts w:ascii="Palatino Linotype" w:hAnsi="Palatino Linotype" w:cs="Palatino Linotype"/>
          <w:sz w:val="22"/>
          <w:szCs w:val="22"/>
        </w:rPr>
        <w:t xml:space="preserve"> azaz</w:t>
      </w:r>
      <w:r>
        <w:rPr>
          <w:rFonts w:ascii="Palatino Linotype" w:hAnsi="Palatino Linotype" w:cs="Palatino Linotype"/>
          <w:sz w:val="22"/>
          <w:szCs w:val="22"/>
        </w:rPr>
        <w:t xml:space="preserve"> Egyszázhuszonkettőmillió-kilencszázkilencvenötezer-négyszáznyolcvannyolc </w:t>
      </w:r>
      <w:r w:rsidRPr="008E656D">
        <w:rPr>
          <w:rFonts w:ascii="Palatino Linotype" w:hAnsi="Palatino Linotype" w:cs="Palatino Linotype"/>
          <w:sz w:val="22"/>
          <w:szCs w:val="22"/>
        </w:rPr>
        <w:t xml:space="preserve">forint. </w:t>
      </w:r>
    </w:p>
    <w:p w:rsidR="002B2B11" w:rsidRPr="00EE6A7D" w:rsidRDefault="002B2B11" w:rsidP="00F773DD">
      <w:pPr>
        <w:spacing w:before="300" w:after="300"/>
        <w:ind w:right="-2"/>
        <w:jc w:val="both"/>
        <w:rPr>
          <w:sz w:val="24"/>
          <w:szCs w:val="24"/>
        </w:rPr>
      </w:pPr>
      <w:r>
        <w:rPr>
          <w:rFonts w:ascii="Palatino Linotype" w:hAnsi="Palatino Linotype" w:cs="Palatino Linotype"/>
          <w:sz w:val="22"/>
          <w:szCs w:val="22"/>
        </w:rPr>
        <w:t xml:space="preserve">A működési támogatás összege tartalmazza az általános forgalmi adót. A Feladatellátó kijelenti, hogy jelen szerződés tárgya tekintetében az Ávr. 88. § - a szerinti adólevonási jog nem illeti meg és az adóterhet másra nem hárítja át. </w:t>
      </w:r>
    </w:p>
    <w:p w:rsidR="002B2B11" w:rsidRPr="008E656D" w:rsidRDefault="002B2B11" w:rsidP="007A1083">
      <w:pPr>
        <w:spacing w:after="200" w:line="276" w:lineRule="auto"/>
        <w:jc w:val="both"/>
        <w:rPr>
          <w:rFonts w:ascii="Palatino Linotype" w:hAnsi="Palatino Linotype" w:cs="Palatino Linotype"/>
          <w:color w:val="1F497D"/>
          <w:sz w:val="22"/>
          <w:szCs w:val="22"/>
        </w:rPr>
      </w:pPr>
      <w:r>
        <w:rPr>
          <w:rFonts w:ascii="Palatino Linotype" w:hAnsi="Palatino Linotype" w:cs="Palatino Linotype"/>
          <w:sz w:val="22"/>
          <w:szCs w:val="22"/>
        </w:rPr>
        <w:t xml:space="preserve"> </w:t>
      </w:r>
      <w:r w:rsidRPr="008E656D">
        <w:rPr>
          <w:rFonts w:ascii="Palatino Linotype" w:hAnsi="Palatino Linotype" w:cs="Palatino Linotype"/>
          <w:sz w:val="22"/>
          <w:szCs w:val="22"/>
        </w:rPr>
        <w:t>A feladat ellátásával kapcsolatosan további igény nem merülhet fel a Feladatellátó részéről.</w:t>
      </w:r>
    </w:p>
    <w:p w:rsidR="002B2B11" w:rsidRPr="008E656D" w:rsidRDefault="002B2B11" w:rsidP="007A1083">
      <w:pPr>
        <w:jc w:val="both"/>
        <w:rPr>
          <w:rFonts w:ascii="Palatino Linotype" w:hAnsi="Palatino Linotype" w:cs="Palatino Linotype"/>
          <w:sz w:val="22"/>
          <w:szCs w:val="22"/>
        </w:rPr>
      </w:pPr>
      <w:r>
        <w:rPr>
          <w:rFonts w:ascii="Palatino Linotype" w:hAnsi="Palatino Linotype" w:cs="Palatino Linotype"/>
          <w:sz w:val="22"/>
          <w:szCs w:val="22"/>
        </w:rPr>
        <w:t>10</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Az </w:t>
      </w:r>
      <w:r w:rsidRPr="008E656D">
        <w:rPr>
          <w:rFonts w:ascii="Palatino Linotype" w:hAnsi="Palatino Linotype" w:cs="Palatino Linotype"/>
          <w:sz w:val="22"/>
          <w:szCs w:val="22"/>
        </w:rPr>
        <w:t>SZGYF a működési támogatás összegét a Feladatellátó alábbi</w:t>
      </w:r>
      <w:r w:rsidRPr="008E656D">
        <w:rPr>
          <w:rFonts w:ascii="Palatino Linotype" w:hAnsi="Palatino Linotype" w:cs="Palatino Linotype"/>
          <w:b/>
          <w:bCs/>
          <w:sz w:val="22"/>
          <w:szCs w:val="22"/>
        </w:rPr>
        <w:t xml:space="preserve"> </w:t>
      </w:r>
      <w:r w:rsidRPr="008E656D">
        <w:rPr>
          <w:rFonts w:ascii="Palatino Linotype" w:hAnsi="Palatino Linotype" w:cs="Palatino Linotype"/>
          <w:sz w:val="22"/>
          <w:szCs w:val="22"/>
        </w:rPr>
        <w:t>pénzintézetnél vezetett pénzforgalmi számlaszámára történő átutalással folyósítja:</w:t>
      </w:r>
    </w:p>
    <w:p w:rsidR="002B2B11" w:rsidRDefault="002B2B11" w:rsidP="006F0007">
      <w:pPr>
        <w:jc w:val="both"/>
        <w:rPr>
          <w:rFonts w:ascii="Palatino Linotype" w:hAnsi="Palatino Linotype" w:cs="Palatino Linotype"/>
          <w:sz w:val="22"/>
          <w:szCs w:val="22"/>
        </w:rPr>
      </w:pPr>
    </w:p>
    <w:tbl>
      <w:tblPr>
        <w:tblW w:w="8788"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4606"/>
        <w:gridCol w:w="4182"/>
      </w:tblGrid>
      <w:tr w:rsidR="002B2B11" w:rsidRPr="00EC7F50">
        <w:tc>
          <w:tcPr>
            <w:tcW w:w="4606" w:type="dxa"/>
            <w:tcBorders>
              <w:top w:val="single" w:sz="4" w:space="0" w:color="auto"/>
            </w:tcBorders>
          </w:tcPr>
          <w:p w:rsidR="002B2B11" w:rsidRPr="00EC7F50" w:rsidRDefault="002B2B11" w:rsidP="00EC7F50">
            <w:pPr>
              <w:spacing w:after="200" w:line="276" w:lineRule="auto"/>
              <w:jc w:val="center"/>
              <w:rPr>
                <w:rFonts w:ascii="Palatino Linotype" w:hAnsi="Palatino Linotype" w:cs="Palatino Linotype"/>
                <w:b/>
                <w:bCs/>
                <w:sz w:val="22"/>
                <w:szCs w:val="22"/>
              </w:rPr>
            </w:pPr>
            <w:r w:rsidRPr="00EC7F50">
              <w:rPr>
                <w:rFonts w:ascii="Palatino Linotype" w:hAnsi="Palatino Linotype" w:cs="Palatino Linotype"/>
                <w:b/>
                <w:bCs/>
                <w:sz w:val="22"/>
                <w:szCs w:val="22"/>
              </w:rPr>
              <w:t>Pénzintézet neve</w:t>
            </w:r>
          </w:p>
        </w:tc>
        <w:tc>
          <w:tcPr>
            <w:tcW w:w="4182" w:type="dxa"/>
            <w:tcBorders>
              <w:top w:val="single" w:sz="4" w:space="0" w:color="auto"/>
            </w:tcBorders>
          </w:tcPr>
          <w:p w:rsidR="002B2B11" w:rsidRPr="00EC7F50" w:rsidRDefault="002B2B11" w:rsidP="007A1083">
            <w:pPr>
              <w:spacing w:after="200" w:line="276" w:lineRule="auto"/>
              <w:jc w:val="center"/>
              <w:rPr>
                <w:rFonts w:ascii="Palatino Linotype" w:hAnsi="Palatino Linotype" w:cs="Palatino Linotype"/>
                <w:b/>
                <w:bCs/>
                <w:sz w:val="22"/>
                <w:szCs w:val="22"/>
              </w:rPr>
            </w:pPr>
            <w:r w:rsidRPr="00EC7F50">
              <w:rPr>
                <w:rFonts w:ascii="Palatino Linotype" w:hAnsi="Palatino Linotype" w:cs="Palatino Linotype"/>
                <w:b/>
                <w:bCs/>
                <w:sz w:val="22"/>
                <w:szCs w:val="22"/>
              </w:rPr>
              <w:t>Pénzforgalmi számlaszám</w:t>
            </w:r>
          </w:p>
        </w:tc>
      </w:tr>
      <w:tr w:rsidR="002B2B11" w:rsidRPr="008E656D">
        <w:tc>
          <w:tcPr>
            <w:tcW w:w="4606" w:type="dxa"/>
            <w:tcBorders>
              <w:bottom w:val="single" w:sz="4" w:space="0" w:color="auto"/>
            </w:tcBorders>
            <w:vAlign w:val="bottom"/>
          </w:tcPr>
          <w:p w:rsidR="002B2B11" w:rsidRPr="008E656D" w:rsidRDefault="002B2B11" w:rsidP="007A1083">
            <w:pPr>
              <w:spacing w:after="200" w:line="276" w:lineRule="auto"/>
              <w:jc w:val="center"/>
              <w:rPr>
                <w:rFonts w:ascii="Palatino Linotype" w:hAnsi="Palatino Linotype" w:cs="Palatino Linotype"/>
                <w:sz w:val="22"/>
                <w:szCs w:val="22"/>
              </w:rPr>
            </w:pPr>
            <w:r>
              <w:rPr>
                <w:rFonts w:ascii="Palatino Linotype" w:hAnsi="Palatino Linotype" w:cs="Palatino Linotype"/>
                <w:sz w:val="22"/>
                <w:szCs w:val="22"/>
              </w:rPr>
              <w:t>OTP Bank Nyrt.</w:t>
            </w:r>
          </w:p>
        </w:tc>
        <w:tc>
          <w:tcPr>
            <w:tcW w:w="4182" w:type="dxa"/>
            <w:tcBorders>
              <w:bottom w:val="single" w:sz="4" w:space="0" w:color="auto"/>
            </w:tcBorders>
            <w:vAlign w:val="bottom"/>
          </w:tcPr>
          <w:p w:rsidR="002B2B11" w:rsidRPr="008E656D" w:rsidRDefault="002B2B11" w:rsidP="007A1083">
            <w:pPr>
              <w:spacing w:after="200" w:line="276" w:lineRule="auto"/>
              <w:jc w:val="center"/>
              <w:rPr>
                <w:rFonts w:ascii="Palatino Linotype" w:hAnsi="Palatino Linotype" w:cs="Palatino Linotype"/>
                <w:sz w:val="22"/>
                <w:szCs w:val="22"/>
              </w:rPr>
            </w:pPr>
            <w:r>
              <w:rPr>
                <w:rFonts w:ascii="Palatino Linotype" w:hAnsi="Palatino Linotype" w:cs="Palatino Linotype"/>
                <w:sz w:val="22"/>
                <w:szCs w:val="22"/>
              </w:rPr>
              <w:t>11744144-15404761-00000000</w:t>
            </w:r>
          </w:p>
        </w:tc>
      </w:tr>
    </w:tbl>
    <w:p w:rsidR="002B2B11" w:rsidRPr="008E656D" w:rsidRDefault="002B2B11" w:rsidP="007A1083">
      <w:pPr>
        <w:jc w:val="both"/>
        <w:rPr>
          <w:rFonts w:ascii="Palatino Linotype" w:hAnsi="Palatino Linotype" w:cs="Palatino Linotype"/>
          <w:sz w:val="22"/>
          <w:szCs w:val="22"/>
        </w:rPr>
      </w:pPr>
    </w:p>
    <w:p w:rsidR="002B2B11" w:rsidRPr="008E656D" w:rsidRDefault="002B2B11" w:rsidP="007A1083">
      <w:pPr>
        <w:jc w:val="both"/>
        <w:rPr>
          <w:rFonts w:ascii="Palatino Linotype" w:hAnsi="Palatino Linotype" w:cs="Palatino Linotype"/>
          <w:sz w:val="22"/>
          <w:szCs w:val="22"/>
        </w:rPr>
      </w:pPr>
      <w:r w:rsidRPr="008E656D">
        <w:rPr>
          <w:rFonts w:ascii="Palatino Linotype" w:hAnsi="Palatino Linotype" w:cs="Palatino Linotype"/>
          <w:sz w:val="22"/>
          <w:szCs w:val="22"/>
        </w:rPr>
        <w:t>Feladatellátó tudomásul veszi, hogy az általa megadott bankszámlára átutalt összegért feltétel nélkül és teljes mértékben objektív felelősséggel tartozik</w:t>
      </w:r>
      <w:r>
        <w:rPr>
          <w:rFonts w:ascii="Palatino Linotype" w:hAnsi="Palatino Linotype" w:cs="Palatino Linotype"/>
          <w:sz w:val="22"/>
          <w:szCs w:val="22"/>
        </w:rPr>
        <w:t>,</w:t>
      </w:r>
      <w:r w:rsidRPr="008E656D">
        <w:rPr>
          <w:rFonts w:ascii="Palatino Linotype" w:hAnsi="Palatino Linotype" w:cs="Palatino Linotype"/>
          <w:sz w:val="22"/>
          <w:szCs w:val="22"/>
        </w:rPr>
        <w:t xml:space="preserve"> függetlenül attól, hogy ki a számlatulajdonos.</w:t>
      </w:r>
    </w:p>
    <w:p w:rsidR="002B2B11" w:rsidRPr="008E656D" w:rsidRDefault="002B2B11" w:rsidP="007A1083">
      <w:pPr>
        <w:jc w:val="both"/>
        <w:rPr>
          <w:rFonts w:ascii="Palatino Linotype" w:hAnsi="Palatino Linotype" w:cs="Palatino Linotype"/>
          <w:sz w:val="22"/>
          <w:szCs w:val="22"/>
        </w:rPr>
      </w:pPr>
    </w:p>
    <w:p w:rsidR="002B2B11" w:rsidRPr="008E656D" w:rsidRDefault="002B2B11" w:rsidP="00374666">
      <w:pPr>
        <w:jc w:val="both"/>
        <w:rPr>
          <w:rFonts w:ascii="Palatino Linotype" w:hAnsi="Palatino Linotype" w:cs="Palatino Linotype"/>
          <w:sz w:val="22"/>
          <w:szCs w:val="22"/>
        </w:rPr>
      </w:pPr>
      <w:r>
        <w:rPr>
          <w:rFonts w:ascii="Palatino Linotype" w:hAnsi="Palatino Linotype" w:cs="Palatino Linotype"/>
          <w:sz w:val="22"/>
          <w:szCs w:val="22"/>
        </w:rPr>
        <w:t>11</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Az </w:t>
      </w:r>
      <w:r w:rsidRPr="008E656D">
        <w:rPr>
          <w:rFonts w:ascii="Palatino Linotype" w:hAnsi="Palatino Linotype" w:cs="Palatino Linotype"/>
          <w:sz w:val="22"/>
          <w:szCs w:val="22"/>
        </w:rPr>
        <w:t xml:space="preserve">SZGYF a </w:t>
      </w:r>
      <w:ins w:id="11" w:author="User" w:date="2014-09-19T10:35:00Z">
        <w:r>
          <w:rPr>
            <w:rFonts w:ascii="Palatino Linotype" w:hAnsi="Palatino Linotype" w:cs="Palatino Linotype"/>
            <w:sz w:val="22"/>
            <w:szCs w:val="22"/>
          </w:rPr>
          <w:t xml:space="preserve">2014. évi működési támogatással megegyező összegben </w:t>
        </w:r>
      </w:ins>
      <w:del w:id="12" w:author="User" w:date="2014-09-19T10:35:00Z">
        <w:r w:rsidRPr="008E656D" w:rsidDel="004D2380">
          <w:rPr>
            <w:rFonts w:ascii="Palatino Linotype" w:hAnsi="Palatino Linotype" w:cs="Palatino Linotype"/>
            <w:sz w:val="22"/>
            <w:szCs w:val="22"/>
          </w:rPr>
          <w:delText>működési támogatás összegéből 20</w:delText>
        </w:r>
        <w:r w:rsidDel="004D2380">
          <w:rPr>
            <w:rFonts w:ascii="Palatino Linotype" w:hAnsi="Palatino Linotype" w:cs="Palatino Linotype"/>
            <w:sz w:val="22"/>
            <w:szCs w:val="22"/>
          </w:rPr>
          <w:delText xml:space="preserve">14. </w:delText>
        </w:r>
        <w:r w:rsidRPr="008E656D" w:rsidDel="004D2380">
          <w:rPr>
            <w:rFonts w:ascii="Palatino Linotype" w:hAnsi="Palatino Linotype" w:cs="Palatino Linotype"/>
            <w:sz w:val="22"/>
            <w:szCs w:val="22"/>
          </w:rPr>
          <w:delText xml:space="preserve">évben működési támogatási </w:delText>
        </w:r>
      </w:del>
      <w:r w:rsidRPr="008E656D">
        <w:rPr>
          <w:rFonts w:ascii="Palatino Linotype" w:hAnsi="Palatino Linotype" w:cs="Palatino Linotype"/>
          <w:sz w:val="22"/>
          <w:szCs w:val="22"/>
        </w:rPr>
        <w:t>előleget n</w:t>
      </w:r>
      <w:r>
        <w:rPr>
          <w:rFonts w:ascii="Palatino Linotype" w:hAnsi="Palatino Linotype" w:cs="Palatino Linotype"/>
          <w:sz w:val="22"/>
          <w:szCs w:val="22"/>
        </w:rPr>
        <w:t xml:space="preserve">yújt a Feladatellátó részére. Az </w:t>
      </w:r>
      <w:r w:rsidRPr="008E656D">
        <w:rPr>
          <w:rFonts w:ascii="Palatino Linotype" w:hAnsi="Palatino Linotype" w:cs="Palatino Linotype"/>
          <w:sz w:val="22"/>
          <w:szCs w:val="22"/>
        </w:rPr>
        <w:t>SZGYF a működési támogatási előleget a jelen szerződés aláírását követő</w:t>
      </w:r>
      <w:r>
        <w:rPr>
          <w:rFonts w:ascii="Palatino Linotype" w:hAnsi="Palatino Linotype" w:cs="Palatino Linotype"/>
          <w:sz w:val="22"/>
          <w:szCs w:val="22"/>
        </w:rPr>
        <w:t xml:space="preserve"> </w:t>
      </w:r>
      <w:del w:id="13" w:author="User" w:date="2014-09-19T10:32:00Z">
        <w:r w:rsidDel="004D2380">
          <w:rPr>
            <w:rFonts w:ascii="Palatino Linotype" w:hAnsi="Palatino Linotype" w:cs="Palatino Linotype"/>
            <w:sz w:val="22"/>
            <w:szCs w:val="22"/>
          </w:rPr>
          <w:delText>30</w:delText>
        </w:r>
      </w:del>
      <w:ins w:id="14" w:author="User" w:date="2014-09-19T10:32:00Z">
        <w:r>
          <w:rPr>
            <w:rFonts w:ascii="Palatino Linotype" w:hAnsi="Palatino Linotype" w:cs="Palatino Linotype"/>
            <w:sz w:val="22"/>
            <w:szCs w:val="22"/>
          </w:rPr>
          <w:t>15</w:t>
        </w:r>
      </w:ins>
      <w:r>
        <w:rPr>
          <w:rFonts w:ascii="Palatino Linotype" w:hAnsi="Palatino Linotype" w:cs="Palatino Linotype"/>
          <w:sz w:val="22"/>
          <w:szCs w:val="22"/>
        </w:rPr>
        <w:t xml:space="preserve"> napon belül egy összegben</w:t>
      </w:r>
      <w:r w:rsidRPr="008E656D">
        <w:rPr>
          <w:rFonts w:ascii="Palatino Linotype" w:hAnsi="Palatino Linotype" w:cs="Palatino Linotype"/>
          <w:sz w:val="22"/>
          <w:szCs w:val="22"/>
        </w:rPr>
        <w:t xml:space="preserve"> utalja át a Feladatellátó által megadott számlaszámra.</w:t>
      </w:r>
    </w:p>
    <w:p w:rsidR="002B2B11" w:rsidRPr="008E656D" w:rsidRDefault="002B2B11" w:rsidP="007A1083">
      <w:pPr>
        <w:jc w:val="both"/>
        <w:rPr>
          <w:rFonts w:ascii="Palatino Linotype" w:hAnsi="Palatino Linotype" w:cs="Palatino Linotype"/>
          <w:sz w:val="22"/>
          <w:szCs w:val="22"/>
        </w:rPr>
      </w:pPr>
    </w:p>
    <w:p w:rsidR="002B2B11" w:rsidRDefault="002B2B11" w:rsidP="007A1083">
      <w:pPr>
        <w:jc w:val="both"/>
        <w:rPr>
          <w:rFonts w:ascii="Palatino Linotype" w:hAnsi="Palatino Linotype" w:cs="Palatino Linotype"/>
          <w:sz w:val="22"/>
          <w:szCs w:val="22"/>
        </w:rPr>
      </w:pPr>
      <w:r>
        <w:rPr>
          <w:rFonts w:ascii="Palatino Linotype" w:hAnsi="Palatino Linotype" w:cs="Palatino Linotype"/>
          <w:sz w:val="22"/>
          <w:szCs w:val="22"/>
        </w:rPr>
        <w:t>12</w:t>
      </w:r>
      <w:r w:rsidRPr="008E656D">
        <w:rPr>
          <w:rFonts w:ascii="Palatino Linotype" w:hAnsi="Palatino Linotype" w:cs="Palatino Linotype"/>
          <w:sz w:val="22"/>
          <w:szCs w:val="22"/>
        </w:rPr>
        <w:t xml:space="preserve">./ Szerződő Felek rögzítik, hogy a működési támogatás összegének meghatározását nem befolyásolhatja a Szolgáltató által meghatározott és dokumentált intézményi térítési díjnál alacsonyabb összegű intézményi térítési díj meghatározása. </w:t>
      </w:r>
    </w:p>
    <w:p w:rsidR="002B2B11" w:rsidRPr="008E656D" w:rsidRDefault="002B2B11" w:rsidP="007A1083">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A személyi térítési díj csökkentésének, illetve elengedésének eseteit és módjait a Feladatellátó a belső szabályzatában határozza meg, de annak összege az SZGYF felé nem érvényesíthető.   </w:t>
      </w:r>
    </w:p>
    <w:p w:rsidR="002B2B11" w:rsidRPr="008E656D" w:rsidRDefault="002B2B11" w:rsidP="001F48DF">
      <w:pPr>
        <w:jc w:val="both"/>
        <w:rPr>
          <w:rFonts w:ascii="Palatino Linotype" w:hAnsi="Palatino Linotype" w:cs="Palatino Linotype"/>
          <w:sz w:val="22"/>
          <w:szCs w:val="22"/>
        </w:rPr>
      </w:pPr>
    </w:p>
    <w:p w:rsidR="002B2B11" w:rsidRPr="008E656D" w:rsidRDefault="002B2B11" w:rsidP="00F54E1B">
      <w:pPr>
        <w:jc w:val="center"/>
        <w:rPr>
          <w:rFonts w:ascii="Palatino Linotype" w:hAnsi="Palatino Linotype" w:cs="Palatino Linotype"/>
          <w:b/>
          <w:bCs/>
          <w:sz w:val="22"/>
          <w:szCs w:val="22"/>
        </w:rPr>
      </w:pPr>
      <w:r>
        <w:rPr>
          <w:rFonts w:ascii="Palatino Linotype" w:hAnsi="Palatino Linotype" w:cs="Palatino Linotype"/>
          <w:b/>
          <w:bCs/>
          <w:sz w:val="22"/>
          <w:szCs w:val="22"/>
        </w:rPr>
        <w:t>I</w:t>
      </w:r>
      <w:r w:rsidRPr="008E656D">
        <w:rPr>
          <w:rFonts w:ascii="Palatino Linotype" w:hAnsi="Palatino Linotype" w:cs="Palatino Linotype"/>
          <w:b/>
          <w:bCs/>
          <w:sz w:val="22"/>
          <w:szCs w:val="22"/>
        </w:rPr>
        <w:t>V.</w:t>
      </w:r>
    </w:p>
    <w:p w:rsidR="002B2B11" w:rsidRPr="008E656D" w:rsidRDefault="002B2B11" w:rsidP="00F54E1B">
      <w:pPr>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A működési támogatás felhasználásának szabályai</w:t>
      </w:r>
    </w:p>
    <w:p w:rsidR="002B2B11" w:rsidRPr="008E656D" w:rsidRDefault="002B2B11" w:rsidP="00352DAB">
      <w:pPr>
        <w:jc w:val="both"/>
        <w:rPr>
          <w:rFonts w:ascii="Palatino Linotype" w:hAnsi="Palatino Linotype" w:cs="Palatino Linotype"/>
          <w:b/>
          <w:bCs/>
          <w:sz w:val="22"/>
          <w:szCs w:val="22"/>
        </w:rPr>
      </w:pPr>
    </w:p>
    <w:p w:rsidR="002B2B11" w:rsidRPr="008E656D" w:rsidRDefault="002B2B11" w:rsidP="00352DAB">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1./ </w:t>
      </w:r>
      <w:r w:rsidRPr="008E656D">
        <w:rPr>
          <w:rFonts w:ascii="Palatino Linotype" w:hAnsi="Palatino Linotype" w:cs="Palatino Linotype"/>
          <w:b/>
          <w:bCs/>
          <w:sz w:val="22"/>
          <w:szCs w:val="22"/>
        </w:rPr>
        <w:t xml:space="preserve">Feladatellátó tudomásul veszi, </w:t>
      </w:r>
      <w:r w:rsidRPr="008E656D">
        <w:rPr>
          <w:rFonts w:ascii="Palatino Linotype" w:hAnsi="Palatino Linotype" w:cs="Palatino Linotype"/>
          <w:sz w:val="22"/>
          <w:szCs w:val="22"/>
        </w:rPr>
        <w:t xml:space="preserve">hogy a működési támogatás teljes összegét </w:t>
      </w:r>
      <w:r>
        <w:rPr>
          <w:rFonts w:ascii="Palatino Linotype" w:hAnsi="Palatino Linotype" w:cs="Palatino Linotype"/>
          <w:sz w:val="22"/>
          <w:szCs w:val="22"/>
        </w:rPr>
        <w:t xml:space="preserve">a </w:t>
      </w:r>
      <w:r w:rsidRPr="008E656D">
        <w:rPr>
          <w:rFonts w:ascii="Palatino Linotype" w:hAnsi="Palatino Linotype" w:cs="Palatino Linotype"/>
          <w:sz w:val="22"/>
          <w:szCs w:val="22"/>
        </w:rPr>
        <w:t xml:space="preserve">feladatra, a </w:t>
      </w:r>
      <w:r>
        <w:rPr>
          <w:rFonts w:ascii="Palatino Linotype" w:hAnsi="Palatino Linotype" w:cs="Palatino Linotype"/>
          <w:sz w:val="22"/>
          <w:szCs w:val="22"/>
        </w:rPr>
        <w:t xml:space="preserve">6. </w:t>
      </w:r>
      <w:r w:rsidRPr="008E656D">
        <w:rPr>
          <w:rFonts w:ascii="Palatino Linotype" w:hAnsi="Palatino Linotype" w:cs="Palatino Linotype"/>
          <w:sz w:val="22"/>
          <w:szCs w:val="22"/>
        </w:rPr>
        <w:t>számú mellékletként csatolt, a támogatás összegére készített éves költségvetésben meghatározott tételek szerinti bontásban</w:t>
      </w:r>
      <w:r>
        <w:rPr>
          <w:rFonts w:ascii="Palatino Linotype" w:hAnsi="Palatino Linotype" w:cs="Palatino Linotype"/>
          <w:sz w:val="22"/>
          <w:szCs w:val="22"/>
        </w:rPr>
        <w:t xml:space="preserve">, a </w:t>
      </w:r>
      <w:r w:rsidRPr="008E656D">
        <w:rPr>
          <w:rFonts w:ascii="Palatino Linotype" w:hAnsi="Palatino Linotype" w:cs="Palatino Linotype"/>
          <w:sz w:val="22"/>
          <w:szCs w:val="22"/>
        </w:rPr>
        <w:t xml:space="preserve">feladattal kapcsolatos személyi </w:t>
      </w:r>
      <w:r>
        <w:rPr>
          <w:rFonts w:ascii="Palatino Linotype" w:hAnsi="Palatino Linotype" w:cs="Palatino Linotype"/>
          <w:sz w:val="22"/>
          <w:szCs w:val="22"/>
        </w:rPr>
        <w:t xml:space="preserve">juttatások, munkaadókat terhelő járulékok és szociális hozzájárulási adó </w:t>
      </w:r>
      <w:r w:rsidRPr="008E656D">
        <w:rPr>
          <w:rFonts w:ascii="Palatino Linotype" w:hAnsi="Palatino Linotype" w:cs="Palatino Linotype"/>
          <w:sz w:val="22"/>
          <w:szCs w:val="22"/>
        </w:rPr>
        <w:t>és dologi költségekre köteles felhasználni. Feladatellátó kizárólag a működési támogatás felhasználásának időtartama alatt felmerült és a feladat megvalósításához szorosan és közvetlenül kapcsolódó költségeket számolhatja el.</w:t>
      </w:r>
    </w:p>
    <w:p w:rsidR="002B2B11" w:rsidRPr="008E656D" w:rsidRDefault="002B2B11" w:rsidP="00352DAB">
      <w:pPr>
        <w:jc w:val="both"/>
        <w:rPr>
          <w:rFonts w:ascii="Palatino Linotype" w:hAnsi="Palatino Linotype" w:cs="Palatino Linotype"/>
          <w:sz w:val="22"/>
          <w:szCs w:val="22"/>
        </w:rPr>
      </w:pPr>
    </w:p>
    <w:p w:rsidR="002B2B11" w:rsidRPr="008E656D" w:rsidRDefault="002B2B11" w:rsidP="00352DAB">
      <w:pPr>
        <w:jc w:val="both"/>
        <w:rPr>
          <w:rFonts w:ascii="Palatino Linotype" w:hAnsi="Palatino Linotype" w:cs="Palatino Linotype"/>
          <w:sz w:val="22"/>
          <w:szCs w:val="22"/>
        </w:rPr>
      </w:pPr>
      <w:r w:rsidRPr="008E656D">
        <w:rPr>
          <w:rFonts w:ascii="Palatino Linotype" w:hAnsi="Palatino Linotype" w:cs="Palatino Linotype"/>
          <w:sz w:val="22"/>
          <w:szCs w:val="22"/>
        </w:rPr>
        <w:t>2./  Feladatellátó a költségvetésben rögzített összegtől lefelé korlátlan mértékben eltérhet, azonban a bérköltség és egyéb személyi jellegű kifizetések, a munkaadókat terhelő járulékok, a dologi kiadások nem léphetők túl.</w:t>
      </w:r>
    </w:p>
    <w:p w:rsidR="002B2B11" w:rsidRPr="008E656D" w:rsidRDefault="002B2B11" w:rsidP="00352DAB">
      <w:pPr>
        <w:jc w:val="both"/>
        <w:rPr>
          <w:rFonts w:ascii="Palatino Linotype" w:hAnsi="Palatino Linotype" w:cs="Palatino Linotype"/>
          <w:sz w:val="22"/>
          <w:szCs w:val="22"/>
        </w:rPr>
      </w:pPr>
    </w:p>
    <w:p w:rsidR="002B2B11" w:rsidRDefault="002B2B11" w:rsidP="00352DAB">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3./ A működési támogatás felhasználásának kezdő időpontja: </w:t>
      </w:r>
    </w:p>
    <w:p w:rsidR="002B2B11" w:rsidRPr="008E656D" w:rsidRDefault="002B2B11" w:rsidP="00753AFD">
      <w:pPr>
        <w:ind w:firstLine="708"/>
        <w:jc w:val="both"/>
        <w:rPr>
          <w:rFonts w:ascii="Palatino Linotype" w:hAnsi="Palatino Linotype" w:cs="Palatino Linotype"/>
          <w:sz w:val="22"/>
          <w:szCs w:val="22"/>
        </w:rPr>
      </w:pPr>
      <w:r w:rsidRPr="008E656D">
        <w:rPr>
          <w:rFonts w:ascii="Palatino Linotype" w:hAnsi="Palatino Linotype" w:cs="Palatino Linotype"/>
          <w:sz w:val="22"/>
          <w:szCs w:val="22"/>
        </w:rPr>
        <w:t>2</w:t>
      </w:r>
      <w:r>
        <w:rPr>
          <w:rFonts w:ascii="Palatino Linotype" w:hAnsi="Palatino Linotype" w:cs="Palatino Linotype"/>
          <w:sz w:val="22"/>
          <w:szCs w:val="22"/>
        </w:rPr>
        <w:t xml:space="preserve">014. </w:t>
      </w:r>
      <w:r w:rsidRPr="008E656D">
        <w:rPr>
          <w:rFonts w:ascii="Palatino Linotype" w:hAnsi="Palatino Linotype" w:cs="Palatino Linotype"/>
          <w:sz w:val="22"/>
          <w:szCs w:val="22"/>
        </w:rPr>
        <w:t xml:space="preserve">év </w:t>
      </w:r>
      <w:r>
        <w:rPr>
          <w:rFonts w:ascii="Palatino Linotype" w:hAnsi="Palatino Linotype" w:cs="Palatino Linotype"/>
          <w:sz w:val="22"/>
          <w:szCs w:val="22"/>
        </w:rPr>
        <w:t>január</w:t>
      </w:r>
      <w:r w:rsidRPr="008E656D">
        <w:rPr>
          <w:rFonts w:ascii="Palatino Linotype" w:hAnsi="Palatino Linotype" w:cs="Palatino Linotype"/>
          <w:sz w:val="22"/>
          <w:szCs w:val="22"/>
        </w:rPr>
        <w:t xml:space="preserve"> hó </w:t>
      </w:r>
      <w:r>
        <w:rPr>
          <w:rFonts w:ascii="Palatino Linotype" w:hAnsi="Palatino Linotype" w:cs="Palatino Linotype"/>
          <w:sz w:val="22"/>
          <w:szCs w:val="22"/>
        </w:rPr>
        <w:t xml:space="preserve">1. </w:t>
      </w:r>
      <w:r w:rsidRPr="008E656D">
        <w:rPr>
          <w:rFonts w:ascii="Palatino Linotype" w:hAnsi="Palatino Linotype" w:cs="Palatino Linotype"/>
          <w:sz w:val="22"/>
          <w:szCs w:val="22"/>
        </w:rPr>
        <w:t>nap.</w:t>
      </w:r>
    </w:p>
    <w:p w:rsidR="002B2B11" w:rsidRDefault="002B2B11" w:rsidP="00753AFD">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A működési támogatás felhasználásának véghatárideje: </w:t>
      </w:r>
    </w:p>
    <w:p w:rsidR="002B2B11" w:rsidRPr="008E656D" w:rsidRDefault="002B2B11" w:rsidP="00412B72">
      <w:pPr>
        <w:ind w:firstLine="708"/>
        <w:jc w:val="both"/>
        <w:rPr>
          <w:rFonts w:ascii="Palatino Linotype" w:hAnsi="Palatino Linotype" w:cs="Palatino Linotype"/>
          <w:sz w:val="22"/>
          <w:szCs w:val="22"/>
        </w:rPr>
      </w:pPr>
      <w:r w:rsidRPr="008E656D">
        <w:rPr>
          <w:rFonts w:ascii="Palatino Linotype" w:hAnsi="Palatino Linotype" w:cs="Palatino Linotype"/>
          <w:sz w:val="22"/>
          <w:szCs w:val="22"/>
        </w:rPr>
        <w:t>20</w:t>
      </w:r>
      <w:r>
        <w:rPr>
          <w:rFonts w:ascii="Palatino Linotype" w:hAnsi="Palatino Linotype" w:cs="Palatino Linotype"/>
          <w:sz w:val="22"/>
          <w:szCs w:val="22"/>
        </w:rPr>
        <w:t xml:space="preserve">14. </w:t>
      </w:r>
      <w:r w:rsidRPr="008E656D">
        <w:rPr>
          <w:rFonts w:ascii="Palatino Linotype" w:hAnsi="Palatino Linotype" w:cs="Palatino Linotype"/>
          <w:sz w:val="22"/>
          <w:szCs w:val="22"/>
        </w:rPr>
        <w:t>év</w:t>
      </w:r>
      <w:r>
        <w:rPr>
          <w:rFonts w:ascii="Palatino Linotype" w:hAnsi="Palatino Linotype" w:cs="Palatino Linotype"/>
          <w:sz w:val="22"/>
          <w:szCs w:val="22"/>
        </w:rPr>
        <w:t xml:space="preserve"> december</w:t>
      </w:r>
      <w:r w:rsidRPr="008E656D">
        <w:rPr>
          <w:rFonts w:ascii="Palatino Linotype" w:hAnsi="Palatino Linotype" w:cs="Palatino Linotype"/>
          <w:sz w:val="22"/>
          <w:szCs w:val="22"/>
        </w:rPr>
        <w:t xml:space="preserve"> hó </w:t>
      </w:r>
      <w:r>
        <w:rPr>
          <w:rFonts w:ascii="Palatino Linotype" w:hAnsi="Palatino Linotype" w:cs="Palatino Linotype"/>
          <w:sz w:val="22"/>
          <w:szCs w:val="22"/>
        </w:rPr>
        <w:t xml:space="preserve">31. </w:t>
      </w:r>
      <w:r w:rsidRPr="008E656D">
        <w:rPr>
          <w:rFonts w:ascii="Palatino Linotype" w:hAnsi="Palatino Linotype" w:cs="Palatino Linotype"/>
          <w:sz w:val="22"/>
          <w:szCs w:val="22"/>
        </w:rPr>
        <w:t>nap.</w:t>
      </w:r>
    </w:p>
    <w:p w:rsidR="002B2B11" w:rsidRPr="008E656D" w:rsidRDefault="002B2B11" w:rsidP="00805B09">
      <w:pPr>
        <w:jc w:val="both"/>
        <w:rPr>
          <w:rFonts w:ascii="Palatino Linotype" w:hAnsi="Palatino Linotype" w:cs="Palatino Linotype"/>
          <w:sz w:val="22"/>
          <w:szCs w:val="22"/>
        </w:rPr>
      </w:pPr>
    </w:p>
    <w:p w:rsidR="002B2B11" w:rsidRPr="008E656D" w:rsidRDefault="002B2B11" w:rsidP="00F54E1B">
      <w:pPr>
        <w:jc w:val="center"/>
        <w:rPr>
          <w:rFonts w:ascii="Palatino Linotype" w:hAnsi="Palatino Linotype" w:cs="Palatino Linotype"/>
          <w:b/>
          <w:bCs/>
          <w:sz w:val="22"/>
          <w:szCs w:val="22"/>
        </w:rPr>
      </w:pPr>
      <w:r>
        <w:rPr>
          <w:rFonts w:ascii="Palatino Linotype" w:hAnsi="Palatino Linotype" w:cs="Palatino Linotype"/>
          <w:b/>
          <w:bCs/>
          <w:sz w:val="22"/>
          <w:szCs w:val="22"/>
        </w:rPr>
        <w:t>V</w:t>
      </w:r>
      <w:r w:rsidRPr="008E656D">
        <w:rPr>
          <w:rFonts w:ascii="Palatino Linotype" w:hAnsi="Palatino Linotype" w:cs="Palatino Linotype"/>
          <w:b/>
          <w:bCs/>
          <w:sz w:val="22"/>
          <w:szCs w:val="22"/>
        </w:rPr>
        <w:t>.</w:t>
      </w:r>
    </w:p>
    <w:p w:rsidR="002B2B11" w:rsidRPr="008E656D" w:rsidRDefault="002B2B11" w:rsidP="00F54E1B">
      <w:pPr>
        <w:jc w:val="center"/>
        <w:rPr>
          <w:rFonts w:ascii="Palatino Linotype" w:hAnsi="Palatino Linotype" w:cs="Palatino Linotype"/>
          <w:sz w:val="22"/>
          <w:szCs w:val="22"/>
        </w:rPr>
      </w:pPr>
      <w:r w:rsidRPr="008E656D">
        <w:rPr>
          <w:rFonts w:ascii="Palatino Linotype" w:hAnsi="Palatino Linotype" w:cs="Palatino Linotype"/>
          <w:b/>
          <w:bCs/>
          <w:sz w:val="22"/>
          <w:szCs w:val="22"/>
        </w:rPr>
        <w:t>Jelentési kötelezettség</w:t>
      </w:r>
    </w:p>
    <w:p w:rsidR="002B2B11" w:rsidRPr="008E656D" w:rsidRDefault="002B2B11" w:rsidP="00805B09">
      <w:pPr>
        <w:tabs>
          <w:tab w:val="left" w:pos="567"/>
        </w:tabs>
        <w:ind w:left="567" w:right="98"/>
        <w:jc w:val="center"/>
        <w:rPr>
          <w:rFonts w:ascii="Palatino Linotype" w:hAnsi="Palatino Linotype" w:cs="Palatino Linotype"/>
          <w:b/>
          <w:bCs/>
          <w:sz w:val="22"/>
          <w:szCs w:val="22"/>
        </w:rPr>
      </w:pPr>
    </w:p>
    <w:p w:rsidR="002B2B11" w:rsidRPr="008E656D" w:rsidRDefault="002B2B11" w:rsidP="00805B09">
      <w:pPr>
        <w:spacing w:after="200" w:line="276" w:lineRule="auto"/>
        <w:jc w:val="both"/>
        <w:rPr>
          <w:rFonts w:ascii="Palatino Linotype" w:hAnsi="Palatino Linotype" w:cs="Palatino Linotype"/>
          <w:sz w:val="22"/>
          <w:szCs w:val="22"/>
        </w:rPr>
      </w:pPr>
      <w:r w:rsidRPr="008E656D">
        <w:rPr>
          <w:rFonts w:ascii="Palatino Linotype" w:hAnsi="Palatino Linotype" w:cs="Palatino Linotype"/>
          <w:sz w:val="22"/>
          <w:szCs w:val="22"/>
        </w:rPr>
        <w:t>1./ Feladatellátó minden hónapot követő 10. napig köteles a</w:t>
      </w:r>
      <w:r>
        <w:rPr>
          <w:rFonts w:ascii="Palatino Linotype" w:hAnsi="Palatino Linotype" w:cs="Palatino Linotype"/>
          <w:sz w:val="22"/>
          <w:szCs w:val="22"/>
        </w:rPr>
        <w:t xml:space="preserve"> 7</w:t>
      </w:r>
      <w:r w:rsidRPr="008E656D">
        <w:rPr>
          <w:rFonts w:ascii="Palatino Linotype" w:hAnsi="Palatino Linotype" w:cs="Palatino Linotype"/>
          <w:sz w:val="22"/>
          <w:szCs w:val="22"/>
        </w:rPr>
        <w:t xml:space="preserve">. számú melléklet szerinti jelentést teljesíteni az SZGYF felé. </w:t>
      </w:r>
    </w:p>
    <w:p w:rsidR="002B2B11" w:rsidRPr="008E656D" w:rsidRDefault="002B2B11" w:rsidP="00805B09">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2./ Feladatellátó kijelenti, hogy elektronikus úton jelentést ad a szociális regiszteren illetve az igénybevevői nyilvántartáson keresztül, a mindenkor hatályos szociális, gyermekjóléti és gyermekvédelmi </w:t>
      </w:r>
      <w:r>
        <w:rPr>
          <w:rFonts w:ascii="Palatino Linotype" w:hAnsi="Palatino Linotype" w:cs="Palatino Linotype"/>
          <w:sz w:val="22"/>
          <w:szCs w:val="22"/>
        </w:rPr>
        <w:t>s</w:t>
      </w:r>
      <w:r w:rsidRPr="008E656D">
        <w:rPr>
          <w:rFonts w:ascii="Palatino Linotype" w:hAnsi="Palatino Linotype" w:cs="Palatino Linotype"/>
          <w:sz w:val="22"/>
          <w:szCs w:val="22"/>
        </w:rPr>
        <w:t>zolgáltatók, intézmények ágazati azonosítójáról és országos nyilvántartásáról szóló 226/2006. (XI. 20.) Korm. rendeletben foglaltaknak megfelelően. A jelentéssel egyidejűleg a jelentés megtörténtéről, tartalmáról a</w:t>
      </w:r>
      <w:r>
        <w:rPr>
          <w:rFonts w:ascii="Palatino Linotype" w:hAnsi="Palatino Linotype" w:cs="Palatino Linotype"/>
          <w:sz w:val="22"/>
          <w:szCs w:val="22"/>
        </w:rPr>
        <w:t xml:space="preserve">z SZGYF–et </w:t>
      </w:r>
      <w:r w:rsidRPr="008E656D">
        <w:rPr>
          <w:rFonts w:ascii="Palatino Linotype" w:hAnsi="Palatino Linotype" w:cs="Palatino Linotype"/>
          <w:sz w:val="22"/>
          <w:szCs w:val="22"/>
        </w:rPr>
        <w:t>a havi jelentéssel együtt tájékoztatja.</w:t>
      </w:r>
    </w:p>
    <w:p w:rsidR="002B2B11" w:rsidRPr="008E656D" w:rsidRDefault="002B2B11" w:rsidP="00805B09">
      <w:pPr>
        <w:jc w:val="both"/>
        <w:rPr>
          <w:rFonts w:ascii="Palatino Linotype" w:hAnsi="Palatino Linotype" w:cs="Palatino Linotype"/>
          <w:sz w:val="22"/>
          <w:szCs w:val="22"/>
        </w:rPr>
      </w:pPr>
    </w:p>
    <w:p w:rsidR="002B2B11" w:rsidRPr="008E656D" w:rsidRDefault="002B2B11" w:rsidP="00805B09">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3./ A szociális regiszterben történő negyedéves jelentést a </w:t>
      </w:r>
      <w:r>
        <w:fldChar w:fldCharType="begin"/>
      </w:r>
      <w:r>
        <w:instrText>HYPERLINK "https://jelentes.nrszh.hu"</w:instrText>
      </w:r>
      <w:r>
        <w:fldChar w:fldCharType="separate"/>
      </w:r>
      <w:r w:rsidRPr="008E656D">
        <w:rPr>
          <w:rFonts w:ascii="Palatino Linotype" w:hAnsi="Palatino Linotype" w:cs="Palatino Linotype"/>
          <w:color w:val="0000FF"/>
          <w:sz w:val="22"/>
          <w:szCs w:val="22"/>
          <w:u w:val="single"/>
        </w:rPr>
        <w:t>https://jelentes.nrszh.hu</w:t>
      </w:r>
      <w:r>
        <w:fldChar w:fldCharType="end"/>
      </w:r>
      <w:r w:rsidRPr="008E656D">
        <w:rPr>
          <w:rFonts w:ascii="Palatino Linotype" w:hAnsi="Palatino Linotype" w:cs="Palatino Linotype"/>
          <w:sz w:val="22"/>
          <w:szCs w:val="22"/>
        </w:rPr>
        <w:t xml:space="preserve">, a központi elektronikus nyilvántartásba történő napi jelentést a </w:t>
      </w:r>
      <w:r>
        <w:fldChar w:fldCharType="begin"/>
      </w:r>
      <w:r>
        <w:instrText>HYPERLINK "https://tevadmin.nrszh.hu"</w:instrText>
      </w:r>
      <w:r>
        <w:fldChar w:fldCharType="separate"/>
      </w:r>
      <w:r w:rsidRPr="008E656D">
        <w:rPr>
          <w:rFonts w:ascii="Palatino Linotype" w:hAnsi="Palatino Linotype" w:cs="Palatino Linotype"/>
          <w:color w:val="0000FF"/>
          <w:sz w:val="22"/>
          <w:szCs w:val="22"/>
          <w:u w:val="single"/>
        </w:rPr>
        <w:t>https://tevadmin.nrszh.hu</w:t>
      </w:r>
      <w:r>
        <w:fldChar w:fldCharType="end"/>
      </w:r>
      <w:r w:rsidRPr="008E656D">
        <w:rPr>
          <w:rFonts w:ascii="Palatino Linotype" w:hAnsi="Palatino Linotype" w:cs="Palatino Linotype"/>
          <w:sz w:val="22"/>
          <w:szCs w:val="22"/>
        </w:rPr>
        <w:t xml:space="preserve"> internetes oldalon kell teljesíteni. </w:t>
      </w:r>
    </w:p>
    <w:p w:rsidR="002B2B11" w:rsidRPr="008E656D" w:rsidRDefault="002B2B11" w:rsidP="00805B09">
      <w:pPr>
        <w:jc w:val="both"/>
        <w:rPr>
          <w:rFonts w:ascii="Palatino Linotype" w:hAnsi="Palatino Linotype" w:cs="Palatino Linotype"/>
          <w:sz w:val="22"/>
          <w:szCs w:val="22"/>
        </w:rPr>
      </w:pPr>
    </w:p>
    <w:p w:rsidR="002B2B11" w:rsidRPr="008E656D" w:rsidRDefault="002B2B11" w:rsidP="00F67B39">
      <w:pPr>
        <w:tabs>
          <w:tab w:val="left" w:pos="426"/>
        </w:tabs>
        <w:jc w:val="both"/>
        <w:rPr>
          <w:rFonts w:ascii="Palatino Linotype" w:hAnsi="Palatino Linotype" w:cs="Palatino Linotype"/>
          <w:sz w:val="22"/>
          <w:szCs w:val="22"/>
        </w:rPr>
      </w:pPr>
      <w:r w:rsidRPr="008E656D">
        <w:rPr>
          <w:rFonts w:ascii="Palatino Linotype" w:hAnsi="Palatino Linotype" w:cs="Palatino Linotype"/>
          <w:sz w:val="22"/>
          <w:szCs w:val="22"/>
        </w:rPr>
        <w:t>4./ Amennyiben a Feladatellátó az országos jelentési rendszerbe történő bejelentési kötelezettségnek határidőben részben vagy egészben nem tesz eleget, vagy valótlan adatot szolgáltat, úgy kötelezi magát, hogy az országos jelentési rendszert működtető szerv által kiszabott bírságot megtéríti.</w:t>
      </w:r>
      <w:r>
        <w:rPr>
          <w:rFonts w:ascii="Palatino Linotype" w:hAnsi="Palatino Linotype" w:cs="Palatino Linotype"/>
          <w:sz w:val="22"/>
          <w:szCs w:val="22"/>
        </w:rPr>
        <w:t xml:space="preserve"> A bírság, továbbá a Feladatellátót és Szolgáltatót terhelő egyéb pénzbüntetés, illetőleg kamatai jelen megállapodás alapján folyósított támogatás terhére nem elszámolható költség</w:t>
      </w:r>
      <w:r w:rsidRPr="008E656D">
        <w:rPr>
          <w:rFonts w:ascii="Palatino Linotype" w:hAnsi="Palatino Linotype" w:cs="Palatino Linotype"/>
          <w:sz w:val="22"/>
          <w:szCs w:val="22"/>
        </w:rPr>
        <w:t>.</w:t>
      </w:r>
    </w:p>
    <w:p w:rsidR="002B2B11" w:rsidRDefault="002B2B11" w:rsidP="006F0007">
      <w:pPr>
        <w:tabs>
          <w:tab w:val="left" w:pos="426"/>
        </w:tabs>
        <w:jc w:val="both"/>
        <w:rPr>
          <w:rFonts w:ascii="Palatino Linotype" w:hAnsi="Palatino Linotype" w:cs="Palatino Linotype"/>
          <w:sz w:val="22"/>
          <w:szCs w:val="22"/>
        </w:rPr>
      </w:pPr>
    </w:p>
    <w:p w:rsidR="002B2B11" w:rsidRPr="008E656D" w:rsidRDefault="002B2B11" w:rsidP="00805B09">
      <w:pPr>
        <w:tabs>
          <w:tab w:val="left" w:pos="567"/>
        </w:tabs>
        <w:ind w:right="98"/>
        <w:jc w:val="both"/>
        <w:rPr>
          <w:rFonts w:ascii="Palatino Linotype" w:hAnsi="Palatino Linotype" w:cs="Palatino Linotype"/>
          <w:sz w:val="22"/>
          <w:szCs w:val="22"/>
        </w:rPr>
      </w:pPr>
    </w:p>
    <w:p w:rsidR="002B2B11" w:rsidRPr="008E656D" w:rsidRDefault="002B2B11" w:rsidP="00F54E1B">
      <w:pPr>
        <w:tabs>
          <w:tab w:val="left" w:pos="567"/>
        </w:tabs>
        <w:ind w:left="567" w:right="98"/>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 xml:space="preserve">VI. </w:t>
      </w:r>
    </w:p>
    <w:p w:rsidR="002B2B11" w:rsidRPr="008E656D" w:rsidRDefault="002B2B11" w:rsidP="00F54E1B">
      <w:pPr>
        <w:tabs>
          <w:tab w:val="left" w:pos="567"/>
        </w:tabs>
        <w:ind w:left="567" w:right="98"/>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Ellenőrzés, beszámolás</w:t>
      </w:r>
    </w:p>
    <w:p w:rsidR="002B2B11" w:rsidRPr="008E656D" w:rsidRDefault="002B2B11" w:rsidP="00F54E1B">
      <w:pPr>
        <w:tabs>
          <w:tab w:val="left" w:pos="567"/>
        </w:tabs>
        <w:ind w:left="567" w:right="98"/>
        <w:jc w:val="center"/>
        <w:rPr>
          <w:rFonts w:ascii="Palatino Linotype" w:hAnsi="Palatino Linotype" w:cs="Palatino Linotype"/>
          <w:b/>
          <w:bCs/>
          <w:sz w:val="22"/>
          <w:szCs w:val="22"/>
        </w:rPr>
      </w:pPr>
    </w:p>
    <w:p w:rsidR="002B2B11" w:rsidRPr="008E656D" w:rsidRDefault="002B2B11" w:rsidP="00F54E1B">
      <w:pPr>
        <w:jc w:val="both"/>
        <w:rPr>
          <w:rFonts w:ascii="Palatino Linotype" w:hAnsi="Palatino Linotype" w:cs="Palatino Linotype"/>
          <w:sz w:val="22"/>
          <w:szCs w:val="22"/>
        </w:rPr>
      </w:pPr>
      <w:r w:rsidRPr="008E656D">
        <w:rPr>
          <w:rFonts w:ascii="Palatino Linotype" w:hAnsi="Palatino Linotype" w:cs="Palatino Linotype"/>
          <w:sz w:val="22"/>
          <w:szCs w:val="22"/>
        </w:rPr>
        <w:t>1./ Feladatellátó</w:t>
      </w:r>
      <w:r w:rsidRPr="008E656D">
        <w:rPr>
          <w:rFonts w:ascii="Palatino Linotype" w:hAnsi="Palatino Linotype" w:cs="Palatino Linotype"/>
          <w:b/>
          <w:bCs/>
          <w:sz w:val="22"/>
          <w:szCs w:val="22"/>
        </w:rPr>
        <w:t xml:space="preserve"> </w:t>
      </w:r>
      <w:r w:rsidRPr="008E656D">
        <w:rPr>
          <w:rFonts w:ascii="Palatino Linotype" w:hAnsi="Palatino Linotype" w:cs="Palatino Linotype"/>
          <w:sz w:val="22"/>
          <w:szCs w:val="22"/>
        </w:rPr>
        <w:t>tudomásul veszi, hogy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SZGYF jogosult a jelentésben foglaltakat ellenőrizni a Feladatellátó</w:t>
      </w:r>
      <w:r>
        <w:rPr>
          <w:rFonts w:ascii="Palatino Linotype" w:hAnsi="Palatino Linotype" w:cs="Palatino Linotype"/>
          <w:sz w:val="22"/>
          <w:szCs w:val="22"/>
        </w:rPr>
        <w:t xml:space="preserve">, valamint a Szolgáltató </w:t>
      </w:r>
      <w:r w:rsidRPr="008E656D">
        <w:rPr>
          <w:rFonts w:ascii="Palatino Linotype" w:hAnsi="Palatino Linotype" w:cs="Palatino Linotype"/>
          <w:sz w:val="22"/>
          <w:szCs w:val="22"/>
        </w:rPr>
        <w:t>székhelyén és telephelyein. A Feladatellátó köteles biztosítani az ellenőrzés zavartalanságát.</w:t>
      </w:r>
    </w:p>
    <w:p w:rsidR="002B2B11" w:rsidRPr="008E656D" w:rsidRDefault="002B2B11" w:rsidP="00F54E1B">
      <w:pPr>
        <w:jc w:val="both"/>
        <w:rPr>
          <w:rFonts w:ascii="Palatino Linotype" w:hAnsi="Palatino Linotype" w:cs="Palatino Linotype"/>
          <w:sz w:val="22"/>
          <w:szCs w:val="22"/>
        </w:rPr>
      </w:pPr>
    </w:p>
    <w:p w:rsidR="002B2B11" w:rsidRPr="008E656D" w:rsidRDefault="002B2B11" w:rsidP="001F48DF">
      <w:pPr>
        <w:jc w:val="both"/>
        <w:rPr>
          <w:rFonts w:ascii="Palatino Linotype" w:hAnsi="Palatino Linotype" w:cs="Palatino Linotype"/>
          <w:sz w:val="22"/>
          <w:szCs w:val="22"/>
        </w:rPr>
      </w:pPr>
      <w:r w:rsidRPr="008E656D">
        <w:rPr>
          <w:rFonts w:ascii="Palatino Linotype" w:hAnsi="Palatino Linotype" w:cs="Palatino Linotype"/>
          <w:sz w:val="22"/>
          <w:szCs w:val="22"/>
        </w:rPr>
        <w:t>Az ellenőrzések lefolytatására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w:t>
      </w:r>
      <w:r>
        <w:rPr>
          <w:rFonts w:ascii="Palatino Linotype" w:hAnsi="Palatino Linotype" w:cs="Palatino Linotype"/>
          <w:sz w:val="22"/>
          <w:szCs w:val="22"/>
        </w:rPr>
        <w:t>ellátás</w:t>
      </w:r>
      <w:r w:rsidRPr="008E656D">
        <w:rPr>
          <w:rFonts w:ascii="Palatino Linotype" w:hAnsi="Palatino Linotype" w:cs="Palatino Linotype"/>
          <w:sz w:val="22"/>
          <w:szCs w:val="22"/>
        </w:rPr>
        <w:t>i szerződés megkötését megelőzően, a költségvetési támogatás igénybevétele alatt, a támogatott tevékenység befejezésekor, illetve lezárásakor, valamint a beszámoló elfogadását követő öt évig kerülhet sor.</w:t>
      </w:r>
    </w:p>
    <w:p w:rsidR="002B2B11" w:rsidRPr="008E656D" w:rsidRDefault="002B2B11" w:rsidP="00805B09">
      <w:pPr>
        <w:tabs>
          <w:tab w:val="left" w:pos="567"/>
        </w:tabs>
        <w:ind w:left="567" w:right="98"/>
        <w:jc w:val="both"/>
        <w:rPr>
          <w:rFonts w:ascii="Palatino Linotype" w:hAnsi="Palatino Linotype" w:cs="Palatino Linotype"/>
          <w:sz w:val="22"/>
          <w:szCs w:val="22"/>
        </w:rPr>
      </w:pPr>
    </w:p>
    <w:p w:rsidR="002B2B11" w:rsidRPr="008E656D" w:rsidRDefault="002B2B11" w:rsidP="001F48DF">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2./ Feladatellátó köteles a működési támogatás összegét elkülönítetten kezelni és felhasználására nézve elkülönített számviteli nyilvántartást vezetni, illetőleg a felhasználást dokumentáló számlákat, bizonylatokat, szerződéseket, egyéb okiratokat az SZGYF vagy egyéb ellenőrzésre jogosult szervek által ellenőrizhető módon kezelni és nyilvántartani, valamint</w:t>
      </w:r>
      <w:r w:rsidRPr="008E656D">
        <w:rPr>
          <w:rFonts w:ascii="Palatino Linotype" w:hAnsi="Palatino Linotype" w:cs="Palatino Linotype"/>
          <w:b/>
          <w:bCs/>
          <w:sz w:val="22"/>
          <w:szCs w:val="22"/>
        </w:rPr>
        <w:t xml:space="preserve"> </w:t>
      </w:r>
      <w:r w:rsidRPr="008E656D">
        <w:rPr>
          <w:rFonts w:ascii="Palatino Linotype" w:hAnsi="Palatino Linotype" w:cs="Palatino Linotype"/>
          <w:sz w:val="22"/>
          <w:szCs w:val="22"/>
        </w:rPr>
        <w:t>a beszámoló benyújtására a</w:t>
      </w:r>
      <w:r>
        <w:rPr>
          <w:rFonts w:ascii="Palatino Linotype" w:hAnsi="Palatino Linotype" w:cs="Palatino Linotype"/>
          <w:sz w:val="22"/>
          <w:szCs w:val="22"/>
        </w:rPr>
        <w:t xml:space="preserve"> támogatás felhasználásának vég</w:t>
      </w:r>
      <w:r w:rsidRPr="008E656D">
        <w:rPr>
          <w:rFonts w:ascii="Palatino Linotype" w:hAnsi="Palatino Linotype" w:cs="Palatino Linotype"/>
          <w:sz w:val="22"/>
          <w:szCs w:val="22"/>
        </w:rPr>
        <w:t>határid</w:t>
      </w:r>
      <w:r>
        <w:rPr>
          <w:rFonts w:ascii="Palatino Linotype" w:hAnsi="Palatino Linotype" w:cs="Palatino Linotype"/>
          <w:sz w:val="22"/>
          <w:szCs w:val="22"/>
        </w:rPr>
        <w:t>ejé</w:t>
      </w:r>
      <w:r w:rsidRPr="008E656D">
        <w:rPr>
          <w:rFonts w:ascii="Palatino Linotype" w:hAnsi="Palatino Linotype" w:cs="Palatino Linotype"/>
          <w:sz w:val="22"/>
          <w:szCs w:val="22"/>
        </w:rPr>
        <w:t>től kezdődően 8 évig megőrizni. A Feladatellátó ezen túl is köteles minden, az ellenőrzéshez szükséges felvilágosítást és egyéb segítséget megadni.</w:t>
      </w:r>
    </w:p>
    <w:p w:rsidR="002B2B11" w:rsidRPr="008E656D" w:rsidRDefault="002B2B11" w:rsidP="0069469C">
      <w:pPr>
        <w:jc w:val="both"/>
        <w:rPr>
          <w:rFonts w:ascii="Palatino Linotype" w:hAnsi="Palatino Linotype" w:cs="Palatino Linotype"/>
          <w:sz w:val="22"/>
          <w:szCs w:val="22"/>
        </w:rPr>
      </w:pPr>
    </w:p>
    <w:p w:rsidR="002B2B11" w:rsidRDefault="002B2B11" w:rsidP="00352DAB">
      <w:pPr>
        <w:jc w:val="both"/>
        <w:rPr>
          <w:rFonts w:ascii="Palatino Linotype" w:hAnsi="Palatino Linotype" w:cs="Palatino Linotype"/>
          <w:b/>
          <w:bCs/>
          <w:sz w:val="22"/>
          <w:szCs w:val="22"/>
        </w:rPr>
      </w:pPr>
      <w:r w:rsidRPr="008E656D">
        <w:rPr>
          <w:rFonts w:ascii="Palatino Linotype" w:hAnsi="Palatino Linotype" w:cs="Palatino Linotype"/>
          <w:sz w:val="22"/>
          <w:szCs w:val="22"/>
        </w:rPr>
        <w:t xml:space="preserve">3./ </w:t>
      </w:r>
      <w:r w:rsidRPr="008E656D">
        <w:rPr>
          <w:rFonts w:ascii="Palatino Linotype" w:hAnsi="Palatino Linotype" w:cs="Palatino Linotype"/>
          <w:b/>
          <w:bCs/>
          <w:sz w:val="22"/>
          <w:szCs w:val="22"/>
        </w:rPr>
        <w:t>Feladatellátó</w:t>
      </w:r>
      <w:r w:rsidRPr="008E656D">
        <w:rPr>
          <w:rFonts w:ascii="Palatino Linotype" w:hAnsi="Palatino Linotype" w:cs="Palatino Linotype"/>
          <w:sz w:val="22"/>
          <w:szCs w:val="22"/>
        </w:rPr>
        <w:t xml:space="preserve"> a feladatellátásával kapcsolatos</w:t>
      </w:r>
      <w:r>
        <w:rPr>
          <w:rFonts w:ascii="Palatino Linotype" w:hAnsi="Palatino Linotype" w:cs="Palatino Linotype"/>
          <w:sz w:val="22"/>
          <w:szCs w:val="22"/>
        </w:rPr>
        <w:t>, IV/3</w:t>
      </w:r>
      <w:r w:rsidRPr="008E656D">
        <w:rPr>
          <w:rFonts w:ascii="Palatino Linotype" w:hAnsi="Palatino Linotype" w:cs="Palatino Linotype"/>
          <w:sz w:val="22"/>
          <w:szCs w:val="22"/>
        </w:rPr>
        <w:t>. pontban megállapított adott finanszírozási időszakot követő</w:t>
      </w:r>
      <w:r>
        <w:rPr>
          <w:rFonts w:ascii="Palatino Linotype" w:hAnsi="Palatino Linotype" w:cs="Palatino Linotype"/>
          <w:sz w:val="22"/>
          <w:szCs w:val="22"/>
        </w:rPr>
        <w:t>en</w:t>
      </w:r>
      <w:r w:rsidRPr="008E656D">
        <w:rPr>
          <w:rFonts w:ascii="Palatino Linotype" w:hAnsi="Palatino Linotype" w:cs="Palatino Linotype"/>
          <w:sz w:val="22"/>
          <w:szCs w:val="22"/>
        </w:rPr>
        <w:t xml:space="preserve"> </w:t>
      </w:r>
      <w:r w:rsidRPr="008E656D">
        <w:rPr>
          <w:rFonts w:ascii="Palatino Linotype" w:hAnsi="Palatino Linotype" w:cs="Palatino Linotype"/>
          <w:b/>
          <w:bCs/>
          <w:sz w:val="22"/>
          <w:szCs w:val="22"/>
        </w:rPr>
        <w:t xml:space="preserve">szakmai tevékenységéről és a működési támogatás felhasználásáról </w:t>
      </w:r>
      <w:r>
        <w:rPr>
          <w:rFonts w:ascii="Palatino Linotype" w:hAnsi="Palatino Linotype" w:cs="Palatino Linotype"/>
          <w:b/>
          <w:bCs/>
          <w:sz w:val="22"/>
          <w:szCs w:val="22"/>
        </w:rPr>
        <w:t xml:space="preserve">köteles </w:t>
      </w:r>
    </w:p>
    <w:p w:rsidR="002B2B11" w:rsidRDefault="002B2B11" w:rsidP="00ED2E3A">
      <w:pPr>
        <w:numPr>
          <w:ilvl w:val="0"/>
          <w:numId w:val="18"/>
        </w:numPr>
        <w:jc w:val="both"/>
        <w:rPr>
          <w:rFonts w:ascii="Palatino Linotype" w:hAnsi="Palatino Linotype" w:cs="Palatino Linotype"/>
          <w:b/>
          <w:bCs/>
          <w:sz w:val="22"/>
          <w:szCs w:val="22"/>
        </w:rPr>
      </w:pPr>
      <w:r>
        <w:rPr>
          <w:rFonts w:ascii="Palatino Linotype" w:hAnsi="Palatino Linotype" w:cs="Palatino Linotype"/>
          <w:sz w:val="22"/>
          <w:szCs w:val="22"/>
        </w:rPr>
        <w:t xml:space="preserve">a IV/3. pontban megállapított, adott finanszírozási időszakot követő 10 munkanapon belül </w:t>
      </w:r>
      <w:r w:rsidRPr="008B3DB9">
        <w:rPr>
          <w:rFonts w:ascii="Palatino Linotype" w:hAnsi="Palatino Linotype" w:cs="Palatino Linotype"/>
          <w:b/>
          <w:bCs/>
          <w:sz w:val="22"/>
          <w:szCs w:val="22"/>
        </w:rPr>
        <w:t>pénzügyi elszámolást</w:t>
      </w:r>
      <w:r>
        <w:rPr>
          <w:rFonts w:ascii="Palatino Linotype" w:hAnsi="Palatino Linotype" w:cs="Palatino Linotype"/>
          <w:sz w:val="22"/>
          <w:szCs w:val="22"/>
        </w:rPr>
        <w:t xml:space="preserve">, </w:t>
      </w:r>
    </w:p>
    <w:p w:rsidR="002B2B11" w:rsidRDefault="002B2B11" w:rsidP="00ED2E3A">
      <w:pPr>
        <w:numPr>
          <w:ilvl w:val="0"/>
          <w:numId w:val="18"/>
        </w:numPr>
        <w:jc w:val="both"/>
        <w:rPr>
          <w:rFonts w:ascii="Palatino Linotype" w:hAnsi="Palatino Linotype" w:cs="Palatino Linotype"/>
          <w:b/>
          <w:bCs/>
          <w:sz w:val="22"/>
          <w:szCs w:val="22"/>
        </w:rPr>
      </w:pPr>
      <w:r>
        <w:rPr>
          <w:rFonts w:ascii="Palatino Linotype" w:hAnsi="Palatino Linotype" w:cs="Palatino Linotype"/>
          <w:sz w:val="22"/>
          <w:szCs w:val="22"/>
        </w:rPr>
        <w:t>a</w:t>
      </w:r>
      <w:r w:rsidRPr="008E656D">
        <w:rPr>
          <w:rFonts w:ascii="Palatino Linotype" w:hAnsi="Palatino Linotype" w:cs="Palatino Linotype"/>
          <w:sz w:val="22"/>
          <w:szCs w:val="22"/>
        </w:rPr>
        <w:t xml:space="preserve"> tárgyévet követő év </w:t>
      </w:r>
      <w:r>
        <w:rPr>
          <w:rFonts w:ascii="Palatino Linotype" w:hAnsi="Palatino Linotype" w:cs="Palatino Linotype"/>
          <w:sz w:val="22"/>
          <w:szCs w:val="22"/>
        </w:rPr>
        <w:t>január 31</w:t>
      </w:r>
      <w:r w:rsidRPr="008E656D">
        <w:rPr>
          <w:rFonts w:ascii="Palatino Linotype" w:hAnsi="Palatino Linotype" w:cs="Palatino Linotype"/>
          <w:sz w:val="22"/>
          <w:szCs w:val="22"/>
        </w:rPr>
        <w:t xml:space="preserve">. napjáig írásban </w:t>
      </w:r>
      <w:r>
        <w:rPr>
          <w:rFonts w:ascii="Palatino Linotype" w:hAnsi="Palatino Linotype" w:cs="Palatino Linotype"/>
          <w:b/>
          <w:bCs/>
          <w:sz w:val="22"/>
          <w:szCs w:val="22"/>
        </w:rPr>
        <w:t>szakmai beszámolót benyújtani</w:t>
      </w:r>
    </w:p>
    <w:p w:rsidR="002B2B11" w:rsidRDefault="002B2B11" w:rsidP="008B3DB9">
      <w:pPr>
        <w:jc w:val="both"/>
        <w:rPr>
          <w:rFonts w:ascii="Palatino Linotype" w:hAnsi="Palatino Linotype" w:cs="Palatino Linotype"/>
          <w:b/>
          <w:bCs/>
          <w:sz w:val="22"/>
          <w:szCs w:val="22"/>
        </w:rPr>
      </w:pPr>
      <w:r>
        <w:rPr>
          <w:rFonts w:ascii="Palatino Linotype" w:hAnsi="Palatino Linotype" w:cs="Palatino Linotype"/>
          <w:b/>
          <w:bCs/>
          <w:sz w:val="22"/>
          <w:szCs w:val="22"/>
        </w:rPr>
        <w:t>az SZGYF szakmailag illetékes főosztálya, az Intézményirányítási Főosztály részére.</w:t>
      </w:r>
    </w:p>
    <w:p w:rsidR="002B2B11" w:rsidRPr="008E656D" w:rsidRDefault="002B2B11" w:rsidP="00352DAB">
      <w:pPr>
        <w:jc w:val="both"/>
        <w:rPr>
          <w:rFonts w:ascii="Palatino Linotype" w:hAnsi="Palatino Linotype" w:cs="Palatino Linotype"/>
          <w:sz w:val="22"/>
          <w:szCs w:val="22"/>
        </w:rPr>
      </w:pPr>
    </w:p>
    <w:p w:rsidR="002B2B11" w:rsidRDefault="002B2B11" w:rsidP="00EF02B3">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4./</w:t>
      </w:r>
      <w:r>
        <w:rPr>
          <w:rFonts w:ascii="Palatino Linotype" w:hAnsi="Palatino Linotype" w:cs="Palatino Linotype"/>
          <w:sz w:val="22"/>
          <w:szCs w:val="22"/>
        </w:rPr>
        <w:t xml:space="preserve"> </w:t>
      </w:r>
    </w:p>
    <w:p w:rsidR="002B2B11" w:rsidRPr="008E656D" w:rsidRDefault="002B2B11" w:rsidP="00EF02B3">
      <w:pPr>
        <w:pStyle w:val="Header"/>
        <w:tabs>
          <w:tab w:val="clear" w:pos="4536"/>
          <w:tab w:val="clear" w:pos="9072"/>
        </w:tabs>
        <w:jc w:val="both"/>
        <w:rPr>
          <w:rFonts w:ascii="Palatino Linotype" w:hAnsi="Palatino Linotype" w:cs="Palatino Linotype"/>
          <w:sz w:val="22"/>
          <w:szCs w:val="22"/>
        </w:rPr>
      </w:pPr>
      <w:r>
        <w:rPr>
          <w:rFonts w:ascii="Palatino Linotype" w:hAnsi="Palatino Linotype" w:cs="Palatino Linotype"/>
          <w:sz w:val="22"/>
          <w:szCs w:val="22"/>
        </w:rPr>
        <w:t>Az</w:t>
      </w:r>
      <w:r w:rsidRPr="008E656D">
        <w:rPr>
          <w:rFonts w:ascii="Palatino Linotype" w:hAnsi="Palatino Linotype" w:cs="Palatino Linotype"/>
          <w:sz w:val="22"/>
          <w:szCs w:val="22"/>
        </w:rPr>
        <w:t xml:space="preserve"> SZGYF részéről a szakmai beszámoló</w:t>
      </w:r>
      <w:r>
        <w:rPr>
          <w:rFonts w:ascii="Palatino Linotype" w:hAnsi="Palatino Linotype" w:cs="Palatino Linotype"/>
          <w:sz w:val="22"/>
          <w:szCs w:val="22"/>
        </w:rPr>
        <w:t xml:space="preserve"> </w:t>
      </w:r>
      <w:r w:rsidRPr="008E656D">
        <w:rPr>
          <w:rFonts w:ascii="Palatino Linotype" w:hAnsi="Palatino Linotype" w:cs="Palatino Linotype"/>
          <w:sz w:val="22"/>
          <w:szCs w:val="22"/>
        </w:rPr>
        <w:t>elfogadására</w:t>
      </w:r>
      <w:r>
        <w:rPr>
          <w:rFonts w:ascii="Palatino Linotype" w:hAnsi="Palatino Linotype" w:cs="Palatino Linotype"/>
          <w:sz w:val="22"/>
          <w:szCs w:val="22"/>
        </w:rPr>
        <w:t xml:space="preserve"> az Intézményirányítási Főosztály főosztályvezetője</w:t>
      </w:r>
      <w:r w:rsidRPr="008E656D">
        <w:rPr>
          <w:rFonts w:ascii="Palatino Linotype" w:hAnsi="Palatino Linotype" w:cs="Palatino Linotype"/>
          <w:sz w:val="22"/>
          <w:szCs w:val="22"/>
        </w:rPr>
        <w:t>, a</w:t>
      </w:r>
      <w:r>
        <w:rPr>
          <w:rFonts w:ascii="Palatino Linotype" w:hAnsi="Palatino Linotype" w:cs="Palatino Linotype"/>
          <w:sz w:val="22"/>
          <w:szCs w:val="22"/>
        </w:rPr>
        <w:t xml:space="preserve"> pénzügyi elszámolás és a</w:t>
      </w:r>
      <w:r w:rsidRPr="008E656D">
        <w:rPr>
          <w:rFonts w:ascii="Palatino Linotype" w:hAnsi="Palatino Linotype" w:cs="Palatino Linotype"/>
          <w:sz w:val="22"/>
          <w:szCs w:val="22"/>
        </w:rPr>
        <w:t xml:space="preserve"> teljesítés igazolására </w:t>
      </w:r>
      <w:r>
        <w:rPr>
          <w:rFonts w:ascii="Palatino Linotype" w:hAnsi="Palatino Linotype" w:cs="Palatino Linotype"/>
          <w:sz w:val="22"/>
          <w:szCs w:val="22"/>
        </w:rPr>
        <w:t xml:space="preserve">a Gazdasági Főosztály főosztályvezetője </w:t>
      </w:r>
      <w:r w:rsidRPr="008E656D">
        <w:rPr>
          <w:rFonts w:ascii="Palatino Linotype" w:hAnsi="Palatino Linotype" w:cs="Palatino Linotype"/>
          <w:sz w:val="22"/>
          <w:szCs w:val="22"/>
        </w:rPr>
        <w:t>jogosult.</w:t>
      </w:r>
    </w:p>
    <w:p w:rsidR="002B2B11" w:rsidRPr="008E656D" w:rsidRDefault="002B2B11" w:rsidP="00EF02B3">
      <w:pPr>
        <w:pStyle w:val="Header"/>
        <w:tabs>
          <w:tab w:val="clear" w:pos="4536"/>
          <w:tab w:val="clear" w:pos="9072"/>
        </w:tabs>
        <w:jc w:val="both"/>
        <w:rPr>
          <w:rFonts w:ascii="Palatino Linotype" w:hAnsi="Palatino Linotype" w:cs="Palatino Linotype"/>
          <w:sz w:val="22"/>
          <w:szCs w:val="22"/>
        </w:rPr>
      </w:pPr>
    </w:p>
    <w:p w:rsidR="002B2B11" w:rsidRPr="008E656D" w:rsidRDefault="002B2B11" w:rsidP="00B565DC">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5. A beszámolónak és az elszámolásnak a következőket kell tartalmaznia:</w:t>
      </w:r>
    </w:p>
    <w:p w:rsidR="002B2B11" w:rsidRPr="008E656D" w:rsidRDefault="002B2B11" w:rsidP="00D84478">
      <w:pPr>
        <w:pStyle w:val="Header"/>
        <w:numPr>
          <w:ilvl w:val="0"/>
          <w:numId w:val="8"/>
        </w:numPr>
        <w:tabs>
          <w:tab w:val="clear" w:pos="4536"/>
          <w:tab w:val="clear" w:pos="9072"/>
          <w:tab w:val="num" w:pos="1134"/>
        </w:tabs>
        <w:spacing w:after="60"/>
        <w:ind w:left="567" w:hanging="425"/>
        <w:jc w:val="both"/>
        <w:rPr>
          <w:rFonts w:ascii="Palatino Linotype" w:hAnsi="Palatino Linotype" w:cs="Palatino Linotype"/>
          <w:sz w:val="22"/>
          <w:szCs w:val="22"/>
        </w:rPr>
      </w:pPr>
      <w:r w:rsidRPr="00753AFD">
        <w:rPr>
          <w:rFonts w:ascii="Palatino Linotype" w:hAnsi="Palatino Linotype" w:cs="Palatino Linotype"/>
          <w:sz w:val="22"/>
          <w:szCs w:val="22"/>
          <w:u w:val="single"/>
        </w:rPr>
        <w:t>szakmai beszámoló:</w:t>
      </w:r>
      <w:r w:rsidRPr="008E656D">
        <w:rPr>
          <w:rFonts w:ascii="Palatino Linotype" w:hAnsi="Palatino Linotype" w:cs="Palatino Linotype"/>
          <w:sz w:val="22"/>
          <w:szCs w:val="22"/>
        </w:rPr>
        <w:t xml:space="preserve"> szakmai értékelés a működési támogatás céljának megvalósulásáról (amennyiben a beszámoló 10 oldalnál hosszabb, a Feladatellátó köteles egyoldalas összefoglalót készíteni);</w:t>
      </w:r>
    </w:p>
    <w:p w:rsidR="002B2B11" w:rsidRDefault="002B2B11" w:rsidP="00D84478">
      <w:pPr>
        <w:pStyle w:val="Header"/>
        <w:numPr>
          <w:ilvl w:val="0"/>
          <w:numId w:val="8"/>
        </w:numPr>
        <w:tabs>
          <w:tab w:val="clear" w:pos="4536"/>
          <w:tab w:val="clear" w:pos="9072"/>
          <w:tab w:val="left" w:pos="426"/>
        </w:tabs>
        <w:jc w:val="both"/>
        <w:rPr>
          <w:rFonts w:ascii="Palatino Linotype" w:hAnsi="Palatino Linotype" w:cs="Palatino Linotype"/>
          <w:sz w:val="22"/>
          <w:szCs w:val="22"/>
        </w:rPr>
      </w:pPr>
      <w:r w:rsidRPr="00753AFD">
        <w:rPr>
          <w:rFonts w:ascii="Palatino Linotype" w:hAnsi="Palatino Linotype" w:cs="Palatino Linotype"/>
          <w:sz w:val="22"/>
          <w:szCs w:val="22"/>
          <w:u w:val="single"/>
        </w:rPr>
        <w:t>pénzügyi elszámolás:</w:t>
      </w:r>
      <w:r w:rsidRPr="008E656D">
        <w:rPr>
          <w:rFonts w:ascii="Palatino Linotype" w:hAnsi="Palatino Linotype" w:cs="Palatino Linotype"/>
          <w:sz w:val="22"/>
          <w:szCs w:val="22"/>
        </w:rPr>
        <w:t xml:space="preserve"> a felmerült költségeknek a felhasználás jogcíme szerinti – a működési támogatás céljának megvalósulásához köthető - tételes felsorolása, a felhasználási időszakhoz igazodó, a Feladatellátó nevére szóló számlák, egyéb számviteli és adóhatósági felhasználásra alkalmas helyettesítő okiratok, bizonylatok adataival megegyezően kitöltött, számlaösszesítő és a működési támogatás felhasználását igazoló számviteli bizonylatoknak, a kifizetés igazoló bizonylatok</w:t>
      </w:r>
      <w:r>
        <w:rPr>
          <w:rFonts w:ascii="Palatino Linotype" w:hAnsi="Palatino Linotype" w:cs="Palatino Linotype"/>
          <w:sz w:val="22"/>
          <w:szCs w:val="22"/>
        </w:rPr>
        <w:t xml:space="preserve"> hitelesített másolatá</w:t>
      </w:r>
      <w:r w:rsidRPr="008E656D">
        <w:rPr>
          <w:rFonts w:ascii="Palatino Linotype" w:hAnsi="Palatino Linotype" w:cs="Palatino Linotype"/>
          <w:sz w:val="22"/>
          <w:szCs w:val="22"/>
        </w:rPr>
        <w:t xml:space="preserve">nak a jelen szerződéshez történő benyújtásával. </w:t>
      </w:r>
    </w:p>
    <w:p w:rsidR="002B2B11" w:rsidRDefault="002B2B11" w:rsidP="00D84478">
      <w:pPr>
        <w:pStyle w:val="Header"/>
        <w:tabs>
          <w:tab w:val="clear" w:pos="4536"/>
          <w:tab w:val="clear" w:pos="9072"/>
          <w:tab w:val="left" w:pos="426"/>
        </w:tabs>
        <w:ind w:left="540"/>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Feladatellátó a felhasználást dokumentáló eredeti számlákra, bizonylatokra, egyéb okiratokra köteles ráírni: „Szociális és Gyermekvédelmi Főigazgatóság felé ………. Ft (azaz ……………………….. forint) összegben a(z) ………….. iktatószámú szerződés keretében elszámolva”. </w:t>
      </w:r>
    </w:p>
    <w:p w:rsidR="002B2B11" w:rsidRPr="008E656D" w:rsidRDefault="002B2B11" w:rsidP="00D84478">
      <w:pPr>
        <w:pStyle w:val="Header"/>
        <w:tabs>
          <w:tab w:val="clear" w:pos="4536"/>
          <w:tab w:val="clear" w:pos="9072"/>
          <w:tab w:val="left" w:pos="426"/>
        </w:tabs>
        <w:ind w:left="540"/>
        <w:jc w:val="both"/>
        <w:rPr>
          <w:rFonts w:ascii="Palatino Linotype" w:hAnsi="Palatino Linotype" w:cs="Palatino Linotype"/>
          <w:sz w:val="22"/>
          <w:szCs w:val="22"/>
        </w:rPr>
      </w:pPr>
      <w:r w:rsidRPr="008E656D">
        <w:rPr>
          <w:rFonts w:ascii="Palatino Linotype" w:hAnsi="Palatino Linotype" w:cs="Palatino Linotype"/>
          <w:sz w:val="22"/>
          <w:szCs w:val="22"/>
        </w:rPr>
        <w:t>Feladatellátó a 100.000,- Ft értékhatárt meghaladó számlák, okiratok másolatait köteles benyújtani. A pénzügyi elszámolás során azon gazdasági események esetén, amelyeknél az ellenérték külföldi pénznemben került meghatározásra és így a gazdasági eseményt alátámasztó bizonylat (számla) is külföldi pénznemre szól, a számlaösszesítőn a számla tárgyát magyar nyelven is, továbbá a számla összegét a számla pénzügyi teljesítése napján érvényes MNB középárfolyamán forintra átszámítva is fel kell tüntetni.</w:t>
      </w:r>
    </w:p>
    <w:p w:rsidR="002B2B11" w:rsidRPr="008E656D" w:rsidRDefault="002B2B11" w:rsidP="00B565DC">
      <w:pPr>
        <w:jc w:val="both"/>
        <w:rPr>
          <w:rFonts w:ascii="Palatino Linotype" w:hAnsi="Palatino Linotype" w:cs="Palatino Linotype"/>
          <w:sz w:val="22"/>
          <w:szCs w:val="22"/>
        </w:rPr>
      </w:pPr>
    </w:p>
    <w:p w:rsidR="002B2B11" w:rsidRDefault="002B2B11" w:rsidP="00331B38">
      <w:pPr>
        <w:jc w:val="both"/>
        <w:rPr>
          <w:rFonts w:ascii="Palatino Linotype" w:hAnsi="Palatino Linotype" w:cs="Palatino Linotype"/>
          <w:sz w:val="22"/>
          <w:szCs w:val="22"/>
        </w:rPr>
      </w:pPr>
      <w:r w:rsidRPr="008E656D">
        <w:rPr>
          <w:rFonts w:ascii="Palatino Linotype" w:hAnsi="Palatino Linotype" w:cs="Palatino Linotype"/>
          <w:sz w:val="22"/>
          <w:szCs w:val="22"/>
        </w:rPr>
        <w:t>6.</w:t>
      </w:r>
      <w:r>
        <w:rPr>
          <w:rFonts w:ascii="Palatino Linotype" w:hAnsi="Palatino Linotype" w:cs="Palatino Linotype"/>
          <w:sz w:val="22"/>
          <w:szCs w:val="22"/>
        </w:rPr>
        <w:t xml:space="preserve">/ </w:t>
      </w:r>
      <w:r w:rsidRPr="00712359">
        <w:rPr>
          <w:rFonts w:ascii="Palatino Linotype" w:hAnsi="Palatino Linotype" w:cs="Palatino Linotype"/>
          <w:sz w:val="22"/>
          <w:szCs w:val="22"/>
        </w:rPr>
        <w:t>A Feladatellátó a beszámolót és az elszámolást úgy köteles elkészíteni, hogy az alkalmas legyen a jelen megállapodásban foglaltak teljesítésének számlaö</w:t>
      </w:r>
      <w:r>
        <w:rPr>
          <w:rFonts w:ascii="Palatino Linotype" w:hAnsi="Palatino Linotype" w:cs="Palatino Linotype"/>
          <w:sz w:val="22"/>
          <w:szCs w:val="22"/>
        </w:rPr>
        <w:t xml:space="preserve">sszesítő alapú ellenőrzésére. A </w:t>
      </w:r>
      <w:r w:rsidRPr="00741136">
        <w:rPr>
          <w:rFonts w:ascii="Palatino Linotype" w:hAnsi="Palatino Linotype" w:cs="Palatino Linotype"/>
          <w:sz w:val="22"/>
          <w:szCs w:val="22"/>
        </w:rPr>
        <w:t xml:space="preserve">beszámolóban </w:t>
      </w:r>
      <w:r>
        <w:rPr>
          <w:rFonts w:ascii="Palatino Linotype" w:hAnsi="Palatino Linotype" w:cs="Palatino Linotype"/>
          <w:sz w:val="22"/>
          <w:szCs w:val="22"/>
        </w:rPr>
        <w:t xml:space="preserve">kell </w:t>
      </w:r>
      <w:r w:rsidRPr="00741136">
        <w:rPr>
          <w:rFonts w:ascii="Palatino Linotype" w:hAnsi="Palatino Linotype" w:cs="Palatino Linotype"/>
          <w:sz w:val="22"/>
          <w:szCs w:val="22"/>
        </w:rPr>
        <w:t>ismertet</w:t>
      </w:r>
      <w:r>
        <w:rPr>
          <w:rFonts w:ascii="Palatino Linotype" w:hAnsi="Palatino Linotype" w:cs="Palatino Linotype"/>
          <w:sz w:val="22"/>
          <w:szCs w:val="22"/>
        </w:rPr>
        <w:t>n</w:t>
      </w:r>
      <w:r w:rsidRPr="00741136">
        <w:rPr>
          <w:rFonts w:ascii="Palatino Linotype" w:hAnsi="Palatino Linotype" w:cs="Palatino Linotype"/>
          <w:sz w:val="22"/>
          <w:szCs w:val="22"/>
        </w:rPr>
        <w:t>i a költségvetési támogatás és a saját forrás felhasználásának, a támogatott tevékenység megvalósításának szakmai vonatkozásait, tapasztalatait, elem</w:t>
      </w:r>
      <w:r>
        <w:rPr>
          <w:rFonts w:ascii="Palatino Linotype" w:hAnsi="Palatino Linotype" w:cs="Palatino Linotype"/>
          <w:sz w:val="22"/>
          <w:szCs w:val="22"/>
        </w:rPr>
        <w:t>e</w:t>
      </w:r>
      <w:r w:rsidRPr="00741136">
        <w:rPr>
          <w:rFonts w:ascii="Palatino Linotype" w:hAnsi="Palatino Linotype" w:cs="Palatino Linotype"/>
          <w:sz w:val="22"/>
          <w:szCs w:val="22"/>
        </w:rPr>
        <w:t>z</w:t>
      </w:r>
      <w:r>
        <w:rPr>
          <w:rFonts w:ascii="Palatino Linotype" w:hAnsi="Palatino Linotype" w:cs="Palatino Linotype"/>
          <w:sz w:val="22"/>
          <w:szCs w:val="22"/>
        </w:rPr>
        <w:t>n</w:t>
      </w:r>
      <w:r w:rsidRPr="00741136">
        <w:rPr>
          <w:rFonts w:ascii="Palatino Linotype" w:hAnsi="Palatino Linotype" w:cs="Palatino Linotype"/>
          <w:sz w:val="22"/>
          <w:szCs w:val="22"/>
        </w:rPr>
        <w:t>i a megvalósítás eredményességét, továbbá pénzügyi elszámolást ad</w:t>
      </w:r>
      <w:r>
        <w:rPr>
          <w:rFonts w:ascii="Palatino Linotype" w:hAnsi="Palatino Linotype" w:cs="Palatino Linotype"/>
          <w:sz w:val="22"/>
          <w:szCs w:val="22"/>
        </w:rPr>
        <w:t>ni</w:t>
      </w:r>
      <w:r w:rsidRPr="00741136">
        <w:rPr>
          <w:rFonts w:ascii="Palatino Linotype" w:hAnsi="Palatino Linotype" w:cs="Palatino Linotype"/>
          <w:sz w:val="22"/>
          <w:szCs w:val="22"/>
        </w:rPr>
        <w:t xml:space="preserve"> a költségvetési támogatás és a saját forrás felhasználásáról</w:t>
      </w:r>
    </w:p>
    <w:p w:rsidR="002B2B11" w:rsidRDefault="002B2B11" w:rsidP="00331B38">
      <w:pPr>
        <w:jc w:val="both"/>
        <w:rPr>
          <w:rFonts w:ascii="Palatino Linotype" w:hAnsi="Palatino Linotype" w:cs="Palatino Linotype"/>
          <w:sz w:val="22"/>
          <w:szCs w:val="22"/>
        </w:rPr>
      </w:pPr>
      <w:r>
        <w:rPr>
          <w:rFonts w:ascii="Palatino Linotype" w:hAnsi="Palatino Linotype" w:cs="Palatino Linotype"/>
          <w:sz w:val="22"/>
          <w:szCs w:val="22"/>
        </w:rPr>
        <w:t xml:space="preserve">Az SZGYF </w:t>
      </w:r>
      <w:r w:rsidRPr="00712359">
        <w:rPr>
          <w:rFonts w:ascii="Palatino Linotype" w:hAnsi="Palatino Linotype" w:cs="Palatino Linotype"/>
          <w:sz w:val="22"/>
          <w:szCs w:val="22"/>
        </w:rPr>
        <w:t>a beszámolót és az elszámolást a beérkezést követő 30 napon belül megvizsgálja, szükség szerint eredeti, tételes, bizonylat alapú helyszíni ellenőrzést végez és dönt annak elfogadás</w:t>
      </w:r>
      <w:r>
        <w:rPr>
          <w:rFonts w:ascii="Palatino Linotype" w:hAnsi="Palatino Linotype" w:cs="Palatino Linotype"/>
          <w:sz w:val="22"/>
          <w:szCs w:val="22"/>
        </w:rPr>
        <w:t xml:space="preserve">áról, illetve elutasításáról. </w:t>
      </w:r>
    </w:p>
    <w:p w:rsidR="002B2B11" w:rsidRDefault="002B2B11" w:rsidP="00331B38">
      <w:pPr>
        <w:jc w:val="both"/>
        <w:rPr>
          <w:rFonts w:ascii="Palatino Linotype" w:hAnsi="Palatino Linotype" w:cs="Palatino Linotype"/>
          <w:sz w:val="22"/>
          <w:szCs w:val="22"/>
        </w:rPr>
      </w:pPr>
      <w:r>
        <w:rPr>
          <w:rFonts w:ascii="Palatino Linotype" w:hAnsi="Palatino Linotype" w:cs="Palatino Linotype"/>
          <w:sz w:val="22"/>
          <w:szCs w:val="22"/>
        </w:rPr>
        <w:t xml:space="preserve">Az SZGYF </w:t>
      </w:r>
      <w:r w:rsidRPr="00712359">
        <w:rPr>
          <w:rFonts w:ascii="Palatino Linotype" w:hAnsi="Palatino Linotype" w:cs="Palatino Linotype"/>
          <w:sz w:val="22"/>
          <w:szCs w:val="22"/>
        </w:rPr>
        <w:t xml:space="preserve">a döntéséről és az esetleg jogosulatlanul igénybe vett összegek visszafizetésének elrendeléséről 3 munkanapon belül írásban értesíti a Feladatellátót. </w:t>
      </w:r>
    </w:p>
    <w:p w:rsidR="002B2B11" w:rsidRDefault="002B2B11" w:rsidP="00331B38">
      <w:pPr>
        <w:jc w:val="both"/>
        <w:rPr>
          <w:rFonts w:ascii="Palatino Linotype" w:hAnsi="Palatino Linotype" w:cs="Palatino Linotype"/>
          <w:sz w:val="22"/>
          <w:szCs w:val="22"/>
        </w:rPr>
      </w:pPr>
      <w:r w:rsidRPr="00712359">
        <w:rPr>
          <w:rFonts w:ascii="Palatino Linotype" w:hAnsi="Palatino Linotype" w:cs="Palatino Linotype"/>
          <w:sz w:val="22"/>
          <w:szCs w:val="22"/>
        </w:rPr>
        <w:t xml:space="preserve">Ha a Feladatellátó a beszámolásra, elszámolásra vonatkozó kötelezettségét határidőre nem teljesíti, vagy a határidőben benyújtott beszámoló, elszámolás tartalma nem megfelelő, úgy az </w:t>
      </w:r>
      <w:r>
        <w:rPr>
          <w:rFonts w:ascii="Palatino Linotype" w:hAnsi="Palatino Linotype" w:cs="Palatino Linotype"/>
          <w:sz w:val="22"/>
          <w:szCs w:val="22"/>
        </w:rPr>
        <w:t xml:space="preserve">SZGYF </w:t>
      </w:r>
      <w:r w:rsidRPr="00712359">
        <w:rPr>
          <w:rFonts w:ascii="Palatino Linotype" w:hAnsi="Palatino Linotype" w:cs="Palatino Linotype"/>
          <w:sz w:val="22"/>
          <w:szCs w:val="22"/>
        </w:rPr>
        <w:t xml:space="preserve">határidő megjelölésével írásban felszólítja a Feladatellátót a hiány pótlására, vagy a beszámoló, elszámolás egyéb módon történő korrekciójára. </w:t>
      </w:r>
      <w:r>
        <w:rPr>
          <w:rFonts w:ascii="Palatino Linotype" w:hAnsi="Palatino Linotype" w:cs="Palatino Linotype"/>
          <w:sz w:val="22"/>
          <w:szCs w:val="22"/>
        </w:rPr>
        <w:t>A beszámoló, elszámolás elfogadására jelen pontban rögzített határidő ez esetben egy alkalommal legfeljebb 20 nappal meghosszabbítható.</w:t>
      </w:r>
    </w:p>
    <w:p w:rsidR="002B2B11" w:rsidRDefault="002B2B11" w:rsidP="00331B38">
      <w:pPr>
        <w:jc w:val="both"/>
        <w:rPr>
          <w:rFonts w:ascii="Palatino Linotype" w:hAnsi="Palatino Linotype" w:cs="Palatino Linotype"/>
          <w:sz w:val="22"/>
          <w:szCs w:val="22"/>
        </w:rPr>
      </w:pPr>
      <w:r>
        <w:rPr>
          <w:rFonts w:ascii="Palatino Linotype" w:hAnsi="Palatino Linotype" w:cs="Palatino Linotype"/>
          <w:sz w:val="22"/>
          <w:szCs w:val="22"/>
        </w:rPr>
        <w:t>F</w:t>
      </w:r>
      <w:r w:rsidRPr="00712359">
        <w:rPr>
          <w:rFonts w:ascii="Palatino Linotype" w:hAnsi="Palatino Linotype" w:cs="Palatino Linotype"/>
          <w:sz w:val="22"/>
          <w:szCs w:val="22"/>
        </w:rPr>
        <w:t xml:space="preserve">elek rögzítik, hogy a pótlás, korrekció elmulasztása lehetetlenné teszi annak megállapítását, hogy a rendelkezésére bocsátott összegeket a Lebonyolító rendeltetésszerűen használta-e fel. </w:t>
      </w:r>
    </w:p>
    <w:p w:rsidR="002B2B11" w:rsidRPr="00712359" w:rsidRDefault="002B2B11" w:rsidP="00331B38">
      <w:pPr>
        <w:jc w:val="both"/>
        <w:rPr>
          <w:rFonts w:ascii="Palatino Linotype" w:hAnsi="Palatino Linotype" w:cs="Palatino Linotype"/>
          <w:sz w:val="22"/>
          <w:szCs w:val="22"/>
        </w:rPr>
      </w:pPr>
      <w:r w:rsidRPr="00712359">
        <w:rPr>
          <w:rFonts w:ascii="Palatino Linotype" w:hAnsi="Palatino Linotype" w:cs="Palatino Linotype"/>
          <w:sz w:val="22"/>
          <w:szCs w:val="22"/>
        </w:rPr>
        <w:t>A Feladatellátó tudomásul veszi, hogy mindaddig, amíg a jelen megállapodásban foglalt kötelezettségét megszegve, teljes körűen el nem számolt, azonos célra újabb támogatásban nem részesíthető.</w:t>
      </w:r>
    </w:p>
    <w:p w:rsidR="002B2B11" w:rsidRPr="008E656D" w:rsidRDefault="002B2B11" w:rsidP="00B565DC">
      <w:pPr>
        <w:pStyle w:val="Header"/>
        <w:tabs>
          <w:tab w:val="clear" w:pos="4536"/>
          <w:tab w:val="clear" w:pos="9072"/>
        </w:tabs>
        <w:jc w:val="both"/>
        <w:rPr>
          <w:rFonts w:ascii="Palatino Linotype" w:hAnsi="Palatino Linotype" w:cs="Palatino Linotype"/>
          <w:b/>
          <w:bCs/>
          <w:color w:val="FF6600"/>
          <w:sz w:val="22"/>
          <w:szCs w:val="22"/>
        </w:rPr>
      </w:pPr>
    </w:p>
    <w:p w:rsidR="002B2B11" w:rsidRDefault="002B2B11" w:rsidP="006F0007">
      <w:pPr>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7./ Feladatellátó a jelen szerződés aláírásával nyilatkozik arról, hogy a jelen szerződésben meghatározott elszámolás alapjául szolgáló dokumentumok </w:t>
      </w:r>
      <w:r>
        <w:rPr>
          <w:rFonts w:ascii="Palatino Linotype" w:hAnsi="Palatino Linotype" w:cs="Palatino Linotype"/>
          <w:sz w:val="22"/>
          <w:szCs w:val="22"/>
        </w:rPr>
        <w:t xml:space="preserve">a </w:t>
      </w:r>
      <w:r>
        <w:rPr>
          <w:rFonts w:ascii="Palatino Linotype" w:hAnsi="Palatino Linotype" w:cs="Palatino Linotype"/>
          <w:color w:val="000000"/>
          <w:sz w:val="22"/>
          <w:szCs w:val="22"/>
          <w:shd w:val="clear" w:color="auto" w:fill="FFFFFF"/>
        </w:rPr>
        <w:t>44</w:t>
      </w:r>
      <w:ins w:id="15" w:author="User" w:date="2014-09-19T09:16:00Z">
        <w:r>
          <w:rPr>
            <w:rFonts w:ascii="Palatino Linotype" w:hAnsi="Palatino Linotype" w:cs="Palatino Linotype"/>
            <w:color w:val="000000"/>
            <w:sz w:val="22"/>
            <w:szCs w:val="22"/>
            <w:shd w:val="clear" w:color="auto" w:fill="FFFFFF"/>
          </w:rPr>
          <w:t>4</w:t>
        </w:r>
      </w:ins>
      <w:del w:id="16" w:author="User" w:date="2014-09-19T09:16:00Z">
        <w:r w:rsidDel="00B4608E">
          <w:rPr>
            <w:rFonts w:ascii="Palatino Linotype" w:hAnsi="Palatino Linotype" w:cs="Palatino Linotype"/>
            <w:color w:val="000000"/>
            <w:sz w:val="22"/>
            <w:szCs w:val="22"/>
            <w:shd w:val="clear" w:color="auto" w:fill="FFFFFF"/>
          </w:rPr>
          <w:delText>0</w:delText>
        </w:r>
      </w:del>
      <w:r>
        <w:rPr>
          <w:rFonts w:ascii="Palatino Linotype" w:hAnsi="Palatino Linotype" w:cs="Palatino Linotype"/>
          <w:color w:val="000000"/>
          <w:sz w:val="22"/>
          <w:szCs w:val="22"/>
          <w:shd w:val="clear" w:color="auto" w:fill="FFFFFF"/>
        </w:rPr>
        <w:t xml:space="preserve">0 Tiszavasvári, Városháza tér 4. </w:t>
      </w:r>
      <w:r>
        <w:rPr>
          <w:rFonts w:ascii="Palatino Linotype" w:hAnsi="Palatino Linotype" w:cs="Palatino Linotype"/>
          <w:sz w:val="22"/>
          <w:szCs w:val="22"/>
        </w:rPr>
        <w:t>fenntartói székhelyen, valamint az intézmény székhelyén a 44</w:t>
      </w:r>
      <w:ins w:id="17" w:author="User" w:date="2014-09-19T09:16:00Z">
        <w:r>
          <w:rPr>
            <w:rFonts w:ascii="Palatino Linotype" w:hAnsi="Palatino Linotype" w:cs="Palatino Linotype"/>
            <w:sz w:val="22"/>
            <w:szCs w:val="22"/>
          </w:rPr>
          <w:t>4</w:t>
        </w:r>
      </w:ins>
      <w:del w:id="18" w:author="User" w:date="2014-09-19T09:16:00Z">
        <w:r w:rsidDel="00B4608E">
          <w:rPr>
            <w:rFonts w:ascii="Palatino Linotype" w:hAnsi="Palatino Linotype" w:cs="Palatino Linotype"/>
            <w:sz w:val="22"/>
            <w:szCs w:val="22"/>
          </w:rPr>
          <w:delText>0</w:delText>
        </w:r>
      </w:del>
      <w:r>
        <w:rPr>
          <w:rFonts w:ascii="Palatino Linotype" w:hAnsi="Palatino Linotype" w:cs="Palatino Linotype"/>
          <w:sz w:val="22"/>
          <w:szCs w:val="22"/>
        </w:rPr>
        <w:t xml:space="preserve">0 Tiszavasvári, Vasvári Pál út 87. </w:t>
      </w:r>
      <w:r w:rsidRPr="008E656D">
        <w:rPr>
          <w:rFonts w:ascii="Palatino Linotype" w:hAnsi="Palatino Linotype" w:cs="Palatino Linotype"/>
          <w:sz w:val="22"/>
          <w:szCs w:val="22"/>
        </w:rPr>
        <w:t>cím alatt találhatóak meg.</w:t>
      </w:r>
    </w:p>
    <w:p w:rsidR="002B2B11" w:rsidRPr="008E656D" w:rsidRDefault="002B2B11" w:rsidP="00B565DC">
      <w:pPr>
        <w:pStyle w:val="Header"/>
        <w:tabs>
          <w:tab w:val="clear" w:pos="4536"/>
          <w:tab w:val="clear" w:pos="9072"/>
        </w:tabs>
        <w:jc w:val="both"/>
        <w:rPr>
          <w:rFonts w:ascii="Palatino Linotype" w:hAnsi="Palatino Linotype" w:cs="Palatino Linotype"/>
          <w:b/>
          <w:bCs/>
          <w:color w:val="FF6600"/>
          <w:sz w:val="22"/>
          <w:szCs w:val="22"/>
        </w:rPr>
      </w:pPr>
    </w:p>
    <w:p w:rsidR="002B2B11" w:rsidRPr="008E656D" w:rsidRDefault="002B2B11" w:rsidP="00B565DC">
      <w:pPr>
        <w:pStyle w:val="Header"/>
        <w:tabs>
          <w:tab w:val="clear" w:pos="4536"/>
          <w:tab w:val="clear" w:pos="9072"/>
        </w:tabs>
        <w:jc w:val="both"/>
        <w:rPr>
          <w:rFonts w:ascii="Palatino Linotype" w:hAnsi="Palatino Linotype" w:cs="Palatino Linotype"/>
          <w:b/>
          <w:bCs/>
          <w:color w:val="FF6600"/>
          <w:sz w:val="22"/>
          <w:szCs w:val="22"/>
        </w:rPr>
      </w:pPr>
      <w:r w:rsidRPr="008E656D">
        <w:rPr>
          <w:rFonts w:ascii="Palatino Linotype" w:hAnsi="Palatino Linotype" w:cs="Palatino Linotype"/>
          <w:sz w:val="22"/>
          <w:szCs w:val="22"/>
        </w:rPr>
        <w:t xml:space="preserve">8./ </w:t>
      </w:r>
      <w:r w:rsidRPr="00B11B96">
        <w:rPr>
          <w:rFonts w:ascii="Palatino Linotype" w:hAnsi="Palatino Linotype" w:cs="Palatino Linotype"/>
          <w:sz w:val="22"/>
          <w:szCs w:val="22"/>
        </w:rPr>
        <w:t>Feladatellátó</w:t>
      </w:r>
      <w:r w:rsidRPr="00870F03">
        <w:rPr>
          <w:rFonts w:ascii="Palatino Linotype" w:hAnsi="Palatino Linotype" w:cs="Palatino Linotype"/>
          <w:sz w:val="22"/>
          <w:szCs w:val="22"/>
        </w:rPr>
        <w:t xml:space="preserve"> köteles a költségvetési támogatások lebonyolításában részt vevő és a költségvetési támogatást ellenőrző </w:t>
      </w:r>
      <w:r w:rsidRPr="006E450A">
        <w:rPr>
          <w:rFonts w:ascii="Palatino Linotype" w:hAnsi="Palatino Linotype" w:cs="Palatino Linotype"/>
          <w:sz w:val="22"/>
          <w:szCs w:val="22"/>
        </w:rPr>
        <w:t>szervezetekkel együttműködni, az ellenőrzést végző szerv képviselőit ellenőrzési munkájukban a megfelelő dokumentumok, számlák, a megvalósítást igazoló okmányok, bizonylatok rendelkezésre bocsátásával, valamint a fizikai teljesítés vizsgálatában</w:t>
      </w:r>
      <w:r w:rsidRPr="008E656D">
        <w:rPr>
          <w:rFonts w:ascii="Palatino Linotype" w:hAnsi="Palatino Linotype" w:cs="Palatino Linotype"/>
          <w:sz w:val="22"/>
          <w:szCs w:val="22"/>
        </w:rPr>
        <w:t xml:space="preserve"> a helyszínen is segíteni.</w:t>
      </w:r>
    </w:p>
    <w:p w:rsidR="002B2B11" w:rsidRDefault="002B2B11" w:rsidP="00331B38">
      <w:pPr>
        <w:tabs>
          <w:tab w:val="left" w:pos="567"/>
        </w:tabs>
        <w:ind w:right="98"/>
        <w:jc w:val="center"/>
        <w:rPr>
          <w:rFonts w:ascii="Palatino Linotype" w:hAnsi="Palatino Linotype" w:cs="Palatino Linotype"/>
          <w:b/>
          <w:bCs/>
          <w:sz w:val="22"/>
          <w:szCs w:val="22"/>
        </w:rPr>
      </w:pPr>
    </w:p>
    <w:p w:rsidR="002B2B11" w:rsidRPr="008E656D" w:rsidRDefault="002B2B11" w:rsidP="00331B38">
      <w:pPr>
        <w:tabs>
          <w:tab w:val="left" w:pos="567"/>
        </w:tabs>
        <w:ind w:right="98"/>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VII.</w:t>
      </w:r>
    </w:p>
    <w:p w:rsidR="002B2B11" w:rsidRPr="008E656D" w:rsidRDefault="002B2B11" w:rsidP="00D72438">
      <w:pPr>
        <w:tabs>
          <w:tab w:val="left" w:pos="567"/>
        </w:tabs>
        <w:ind w:left="567" w:right="98"/>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Működési támogatás visszafizetése, kamat</w:t>
      </w:r>
    </w:p>
    <w:p w:rsidR="002B2B11" w:rsidRPr="008E656D" w:rsidRDefault="002B2B11" w:rsidP="00D72438">
      <w:pPr>
        <w:jc w:val="both"/>
        <w:rPr>
          <w:rFonts w:ascii="Palatino Linotype" w:hAnsi="Palatino Linotype" w:cs="Palatino Linotype"/>
          <w:sz w:val="22"/>
          <w:szCs w:val="22"/>
        </w:rPr>
      </w:pPr>
    </w:p>
    <w:p w:rsidR="002B2B11" w:rsidRDefault="002B2B11" w:rsidP="00D72438">
      <w:pPr>
        <w:jc w:val="both"/>
        <w:rPr>
          <w:rFonts w:ascii="Palatino Linotype" w:hAnsi="Palatino Linotype" w:cs="Palatino Linotype"/>
          <w:sz w:val="22"/>
          <w:szCs w:val="22"/>
        </w:rPr>
      </w:pPr>
      <w:r w:rsidRPr="008E656D">
        <w:rPr>
          <w:rFonts w:ascii="Palatino Linotype" w:hAnsi="Palatino Linotype" w:cs="Palatino Linotype"/>
          <w:sz w:val="22"/>
          <w:szCs w:val="22"/>
        </w:rPr>
        <w:t>1./ Feladatellátó és az SZGYF a havi jelentések alapján a</w:t>
      </w:r>
      <w:r>
        <w:rPr>
          <w:rFonts w:ascii="Palatino Linotype" w:hAnsi="Palatino Linotype" w:cs="Palatino Linotype"/>
          <w:sz w:val="22"/>
          <w:szCs w:val="22"/>
        </w:rPr>
        <w:t xml:space="preserve"> II/3. pontban meghatározott,</w:t>
      </w:r>
      <w:r w:rsidRPr="008E656D">
        <w:rPr>
          <w:rFonts w:ascii="Palatino Linotype" w:hAnsi="Palatino Linotype" w:cs="Palatino Linotype"/>
          <w:sz w:val="22"/>
          <w:szCs w:val="22"/>
        </w:rPr>
        <w:t xml:space="preserve"> igénybevett</w:t>
      </w:r>
      <w:r>
        <w:rPr>
          <w:rFonts w:ascii="Palatino Linotype" w:hAnsi="Palatino Linotype" w:cs="Palatino Linotype"/>
          <w:sz w:val="22"/>
          <w:szCs w:val="22"/>
        </w:rPr>
        <w:t xml:space="preserve"> férőhely</w:t>
      </w:r>
      <w:r w:rsidRPr="008E656D">
        <w:rPr>
          <w:rFonts w:ascii="Palatino Linotype" w:hAnsi="Palatino Linotype" w:cs="Palatino Linotype"/>
          <w:sz w:val="22"/>
          <w:szCs w:val="22"/>
        </w:rPr>
        <w:t xml:space="preserve"> kihasználtsága alapján egymással elszámol. </w:t>
      </w:r>
    </w:p>
    <w:p w:rsidR="002B2B11" w:rsidRDefault="002B2B11" w:rsidP="00D72438">
      <w:pPr>
        <w:jc w:val="both"/>
        <w:rPr>
          <w:rFonts w:ascii="Palatino Linotype" w:hAnsi="Palatino Linotype" w:cs="Palatino Linotype"/>
          <w:sz w:val="22"/>
          <w:szCs w:val="22"/>
        </w:rPr>
      </w:pPr>
    </w:p>
    <w:p w:rsidR="002B2B11" w:rsidRPr="008E656D" w:rsidRDefault="002B2B11" w:rsidP="00D72438">
      <w:pPr>
        <w:jc w:val="both"/>
        <w:rPr>
          <w:rFonts w:ascii="Palatino Linotype" w:hAnsi="Palatino Linotype" w:cs="Palatino Linotype"/>
          <w:sz w:val="22"/>
          <w:szCs w:val="22"/>
        </w:rPr>
      </w:pPr>
      <w:r w:rsidRPr="008E656D">
        <w:rPr>
          <w:rFonts w:ascii="Palatino Linotype" w:hAnsi="Palatino Linotype" w:cs="Palatino Linotype"/>
          <w:sz w:val="22"/>
          <w:szCs w:val="22"/>
        </w:rPr>
        <w:t>A szolgáltató az igénybe nem vett</w:t>
      </w:r>
      <w:r>
        <w:rPr>
          <w:rFonts w:ascii="Palatino Linotype" w:hAnsi="Palatino Linotype" w:cs="Palatino Linotype"/>
          <w:sz w:val="22"/>
          <w:szCs w:val="22"/>
        </w:rPr>
        <w:t xml:space="preserve"> férőhelyre</w:t>
      </w:r>
      <w:r w:rsidRPr="008E656D">
        <w:rPr>
          <w:rFonts w:ascii="Palatino Linotype" w:hAnsi="Palatino Linotype" w:cs="Palatino Linotype"/>
          <w:sz w:val="22"/>
          <w:szCs w:val="22"/>
        </w:rPr>
        <w:t xml:space="preserve"> eső összeget e szerződés</w:t>
      </w:r>
      <w:r>
        <w:rPr>
          <w:rFonts w:ascii="Palatino Linotype" w:hAnsi="Palatino Linotype" w:cs="Palatino Linotype"/>
          <w:sz w:val="22"/>
          <w:szCs w:val="22"/>
        </w:rPr>
        <w:t xml:space="preserve"> II/3. pontjában</w:t>
      </w:r>
      <w:r w:rsidRPr="008E656D">
        <w:rPr>
          <w:rFonts w:ascii="Palatino Linotype" w:hAnsi="Palatino Linotype" w:cs="Palatino Linotype"/>
          <w:sz w:val="22"/>
          <w:szCs w:val="22"/>
        </w:rPr>
        <w:t xml:space="preserve"> meghatározott</w:t>
      </w:r>
      <w:r>
        <w:rPr>
          <w:rFonts w:ascii="Palatino Linotype" w:hAnsi="Palatino Linotype" w:cs="Palatino Linotype"/>
          <w:sz w:val="22"/>
          <w:szCs w:val="22"/>
        </w:rPr>
        <w:t xml:space="preserve">, a férőhely </w:t>
      </w:r>
      <w:r w:rsidRPr="008E656D">
        <w:rPr>
          <w:rFonts w:ascii="Palatino Linotype" w:hAnsi="Palatino Linotype" w:cs="Palatino Linotype"/>
          <w:sz w:val="22"/>
          <w:szCs w:val="22"/>
        </w:rPr>
        <w:t>kihasználtságtól való elmaradás arányában visszafizetni köteles.</w:t>
      </w:r>
    </w:p>
    <w:p w:rsidR="002B2B11" w:rsidRPr="008E656D" w:rsidRDefault="002B2B11" w:rsidP="00D72438">
      <w:pPr>
        <w:jc w:val="both"/>
        <w:rPr>
          <w:rFonts w:ascii="Palatino Linotype" w:hAnsi="Palatino Linotype" w:cs="Palatino Linotype"/>
          <w:sz w:val="22"/>
          <w:szCs w:val="22"/>
        </w:rPr>
      </w:pPr>
    </w:p>
    <w:p w:rsidR="002B2B11" w:rsidRPr="008E656D" w:rsidRDefault="002B2B11" w:rsidP="00D72438">
      <w:pPr>
        <w:jc w:val="both"/>
        <w:rPr>
          <w:rFonts w:ascii="Palatino Linotype" w:hAnsi="Palatino Linotype" w:cs="Palatino Linotype"/>
          <w:sz w:val="22"/>
          <w:szCs w:val="22"/>
        </w:rPr>
      </w:pPr>
      <w:r>
        <w:rPr>
          <w:rFonts w:ascii="Palatino Linotype" w:hAnsi="Palatino Linotype" w:cs="Palatino Linotype"/>
          <w:sz w:val="22"/>
          <w:szCs w:val="22"/>
        </w:rPr>
        <w:t xml:space="preserve">2./ </w:t>
      </w:r>
      <w:r w:rsidRPr="008E656D">
        <w:rPr>
          <w:rFonts w:ascii="Palatino Linotype" w:hAnsi="Palatino Linotype" w:cs="Palatino Linotype"/>
          <w:sz w:val="22"/>
          <w:szCs w:val="22"/>
        </w:rPr>
        <w:t xml:space="preserve">Feladatellátó tudomásul veszi, hogy a működési támogatás teljes összegét vissza kell fizetnie, amennyiben: </w:t>
      </w:r>
    </w:p>
    <w:p w:rsidR="002B2B11" w:rsidRPr="008E656D" w:rsidRDefault="002B2B11" w:rsidP="00D84478">
      <w:pPr>
        <w:numPr>
          <w:ilvl w:val="0"/>
          <w:numId w:val="9"/>
        </w:numPr>
        <w:tabs>
          <w:tab w:val="clear" w:pos="720"/>
          <w:tab w:val="num" w:pos="426"/>
        </w:tabs>
        <w:spacing w:after="200"/>
        <w:ind w:left="426" w:hanging="284"/>
        <w:jc w:val="both"/>
        <w:rPr>
          <w:rFonts w:ascii="Palatino Linotype" w:hAnsi="Palatino Linotype" w:cs="Palatino Linotype"/>
          <w:sz w:val="22"/>
          <w:szCs w:val="22"/>
        </w:rPr>
      </w:pPr>
      <w:r w:rsidRPr="008E656D">
        <w:rPr>
          <w:rFonts w:ascii="Palatino Linotype" w:hAnsi="Palatino Linotype" w:cs="Palatino Linotype"/>
          <w:sz w:val="22"/>
          <w:szCs w:val="22"/>
        </w:rPr>
        <w:t>jelentési kötelezettségének nem tesz eleget a szerződés megszűnését követően, vagy hiánypótlási felhívásnak határidőben nem-, vagy nem megfelelően tesz eleget,</w:t>
      </w:r>
    </w:p>
    <w:p w:rsidR="002B2B11" w:rsidRDefault="002B2B11" w:rsidP="00D84478">
      <w:pPr>
        <w:numPr>
          <w:ilvl w:val="0"/>
          <w:numId w:val="9"/>
        </w:numPr>
        <w:tabs>
          <w:tab w:val="clear" w:pos="720"/>
          <w:tab w:val="num" w:pos="426"/>
        </w:tabs>
        <w:spacing w:after="200"/>
        <w:ind w:left="426" w:hanging="284"/>
        <w:jc w:val="both"/>
        <w:rPr>
          <w:rFonts w:ascii="Palatino Linotype" w:hAnsi="Palatino Linotype" w:cs="Palatino Linotype"/>
          <w:sz w:val="22"/>
          <w:szCs w:val="22"/>
        </w:rPr>
      </w:pPr>
      <w:r w:rsidRPr="008E656D">
        <w:rPr>
          <w:rFonts w:ascii="Palatino Linotype" w:hAnsi="Palatino Linotype" w:cs="Palatino Linotype"/>
          <w:sz w:val="22"/>
          <w:szCs w:val="22"/>
        </w:rPr>
        <w:t>a szerződés megszűnését követően nem biztosítja az ellenőrzés feltételeit, vagy akadályozza annak lefolytatását.</w:t>
      </w:r>
    </w:p>
    <w:p w:rsidR="002B2B11" w:rsidRPr="008E656D" w:rsidRDefault="002B2B11" w:rsidP="00477048">
      <w:pPr>
        <w:spacing w:after="200" w:line="276" w:lineRule="auto"/>
        <w:jc w:val="both"/>
        <w:rPr>
          <w:rFonts w:ascii="Palatino Linotype" w:hAnsi="Palatino Linotype" w:cs="Palatino Linotype"/>
          <w:sz w:val="22"/>
          <w:szCs w:val="22"/>
        </w:rPr>
      </w:pPr>
      <w:r>
        <w:rPr>
          <w:rFonts w:ascii="Palatino Linotype" w:hAnsi="Palatino Linotype" w:cs="Palatino Linotype"/>
          <w:sz w:val="22"/>
          <w:szCs w:val="22"/>
        </w:rPr>
        <w:t>A támogatás jogosulatlan igénybevétele, jogszabálysértő vagy nem rendeltetésszerű felhasználásának esetében az Áht. 53. § (1)-(2) bekezdésében, illetve Ávr. 82. §-ban foglaltak szerint járnak el a Felek.</w:t>
      </w:r>
    </w:p>
    <w:p w:rsidR="002B2B11" w:rsidRPr="008E656D" w:rsidRDefault="002B2B11" w:rsidP="001B47F8">
      <w:pPr>
        <w:spacing w:after="200" w:line="276" w:lineRule="auto"/>
        <w:jc w:val="both"/>
        <w:rPr>
          <w:rFonts w:ascii="Palatino Linotype" w:hAnsi="Palatino Linotype" w:cs="Palatino Linotype"/>
          <w:sz w:val="22"/>
          <w:szCs w:val="22"/>
        </w:rPr>
      </w:pPr>
      <w:r>
        <w:rPr>
          <w:rFonts w:ascii="Palatino Linotype" w:hAnsi="Palatino Linotype" w:cs="Palatino Linotype"/>
          <w:sz w:val="22"/>
          <w:szCs w:val="22"/>
        </w:rPr>
        <w:t xml:space="preserve">3./ </w:t>
      </w:r>
      <w:r w:rsidRPr="008E656D">
        <w:rPr>
          <w:rFonts w:ascii="Palatino Linotype" w:hAnsi="Palatino Linotype" w:cs="Palatino Linotype"/>
          <w:sz w:val="22"/>
          <w:szCs w:val="22"/>
        </w:rPr>
        <w:t>Feladatellátó a jelen szerződésben kifejezetten elfogadja, hogy a 2./ pont szerint visszafizetendő működési támogatás összege után a folyósítás időpontjától kezdődően a visszafizetés időpontjáig – a részletfizetési kedvezmény vagy részletekben történő levonás engedélyezése esetén az engedélyezése napjáig – a jegybanki alapkamat kétszeresének megfelelő mértékű kamatát is megfizeti.</w:t>
      </w:r>
    </w:p>
    <w:p w:rsidR="002B2B11" w:rsidRPr="008E656D" w:rsidRDefault="002B2B11" w:rsidP="001B47F8">
      <w:pPr>
        <w:spacing w:after="200" w:line="276" w:lineRule="auto"/>
        <w:jc w:val="both"/>
        <w:rPr>
          <w:rFonts w:ascii="Palatino Linotype" w:hAnsi="Palatino Linotype" w:cs="Palatino Linotype"/>
          <w:sz w:val="22"/>
          <w:szCs w:val="22"/>
        </w:rPr>
      </w:pPr>
      <w:r w:rsidRPr="008E656D">
        <w:rPr>
          <w:rFonts w:ascii="Palatino Linotype" w:hAnsi="Palatino Linotype" w:cs="Palatino Linotype"/>
          <w:sz w:val="22"/>
          <w:szCs w:val="22"/>
        </w:rPr>
        <w:t>4./ A fizetendő kamat számításakor az érintett naptári félévet megelőző utolsó napon érvényes jegybanki alapkamat irányadó az adott naptári félév teljes idejére.</w:t>
      </w:r>
    </w:p>
    <w:p w:rsidR="002B2B11" w:rsidRPr="008E656D" w:rsidRDefault="002B2B11" w:rsidP="00753AFD">
      <w:pPr>
        <w:ind w:left="425" w:hanging="425"/>
        <w:jc w:val="both"/>
        <w:rPr>
          <w:rFonts w:ascii="Palatino Linotype" w:hAnsi="Palatino Linotype" w:cs="Palatino Linotype"/>
          <w:sz w:val="22"/>
          <w:szCs w:val="22"/>
        </w:rPr>
      </w:pPr>
      <w:r w:rsidRPr="008E656D">
        <w:rPr>
          <w:rFonts w:ascii="Palatino Linotype" w:hAnsi="Palatino Linotype" w:cs="Palatino Linotype"/>
          <w:sz w:val="22"/>
          <w:szCs w:val="22"/>
        </w:rPr>
        <w:t>5./ A követelés közlését követő 30 napon belül a Feladatellátó köt</w:t>
      </w:r>
      <w:r>
        <w:rPr>
          <w:rFonts w:ascii="Palatino Linotype" w:hAnsi="Palatino Linotype" w:cs="Palatino Linotype"/>
          <w:sz w:val="22"/>
          <w:szCs w:val="22"/>
        </w:rPr>
        <w:t>eles visszafizetni az abban meg</w:t>
      </w:r>
      <w:r w:rsidRPr="008E656D">
        <w:rPr>
          <w:rFonts w:ascii="Palatino Linotype" w:hAnsi="Palatino Linotype" w:cs="Palatino Linotype"/>
          <w:sz w:val="22"/>
          <w:szCs w:val="22"/>
        </w:rPr>
        <w:t>határozott összegű működési támogatást és annak kamatait.</w:t>
      </w:r>
    </w:p>
    <w:p w:rsidR="002B2B11" w:rsidRPr="008E656D" w:rsidRDefault="002B2B11" w:rsidP="001B47F8">
      <w:pPr>
        <w:ind w:left="425" w:hanging="425"/>
        <w:jc w:val="both"/>
        <w:rPr>
          <w:rFonts w:ascii="Palatino Linotype" w:hAnsi="Palatino Linotype" w:cs="Palatino Linotype"/>
          <w:sz w:val="22"/>
          <w:szCs w:val="22"/>
        </w:rPr>
      </w:pPr>
    </w:p>
    <w:p w:rsidR="002B2B11" w:rsidRDefault="002B2B11" w:rsidP="00753AFD">
      <w:pPr>
        <w:ind w:left="357" w:hanging="357"/>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6./ </w:t>
      </w:r>
      <w:r w:rsidRPr="00C6398A">
        <w:rPr>
          <w:rFonts w:ascii="Palatino Linotype" w:hAnsi="Palatino Linotype" w:cs="Palatino Linotype"/>
          <w:b/>
          <w:bCs/>
          <w:sz w:val="22"/>
          <w:szCs w:val="22"/>
        </w:rPr>
        <w:t>Jelen szerződéssel kapcsolatban keletkezett visszafizetések teljesítése:</w:t>
      </w:r>
    </w:p>
    <w:p w:rsidR="002B2B11" w:rsidRPr="006F0007" w:rsidRDefault="002B2B11" w:rsidP="006F0007">
      <w:pPr>
        <w:ind w:left="284"/>
        <w:jc w:val="both"/>
        <w:rPr>
          <w:rFonts w:ascii="Palatino Linotype" w:hAnsi="Palatino Linotype" w:cs="Palatino Linotype"/>
          <w:sz w:val="22"/>
          <w:szCs w:val="22"/>
        </w:rPr>
      </w:pPr>
      <w:r>
        <w:rPr>
          <w:rFonts w:ascii="Palatino Linotype" w:hAnsi="Palatino Linotype" w:cs="Palatino Linotype"/>
          <w:sz w:val="22"/>
          <w:szCs w:val="22"/>
        </w:rPr>
        <w:t xml:space="preserve">Jelen szerződéssel kapcsolatban keletkezett visszafizetéseket </w:t>
      </w:r>
    </w:p>
    <w:p w:rsidR="002B2B11" w:rsidRPr="006F0007" w:rsidRDefault="002B2B11" w:rsidP="006F0007">
      <w:pPr>
        <w:ind w:left="425" w:hanging="425"/>
        <w:jc w:val="both"/>
        <w:rPr>
          <w:rFonts w:ascii="Palatino Linotype" w:hAnsi="Palatino Linotype" w:cs="Palatino Linotype"/>
          <w:sz w:val="22"/>
          <w:szCs w:val="22"/>
        </w:rPr>
      </w:pPr>
    </w:p>
    <w:p w:rsidR="002B2B11" w:rsidRPr="006F0007" w:rsidRDefault="002B2B11" w:rsidP="006F0007">
      <w:pPr>
        <w:numPr>
          <w:ilvl w:val="0"/>
          <w:numId w:val="20"/>
        </w:numPr>
        <w:jc w:val="both"/>
        <w:rPr>
          <w:rFonts w:ascii="Palatino Linotype" w:hAnsi="Palatino Linotype" w:cs="Palatino Linotype"/>
          <w:sz w:val="22"/>
          <w:szCs w:val="22"/>
        </w:rPr>
      </w:pPr>
      <w:r w:rsidRPr="006F0007">
        <w:rPr>
          <w:rFonts w:ascii="Palatino Linotype" w:hAnsi="Palatino Linotype" w:cs="Palatino Linotype"/>
          <w:sz w:val="22"/>
          <w:szCs w:val="22"/>
        </w:rPr>
        <w:t>Amennyiben a Feladatellátónak a részére történt folyósítással megegyező költségvetési évben keletkezik visszafizetési kötelezettsége, akkor a Feladatellátó a visszafizetést a</w:t>
      </w:r>
      <w:r>
        <w:rPr>
          <w:rFonts w:ascii="Palatino Linotype" w:hAnsi="Palatino Linotype" w:cs="Palatino Linotype"/>
          <w:sz w:val="22"/>
          <w:szCs w:val="22"/>
        </w:rPr>
        <w:t>z SZGYF</w:t>
      </w:r>
      <w:r w:rsidRPr="006F0007">
        <w:rPr>
          <w:rFonts w:ascii="Palatino Linotype" w:hAnsi="Palatino Linotype" w:cs="Palatino Linotype"/>
          <w:sz w:val="22"/>
          <w:szCs w:val="22"/>
        </w:rPr>
        <w:t xml:space="preserve"> rendelkezési jogával érintett MÁK-nál vezetett </w:t>
      </w:r>
      <w:r>
        <w:rPr>
          <w:rFonts w:ascii="Palatino Linotype" w:hAnsi="Palatino Linotype" w:cs="Palatino Linotype"/>
          <w:sz w:val="22"/>
          <w:szCs w:val="22"/>
        </w:rPr>
        <w:t>………………………………………..</w:t>
      </w:r>
      <w:r w:rsidRPr="006F0007">
        <w:rPr>
          <w:rFonts w:ascii="Palatino Linotype" w:hAnsi="Palatino Linotype" w:cs="Palatino Linotype"/>
          <w:sz w:val="22"/>
          <w:szCs w:val="22"/>
        </w:rPr>
        <w:t xml:space="preserve">számú </w:t>
      </w:r>
      <w:r>
        <w:rPr>
          <w:rFonts w:ascii="Palatino Linotype" w:hAnsi="Palatino Linotype" w:cs="Palatino Linotype"/>
          <w:sz w:val="22"/>
          <w:szCs w:val="22"/>
        </w:rPr>
        <w:t xml:space="preserve">szakmai </w:t>
      </w:r>
      <w:r w:rsidRPr="006F0007">
        <w:rPr>
          <w:rFonts w:ascii="Palatino Linotype" w:hAnsi="Palatino Linotype" w:cs="Palatino Linotype"/>
          <w:sz w:val="22"/>
          <w:szCs w:val="22"/>
        </w:rPr>
        <w:t>költségvetési fejezeti alszámla javára köteles teljesíteni, a közlemény rovatban a jelen szerződés számának és a „ÁHT: 343640” feltüntetésével.</w:t>
      </w:r>
    </w:p>
    <w:p w:rsidR="002B2B11" w:rsidRPr="006F0007" w:rsidRDefault="002B2B11" w:rsidP="006F0007">
      <w:pPr>
        <w:numPr>
          <w:ilvl w:val="0"/>
          <w:numId w:val="20"/>
        </w:numPr>
        <w:jc w:val="both"/>
        <w:rPr>
          <w:rFonts w:ascii="Palatino Linotype" w:hAnsi="Palatino Linotype" w:cs="Palatino Linotype"/>
          <w:sz w:val="22"/>
          <w:szCs w:val="22"/>
        </w:rPr>
      </w:pPr>
      <w:r w:rsidRPr="006F0007">
        <w:rPr>
          <w:rFonts w:ascii="Palatino Linotype" w:hAnsi="Palatino Linotype" w:cs="Palatino Linotype"/>
          <w:sz w:val="22"/>
          <w:szCs w:val="22"/>
        </w:rPr>
        <w:t>Amennyiben a Feladatellátónak a részére történt folyósítást követő költségvetési évben keletkezik visszafizetési kötelezettsége, akkor a Feladatellátó a visszafizetést a</w:t>
      </w:r>
      <w:r>
        <w:rPr>
          <w:rFonts w:ascii="Palatino Linotype" w:hAnsi="Palatino Linotype" w:cs="Palatino Linotype"/>
          <w:sz w:val="22"/>
          <w:szCs w:val="22"/>
        </w:rPr>
        <w:t xml:space="preserve">z SZGYF </w:t>
      </w:r>
      <w:r w:rsidRPr="006F0007">
        <w:rPr>
          <w:rFonts w:ascii="Palatino Linotype" w:hAnsi="Palatino Linotype" w:cs="Palatino Linotype"/>
          <w:sz w:val="22"/>
          <w:szCs w:val="22"/>
        </w:rPr>
        <w:t xml:space="preserve">MÁK-nál vezetett </w:t>
      </w:r>
      <w:r>
        <w:rPr>
          <w:rFonts w:ascii="Palatino Linotype" w:hAnsi="Palatino Linotype" w:cs="Palatino Linotype"/>
          <w:sz w:val="22"/>
          <w:szCs w:val="22"/>
        </w:rPr>
        <w:t>……………………………………………</w:t>
      </w:r>
      <w:r w:rsidRPr="006F0007">
        <w:rPr>
          <w:rFonts w:ascii="Palatino Linotype" w:hAnsi="Palatino Linotype" w:cs="Palatino Linotype"/>
          <w:sz w:val="22"/>
          <w:szCs w:val="22"/>
        </w:rPr>
        <w:t>számú számla javára köteles teljesíteni, a közlemény rovatban a jelen szerződés számának és a „ÁHT: 343640” feltüntetésével.</w:t>
      </w:r>
    </w:p>
    <w:p w:rsidR="002B2B11" w:rsidRDefault="002B2B11" w:rsidP="006F0007">
      <w:pPr>
        <w:ind w:left="780"/>
        <w:jc w:val="both"/>
        <w:rPr>
          <w:rFonts w:ascii="Palatino Linotype" w:hAnsi="Palatino Linotype" w:cs="Palatino Linotype"/>
        </w:rPr>
      </w:pPr>
    </w:p>
    <w:p w:rsidR="002B2B11" w:rsidRDefault="002B2B11" w:rsidP="006F0007">
      <w:pPr>
        <w:ind w:left="780"/>
        <w:jc w:val="both"/>
        <w:rPr>
          <w:rFonts w:ascii="Palatino Linotype" w:hAnsi="Palatino Linotype" w:cs="Palatino Linotype"/>
        </w:rPr>
      </w:pPr>
    </w:p>
    <w:p w:rsidR="002B2B11" w:rsidRPr="006F0007" w:rsidRDefault="002B2B11" w:rsidP="006F0007">
      <w:pPr>
        <w:ind w:left="780"/>
        <w:jc w:val="both"/>
        <w:rPr>
          <w:rFonts w:ascii="Palatino Linotype" w:hAnsi="Palatino Linotype" w:cs="Palatino Linotype"/>
        </w:rPr>
      </w:pPr>
    </w:p>
    <w:p w:rsidR="002B2B11" w:rsidRPr="008E656D" w:rsidRDefault="002B2B11" w:rsidP="00A20141">
      <w:pPr>
        <w:keepNext/>
        <w:jc w:val="both"/>
        <w:outlineLvl w:val="1"/>
        <w:rPr>
          <w:rFonts w:ascii="Palatino Linotype" w:hAnsi="Palatino Linotype" w:cs="Palatino Linotype"/>
          <w:b/>
          <w:bCs/>
          <w:sz w:val="22"/>
          <w:szCs w:val="22"/>
        </w:rPr>
      </w:pPr>
    </w:p>
    <w:p w:rsidR="002B2B11" w:rsidRPr="008E656D" w:rsidRDefault="002B2B11" w:rsidP="001B47F8">
      <w:pPr>
        <w:keepNext/>
        <w:jc w:val="center"/>
        <w:outlineLvl w:val="1"/>
        <w:rPr>
          <w:rFonts w:ascii="Palatino Linotype" w:hAnsi="Palatino Linotype" w:cs="Palatino Linotype"/>
          <w:b/>
          <w:bCs/>
          <w:sz w:val="22"/>
          <w:szCs w:val="22"/>
        </w:rPr>
      </w:pPr>
      <w:r>
        <w:rPr>
          <w:rFonts w:ascii="Palatino Linotype" w:hAnsi="Palatino Linotype" w:cs="Palatino Linotype"/>
          <w:b/>
          <w:bCs/>
          <w:sz w:val="22"/>
          <w:szCs w:val="22"/>
        </w:rPr>
        <w:t>VIII</w:t>
      </w:r>
      <w:r w:rsidRPr="008E656D">
        <w:rPr>
          <w:rFonts w:ascii="Palatino Linotype" w:hAnsi="Palatino Linotype" w:cs="Palatino Linotype"/>
          <w:b/>
          <w:bCs/>
          <w:sz w:val="22"/>
          <w:szCs w:val="22"/>
        </w:rPr>
        <w:t>.</w:t>
      </w:r>
    </w:p>
    <w:p w:rsidR="002B2B11" w:rsidRPr="008E656D" w:rsidRDefault="002B2B11" w:rsidP="001B47F8">
      <w:pPr>
        <w:spacing w:after="200" w:line="276" w:lineRule="auto"/>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A szerződés megszűnése</w:t>
      </w:r>
    </w:p>
    <w:p w:rsidR="002B2B11" w:rsidRPr="00035742" w:rsidRDefault="002B2B11" w:rsidP="00035742">
      <w:pPr>
        <w:jc w:val="both"/>
        <w:rPr>
          <w:rFonts w:ascii="Palatino Linotype" w:hAnsi="Palatino Linotype" w:cs="Palatino Linotype"/>
          <w:sz w:val="22"/>
          <w:szCs w:val="22"/>
        </w:rPr>
      </w:pPr>
      <w:r w:rsidRPr="008E656D">
        <w:rPr>
          <w:rFonts w:ascii="Palatino Linotype" w:hAnsi="Palatino Linotype" w:cs="Palatino Linotype"/>
          <w:color w:val="222222"/>
          <w:sz w:val="22"/>
          <w:szCs w:val="22"/>
        </w:rPr>
        <w:t xml:space="preserve">1./ </w:t>
      </w:r>
      <w:r>
        <w:rPr>
          <w:rFonts w:ascii="Palatino Linotype" w:hAnsi="Palatino Linotype" w:cs="Palatino Linotype"/>
          <w:sz w:val="22"/>
          <w:szCs w:val="22"/>
          <w:u w:val="single"/>
        </w:rPr>
        <w:t>R</w:t>
      </w:r>
      <w:r w:rsidRPr="00035742">
        <w:rPr>
          <w:rFonts w:ascii="Palatino Linotype" w:hAnsi="Palatino Linotype" w:cs="Palatino Linotype"/>
          <w:sz w:val="22"/>
          <w:szCs w:val="22"/>
          <w:u w:val="single"/>
        </w:rPr>
        <w:t>endes felmondás</w:t>
      </w:r>
      <w:r>
        <w:rPr>
          <w:rFonts w:ascii="Palatino Linotype" w:hAnsi="Palatino Linotype" w:cs="Palatino Linotype"/>
          <w:sz w:val="22"/>
          <w:szCs w:val="22"/>
          <w:u w:val="single"/>
        </w:rPr>
        <w:t>s</w:t>
      </w:r>
      <w:r w:rsidRPr="00035742">
        <w:rPr>
          <w:rFonts w:ascii="Palatino Linotype" w:hAnsi="Palatino Linotype" w:cs="Palatino Linotype"/>
          <w:sz w:val="22"/>
          <w:szCs w:val="22"/>
          <w:u w:val="single"/>
        </w:rPr>
        <w:t>a</w:t>
      </w:r>
      <w:r>
        <w:rPr>
          <w:rFonts w:ascii="Palatino Linotype" w:hAnsi="Palatino Linotype" w:cs="Palatino Linotype"/>
          <w:sz w:val="22"/>
          <w:szCs w:val="22"/>
          <w:u w:val="single"/>
        </w:rPr>
        <w:t>l</w:t>
      </w:r>
      <w:r w:rsidRPr="00035742">
        <w:rPr>
          <w:rFonts w:ascii="Palatino Linotype" w:hAnsi="Palatino Linotype" w:cs="Palatino Linotype"/>
          <w:sz w:val="22"/>
          <w:szCs w:val="22"/>
        </w:rPr>
        <w:t xml:space="preserve"> : A Felek kizárják a szerződés rendes – a másik Félnek fel nem róható okból történő  - felmondásának lehetőségét.  </w:t>
      </w:r>
    </w:p>
    <w:p w:rsidR="002B2B11" w:rsidRPr="00035742" w:rsidRDefault="002B2B11" w:rsidP="00035742">
      <w:pPr>
        <w:jc w:val="both"/>
        <w:rPr>
          <w:rFonts w:ascii="Palatino Linotype" w:hAnsi="Palatino Linotype" w:cs="Palatino Linotype"/>
          <w:sz w:val="22"/>
          <w:szCs w:val="22"/>
        </w:rPr>
      </w:pPr>
      <w:r w:rsidRPr="00035742">
        <w:rPr>
          <w:rFonts w:ascii="Palatino Linotype" w:hAnsi="Palatino Linotype" w:cs="Palatino Linotype"/>
          <w:sz w:val="22"/>
          <w:szCs w:val="22"/>
        </w:rPr>
        <w:t>2.</w:t>
      </w:r>
      <w:r>
        <w:rPr>
          <w:rFonts w:ascii="Palatino Linotype" w:hAnsi="Palatino Linotype" w:cs="Palatino Linotype"/>
          <w:sz w:val="22"/>
          <w:szCs w:val="22"/>
        </w:rPr>
        <w:t>/</w:t>
      </w:r>
      <w:r w:rsidRPr="00035742">
        <w:rPr>
          <w:rFonts w:ascii="Palatino Linotype" w:hAnsi="Palatino Linotype" w:cs="Palatino Linotype"/>
          <w:sz w:val="22"/>
          <w:szCs w:val="22"/>
        </w:rPr>
        <w:t xml:space="preserve"> </w:t>
      </w:r>
      <w:r w:rsidRPr="00035742">
        <w:rPr>
          <w:rFonts w:ascii="Palatino Linotype" w:hAnsi="Palatino Linotype" w:cs="Palatino Linotype"/>
          <w:sz w:val="22"/>
          <w:szCs w:val="22"/>
          <w:u w:val="single"/>
        </w:rPr>
        <w:t>Rendkívüli felmondás</w:t>
      </w:r>
      <w:r>
        <w:rPr>
          <w:rFonts w:ascii="Palatino Linotype" w:hAnsi="Palatino Linotype" w:cs="Palatino Linotype"/>
          <w:sz w:val="22"/>
          <w:szCs w:val="22"/>
          <w:u w:val="single"/>
        </w:rPr>
        <w:t>sal</w:t>
      </w:r>
      <w:r w:rsidRPr="00035742">
        <w:rPr>
          <w:rFonts w:ascii="Palatino Linotype" w:hAnsi="Palatino Linotype" w:cs="Palatino Linotype"/>
          <w:sz w:val="22"/>
          <w:szCs w:val="22"/>
          <w:u w:val="single"/>
        </w:rPr>
        <w:t>:</w:t>
      </w:r>
      <w:r w:rsidRPr="00035742">
        <w:rPr>
          <w:rFonts w:ascii="Palatino Linotype" w:hAnsi="Palatino Linotype" w:cs="Palatino Linotype"/>
          <w:sz w:val="22"/>
          <w:szCs w:val="22"/>
        </w:rPr>
        <w:t xml:space="preserve"> Bármelyik fél jogosult a szerződést felmondani, amennyiben a másik fél jelen szerződésből eredő lényeges kötelezettségét súlyosan megsérti</w:t>
      </w:r>
      <w:r>
        <w:rPr>
          <w:rFonts w:ascii="Palatino Linotype" w:hAnsi="Palatino Linotype" w:cs="Palatino Linotype"/>
          <w:sz w:val="22"/>
          <w:szCs w:val="22"/>
        </w:rPr>
        <w:t>, továbbá az SZGYFaz ellátási szerződés azonnali hatályú felmondására jogosult a 3./ pontban meghatározott esetekben is.</w:t>
      </w:r>
    </w:p>
    <w:p w:rsidR="002B2B11" w:rsidRDefault="002B2B11" w:rsidP="006F0007">
      <w:pPr>
        <w:pStyle w:val="Header"/>
        <w:tabs>
          <w:tab w:val="clear" w:pos="4536"/>
          <w:tab w:val="clear" w:pos="9072"/>
        </w:tabs>
        <w:jc w:val="both"/>
        <w:rPr>
          <w:rFonts w:ascii="Palatino Linotype" w:hAnsi="Palatino Linotype" w:cs="Palatino Linotype"/>
          <w:sz w:val="22"/>
          <w:szCs w:val="22"/>
        </w:rPr>
      </w:pPr>
      <w:r w:rsidRPr="00035742">
        <w:rPr>
          <w:rFonts w:ascii="Palatino Linotype" w:hAnsi="Palatino Linotype" w:cs="Palatino Linotype"/>
          <w:sz w:val="22"/>
          <w:szCs w:val="22"/>
        </w:rPr>
        <w:t>3.</w:t>
      </w:r>
      <w:r>
        <w:rPr>
          <w:rFonts w:ascii="Palatino Linotype" w:hAnsi="Palatino Linotype" w:cs="Palatino Linotype"/>
          <w:sz w:val="22"/>
          <w:szCs w:val="22"/>
        </w:rPr>
        <w:t>/</w:t>
      </w:r>
      <w:r w:rsidRPr="00035742">
        <w:rPr>
          <w:rFonts w:ascii="Palatino Linotype" w:hAnsi="Palatino Linotype" w:cs="Palatino Linotype"/>
          <w:sz w:val="22"/>
          <w:szCs w:val="22"/>
        </w:rPr>
        <w:t xml:space="preserve"> </w:t>
      </w:r>
      <w:r>
        <w:rPr>
          <w:rFonts w:ascii="Palatino Linotype" w:hAnsi="Palatino Linotype" w:cs="Palatino Linotype"/>
          <w:sz w:val="22"/>
          <w:szCs w:val="22"/>
        </w:rPr>
        <w:t>Az SZGYF a jelen szerződéstől való elállásra vagy az ellátási szerződés azonnali hatályú felmondására jogosult, ha</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Pr>
          <w:rFonts w:ascii="Palatino Linotype" w:hAnsi="Palatino Linotype" w:cs="Palatino Linotype"/>
          <w:sz w:val="22"/>
          <w:szCs w:val="22"/>
        </w:rPr>
        <w:t>a jelen szerződésben</w:t>
      </w:r>
      <w:r w:rsidRPr="00712359">
        <w:rPr>
          <w:rFonts w:ascii="Palatino Linotype" w:hAnsi="Palatino Linotype" w:cs="Palatino Linotype"/>
          <w:sz w:val="22"/>
          <w:szCs w:val="22"/>
        </w:rPr>
        <w:t xml:space="preserve"> a megvalósításra meghatározott kezdő időponttól számított három hónapon belül a támogatott tevékenység nem kezdődik meg, vagy a Feladatellátó a lebonyolítási költség igénybevételét neki felróható okból nem kezdeményezi, és késedelmét ezen idő alatt írásban sem menti ki,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a Feladatellátó a feladatellátás költség</w:t>
      </w:r>
      <w:r>
        <w:rPr>
          <w:rFonts w:ascii="Palatino Linotype" w:hAnsi="Palatino Linotype" w:cs="Palatino Linotype"/>
          <w:sz w:val="22"/>
          <w:szCs w:val="22"/>
        </w:rPr>
        <w:t>é</w:t>
      </w:r>
      <w:r w:rsidRPr="00712359">
        <w:rPr>
          <w:rFonts w:ascii="Palatino Linotype" w:hAnsi="Palatino Linotype" w:cs="Palatino Linotype"/>
          <w:sz w:val="22"/>
          <w:szCs w:val="22"/>
        </w:rPr>
        <w:t>ről vagy döntés tartalmát érdemben befolyásoló valótlan, hamis adatot szolgáltatott vagy ilyen nyilatkozatot tett,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olyan körülmény mer</w:t>
      </w:r>
      <w:r>
        <w:rPr>
          <w:rFonts w:ascii="Palatino Linotype" w:hAnsi="Palatino Linotype" w:cs="Palatino Linotype"/>
          <w:sz w:val="22"/>
          <w:szCs w:val="22"/>
        </w:rPr>
        <w:t>ül fel, vagy jut az SZGYF</w:t>
      </w:r>
      <w:r w:rsidRPr="00712359">
        <w:rPr>
          <w:rFonts w:ascii="Palatino Linotype" w:hAnsi="Palatino Linotype" w:cs="Palatino Linotype"/>
          <w:sz w:val="22"/>
          <w:szCs w:val="22"/>
        </w:rPr>
        <w:t xml:space="preserve"> tudomására, amely alapján az Ávr. 76. § (1) bekezdése alapján nem köthető a Feladatellátóval támogatás nyújtására irányuló szerződés,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Pr>
          <w:rFonts w:ascii="Palatino Linotype" w:hAnsi="Palatino Linotype" w:cs="Palatino Linotype"/>
          <w:sz w:val="22"/>
          <w:szCs w:val="22"/>
        </w:rPr>
        <w:t>a jelen szerződésben</w:t>
      </w:r>
      <w:r w:rsidRPr="00712359">
        <w:rPr>
          <w:rFonts w:ascii="Palatino Linotype" w:hAnsi="Palatino Linotype" w:cs="Palatino Linotype"/>
          <w:sz w:val="22"/>
          <w:szCs w:val="22"/>
        </w:rPr>
        <w:t xml:space="preserve"> meghatározott feladat megvalósítása meghiúsul, tartós akadályba ütköz</w:t>
      </w:r>
      <w:r>
        <w:rPr>
          <w:rFonts w:ascii="Palatino Linotype" w:hAnsi="Palatino Linotype" w:cs="Palatino Linotype"/>
          <w:sz w:val="22"/>
          <w:szCs w:val="22"/>
        </w:rPr>
        <w:t>ik, vagy a jelen szerződésben</w:t>
      </w:r>
      <w:r w:rsidRPr="00712359">
        <w:rPr>
          <w:rFonts w:ascii="Palatino Linotype" w:hAnsi="Palatino Linotype" w:cs="Palatino Linotype"/>
          <w:sz w:val="22"/>
          <w:szCs w:val="22"/>
        </w:rPr>
        <w:t xml:space="preserve"> foglalt ütemezéshez képest jelentős késedelmet szenved, vagy </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 xml:space="preserve">a Feladatellátó neki felróható okból </w:t>
      </w:r>
      <w:r>
        <w:rPr>
          <w:rFonts w:ascii="Palatino Linotype" w:hAnsi="Palatino Linotype" w:cs="Palatino Linotype"/>
          <w:sz w:val="22"/>
          <w:szCs w:val="22"/>
        </w:rPr>
        <w:t>megszegi a jelen szerződésből</w:t>
      </w:r>
      <w:r w:rsidRPr="00712359">
        <w:rPr>
          <w:rFonts w:ascii="Palatino Linotype" w:hAnsi="Palatino Linotype" w:cs="Palatino Linotype"/>
          <w:sz w:val="22"/>
          <w:szCs w:val="22"/>
        </w:rPr>
        <w:t>, illetve az azzal kapcsolatos jogszabályokból eredő kötelezettségeit, így különösen nem tesz eleget ellenőrzéstűrési kötelezettségének, és ennek követ</w:t>
      </w:r>
      <w:r>
        <w:rPr>
          <w:rFonts w:ascii="Palatino Linotype" w:hAnsi="Palatino Linotype" w:cs="Palatino Linotype"/>
          <w:sz w:val="22"/>
          <w:szCs w:val="22"/>
        </w:rPr>
        <w:t>keztében a jelen szerződésben</w:t>
      </w:r>
      <w:r w:rsidRPr="00712359">
        <w:rPr>
          <w:rFonts w:ascii="Palatino Linotype" w:hAnsi="Palatino Linotype" w:cs="Palatino Linotype"/>
          <w:sz w:val="22"/>
          <w:szCs w:val="22"/>
        </w:rPr>
        <w:t xml:space="preserve"> meghatározott feladat szabályszerű megvalósítását nem lehet ellenőrizni,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a Felad</w:t>
      </w:r>
      <w:r>
        <w:rPr>
          <w:rFonts w:ascii="Palatino Linotype" w:hAnsi="Palatino Linotype" w:cs="Palatino Linotype"/>
          <w:sz w:val="22"/>
          <w:szCs w:val="22"/>
        </w:rPr>
        <w:t>atellátó a jelen szerződésben</w:t>
      </w:r>
      <w:r w:rsidRPr="00712359">
        <w:rPr>
          <w:rFonts w:ascii="Palatino Linotype" w:hAnsi="Palatino Linotype" w:cs="Palatino Linotype"/>
          <w:sz w:val="22"/>
          <w:szCs w:val="22"/>
        </w:rPr>
        <w:t xml:space="preserve"> m</w:t>
      </w:r>
      <w:r>
        <w:rPr>
          <w:rFonts w:ascii="Palatino Linotype" w:hAnsi="Palatino Linotype" w:cs="Palatino Linotype"/>
          <w:sz w:val="22"/>
          <w:szCs w:val="22"/>
        </w:rPr>
        <w:t>eghatározott vagy a szerződés</w:t>
      </w:r>
      <w:r w:rsidRPr="00712359">
        <w:rPr>
          <w:rFonts w:ascii="Palatino Linotype" w:hAnsi="Palatino Linotype" w:cs="Palatino Linotype"/>
          <w:sz w:val="22"/>
          <w:szCs w:val="22"/>
        </w:rPr>
        <w:t xml:space="preserve"> megkötésének feltételeként jogszabály által előírt nyilatkozatok bármelyikét visszavonja,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a Felad</w:t>
      </w:r>
      <w:r>
        <w:rPr>
          <w:rFonts w:ascii="Palatino Linotype" w:hAnsi="Palatino Linotype" w:cs="Palatino Linotype"/>
          <w:sz w:val="22"/>
          <w:szCs w:val="22"/>
        </w:rPr>
        <w:t>atellátó a jelen szerződésben</w:t>
      </w:r>
      <w:r w:rsidRPr="00712359">
        <w:rPr>
          <w:rFonts w:ascii="Palatino Linotype" w:hAnsi="Palatino Linotype" w:cs="Palatino Linotype"/>
          <w:sz w:val="22"/>
          <w:szCs w:val="22"/>
        </w:rPr>
        <w:t xml:space="preserve"> meghatározott beszámoló, elszámolás benyújtásának határidejét elmulasztotta, vagy a beszámolót, elszámolást annak nem megfelelő teljesítése miatt az </w:t>
      </w:r>
      <w:r>
        <w:rPr>
          <w:rFonts w:ascii="Palatino Linotype" w:hAnsi="Palatino Linotype" w:cs="Palatino Linotype"/>
          <w:sz w:val="22"/>
          <w:szCs w:val="22"/>
        </w:rPr>
        <w:t xml:space="preserve">SZGYF </w:t>
      </w:r>
      <w:r w:rsidRPr="00712359">
        <w:rPr>
          <w:rFonts w:ascii="Palatino Linotype" w:hAnsi="Palatino Linotype" w:cs="Palatino Linotype"/>
          <w:sz w:val="22"/>
          <w:szCs w:val="22"/>
        </w:rPr>
        <w:t>nem fogadta el, vagy</w:t>
      </w:r>
    </w:p>
    <w:p w:rsidR="002B2B11" w:rsidRDefault="002B2B11" w:rsidP="006F0007">
      <w:pPr>
        <w:pStyle w:val="Header"/>
        <w:numPr>
          <w:ilvl w:val="0"/>
          <w:numId w:val="23"/>
        </w:numP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 xml:space="preserve">a Feladatellátó a </w:t>
      </w:r>
      <w:r>
        <w:rPr>
          <w:rFonts w:ascii="Palatino Linotype" w:hAnsi="Palatino Linotype" w:cs="Palatino Linotype"/>
          <w:sz w:val="22"/>
          <w:szCs w:val="22"/>
        </w:rPr>
        <w:t xml:space="preserve"> 2014. január 1. és a jelen szerződés</w:t>
      </w:r>
      <w:r w:rsidRPr="00712359">
        <w:rPr>
          <w:rFonts w:ascii="Palatino Linotype" w:hAnsi="Palatino Linotype" w:cs="Palatino Linotype"/>
          <w:sz w:val="22"/>
          <w:szCs w:val="22"/>
        </w:rPr>
        <w:t xml:space="preserve"> megkötésének időpontja közötti időszakban nem felelt meg az Áht. 50. § (1) bekezd</w:t>
      </w:r>
      <w:r>
        <w:rPr>
          <w:rFonts w:ascii="Palatino Linotype" w:hAnsi="Palatino Linotype" w:cs="Palatino Linotype"/>
          <w:sz w:val="22"/>
          <w:szCs w:val="22"/>
        </w:rPr>
        <w:t>és a</w:t>
      </w:r>
      <w:r w:rsidRPr="00712359">
        <w:rPr>
          <w:rFonts w:ascii="Palatino Linotype" w:hAnsi="Palatino Linotype" w:cs="Palatino Linotype"/>
          <w:sz w:val="22"/>
          <w:szCs w:val="22"/>
        </w:rPr>
        <w:t>) pontjában meghatározott rendezett munkaügyi kapcsolatok követelményének.</w:t>
      </w:r>
    </w:p>
    <w:p w:rsidR="002B2B11" w:rsidRDefault="002B2B11" w:rsidP="006F0007">
      <w:pPr>
        <w:jc w:val="both"/>
        <w:rPr>
          <w:rFonts w:ascii="Palatino Linotype" w:hAnsi="Palatino Linotype" w:cs="Palatino Linotype"/>
          <w:color w:val="222222"/>
          <w:sz w:val="22"/>
          <w:szCs w:val="22"/>
        </w:rPr>
      </w:pPr>
      <w:bookmarkStart w:id="19" w:name="pr714"/>
      <w:bookmarkStart w:id="20" w:name="pr715"/>
      <w:bookmarkEnd w:id="19"/>
      <w:bookmarkEnd w:id="20"/>
    </w:p>
    <w:p w:rsidR="002B2B11" w:rsidRPr="008E656D" w:rsidRDefault="002B2B11" w:rsidP="000A468D">
      <w:pPr>
        <w:jc w:val="center"/>
        <w:rPr>
          <w:rFonts w:ascii="Palatino Linotype" w:hAnsi="Palatino Linotype" w:cs="Palatino Linotype"/>
          <w:b/>
          <w:bCs/>
          <w:sz w:val="22"/>
          <w:szCs w:val="22"/>
        </w:rPr>
      </w:pPr>
    </w:p>
    <w:p w:rsidR="002B2B11" w:rsidRPr="008E656D" w:rsidRDefault="002B2B11" w:rsidP="00226A06">
      <w:pPr>
        <w:tabs>
          <w:tab w:val="left" w:pos="0"/>
        </w:tabs>
        <w:jc w:val="both"/>
        <w:rPr>
          <w:rFonts w:ascii="Palatino Linotype" w:hAnsi="Palatino Linotype" w:cs="Palatino Linotype"/>
          <w:sz w:val="22"/>
          <w:szCs w:val="22"/>
        </w:rPr>
      </w:pPr>
      <w:r>
        <w:rPr>
          <w:rFonts w:ascii="Palatino Linotype" w:hAnsi="Palatino Linotype" w:cs="Palatino Linotype"/>
          <w:sz w:val="22"/>
          <w:szCs w:val="22"/>
        </w:rPr>
        <w:t xml:space="preserve">4./ </w:t>
      </w:r>
      <w:r w:rsidRPr="008E656D">
        <w:rPr>
          <w:rFonts w:ascii="Palatino Linotype" w:hAnsi="Palatino Linotype" w:cs="Palatino Linotype"/>
          <w:sz w:val="22"/>
          <w:szCs w:val="22"/>
        </w:rPr>
        <w:t>Amennyiben jelen szerződés</w:t>
      </w:r>
      <w:r>
        <w:rPr>
          <w:rFonts w:ascii="Palatino Linotype" w:hAnsi="Palatino Linotype" w:cs="Palatino Linotype"/>
          <w:sz w:val="22"/>
          <w:szCs w:val="22"/>
        </w:rPr>
        <w:t xml:space="preserve"> a</w:t>
      </w:r>
      <w:r w:rsidRPr="008E656D">
        <w:rPr>
          <w:rFonts w:ascii="Palatino Linotype" w:hAnsi="Palatino Linotype" w:cs="Palatino Linotype"/>
          <w:sz w:val="22"/>
          <w:szCs w:val="22"/>
        </w:rPr>
        <w:t xml:space="preserve"> Felek súlyos szerződésszegése miatti felmondással szűnik  meg, a szerződést szegő fél kártérítési kötelezettséggel tartozik. Ennek során Felek </w:t>
      </w:r>
      <w:r>
        <w:rPr>
          <w:rFonts w:ascii="Palatino Linotype" w:hAnsi="Palatino Linotype" w:cs="Palatino Linotype"/>
          <w:sz w:val="22"/>
          <w:szCs w:val="22"/>
        </w:rPr>
        <w:t>kötele</w:t>
      </w:r>
      <w:r w:rsidRPr="008E656D">
        <w:rPr>
          <w:rFonts w:ascii="Palatino Linotype" w:hAnsi="Palatino Linotype" w:cs="Palatino Linotype"/>
          <w:sz w:val="22"/>
          <w:szCs w:val="22"/>
        </w:rPr>
        <w:t xml:space="preserve">sek a kárt megnevezni, és annak indokolt mértékét bizonyítani. </w:t>
      </w:r>
    </w:p>
    <w:p w:rsidR="002B2B11" w:rsidRDefault="002B2B11" w:rsidP="00A20141">
      <w:pPr>
        <w:rPr>
          <w:rFonts w:ascii="Palatino Linotype" w:hAnsi="Palatino Linotype" w:cs="Palatino Linotype"/>
          <w:b/>
          <w:bCs/>
          <w:sz w:val="22"/>
          <w:szCs w:val="22"/>
        </w:rPr>
      </w:pPr>
    </w:p>
    <w:p w:rsidR="002B2B11" w:rsidRDefault="002B2B11" w:rsidP="00A20141">
      <w:pPr>
        <w:rPr>
          <w:rFonts w:ascii="Palatino Linotype" w:hAnsi="Palatino Linotype" w:cs="Palatino Linotype"/>
          <w:b/>
          <w:bCs/>
          <w:sz w:val="22"/>
          <w:szCs w:val="22"/>
        </w:rPr>
      </w:pPr>
    </w:p>
    <w:p w:rsidR="002B2B11" w:rsidRDefault="002B2B11" w:rsidP="00A20141">
      <w:pPr>
        <w:rPr>
          <w:rFonts w:ascii="Palatino Linotype" w:hAnsi="Palatino Linotype" w:cs="Palatino Linotype"/>
          <w:b/>
          <w:bCs/>
          <w:sz w:val="22"/>
          <w:szCs w:val="22"/>
        </w:rPr>
      </w:pPr>
    </w:p>
    <w:p w:rsidR="002B2B11" w:rsidRDefault="002B2B11" w:rsidP="00A20141">
      <w:pPr>
        <w:rPr>
          <w:rFonts w:ascii="Palatino Linotype" w:hAnsi="Palatino Linotype" w:cs="Palatino Linotype"/>
          <w:b/>
          <w:bCs/>
          <w:sz w:val="22"/>
          <w:szCs w:val="22"/>
        </w:rPr>
      </w:pPr>
    </w:p>
    <w:p w:rsidR="002B2B11" w:rsidRPr="00712359" w:rsidRDefault="002B2B11" w:rsidP="00843E50">
      <w:pPr>
        <w:ind w:hanging="284"/>
        <w:jc w:val="center"/>
        <w:rPr>
          <w:rFonts w:ascii="Palatino Linotype" w:hAnsi="Palatino Linotype" w:cs="Palatino Linotype"/>
          <w:b/>
          <w:bCs/>
          <w:sz w:val="22"/>
          <w:szCs w:val="22"/>
        </w:rPr>
      </w:pPr>
      <w:r w:rsidRPr="00712359">
        <w:rPr>
          <w:rFonts w:ascii="Palatino Linotype" w:hAnsi="Palatino Linotype" w:cs="Palatino Linotype"/>
          <w:b/>
          <w:bCs/>
          <w:sz w:val="22"/>
          <w:szCs w:val="22"/>
        </w:rPr>
        <w:t xml:space="preserve">IX. </w:t>
      </w:r>
    </w:p>
    <w:p w:rsidR="002B2B11" w:rsidRPr="00712359" w:rsidRDefault="002B2B11" w:rsidP="00843E50">
      <w:pPr>
        <w:ind w:hanging="284"/>
        <w:jc w:val="center"/>
        <w:rPr>
          <w:rFonts w:ascii="Palatino Linotype" w:hAnsi="Palatino Linotype" w:cs="Palatino Linotype"/>
          <w:b/>
          <w:bCs/>
          <w:sz w:val="22"/>
          <w:szCs w:val="22"/>
        </w:rPr>
      </w:pPr>
      <w:r w:rsidRPr="00712359">
        <w:rPr>
          <w:rFonts w:ascii="Palatino Linotype" w:hAnsi="Palatino Linotype" w:cs="Palatino Linotype"/>
          <w:b/>
          <w:bCs/>
          <w:sz w:val="22"/>
          <w:szCs w:val="22"/>
        </w:rPr>
        <w:t>Egyéb rendelkezések</w:t>
      </w:r>
    </w:p>
    <w:p w:rsidR="002B2B11" w:rsidRPr="00712359" w:rsidRDefault="002B2B11" w:rsidP="00843E50">
      <w:pPr>
        <w:ind w:hanging="284"/>
        <w:jc w:val="center"/>
        <w:rPr>
          <w:rFonts w:ascii="Palatino Linotype" w:hAnsi="Palatino Linotype" w:cs="Palatino Linotype"/>
          <w:b/>
          <w:bCs/>
          <w:sz w:val="22"/>
          <w:szCs w:val="22"/>
        </w:rPr>
      </w:pPr>
    </w:p>
    <w:p w:rsidR="002B2B11" w:rsidRPr="00712359" w:rsidRDefault="002B2B11" w:rsidP="00843E50">
      <w:pPr>
        <w:pStyle w:val="Heade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1./ A jelen megállapodásban foglaltak megvalósítását</w:t>
      </w:r>
      <w:r>
        <w:rPr>
          <w:rFonts w:ascii="Palatino Linotype" w:hAnsi="Palatino Linotype" w:cs="Palatino Linotype"/>
          <w:sz w:val="22"/>
          <w:szCs w:val="22"/>
        </w:rPr>
        <w:t xml:space="preserve"> az SZGYF</w:t>
      </w:r>
      <w:r w:rsidRPr="00712359">
        <w:rPr>
          <w:rFonts w:ascii="Palatino Linotype" w:hAnsi="Palatino Linotype" w:cs="Palatino Linotype"/>
          <w:sz w:val="22"/>
          <w:szCs w:val="22"/>
        </w:rPr>
        <w:t xml:space="preserve"> a beszámoló Feladatellátó általi benyújtására a jelen megállapodásban rögzített határidőt követő</w:t>
      </w:r>
      <w:r w:rsidRPr="00712359">
        <w:rPr>
          <w:rFonts w:ascii="Palatino Linotype" w:hAnsi="Palatino Linotype" w:cs="Palatino Linotype"/>
          <w:b/>
          <w:bCs/>
          <w:sz w:val="22"/>
          <w:szCs w:val="22"/>
        </w:rPr>
        <w:t xml:space="preserve"> </w:t>
      </w:r>
      <w:r w:rsidRPr="00712359">
        <w:rPr>
          <w:rFonts w:ascii="Palatino Linotype" w:hAnsi="Palatino Linotype" w:cs="Palatino Linotype"/>
          <w:sz w:val="22"/>
          <w:szCs w:val="22"/>
        </w:rPr>
        <w:t xml:space="preserve">5 év elteltéig, bármikor, bárhol ellenőrizheti. </w:t>
      </w:r>
    </w:p>
    <w:p w:rsidR="002B2B11" w:rsidRPr="00712359" w:rsidRDefault="002B2B11" w:rsidP="00843E50">
      <w:pPr>
        <w:pStyle w:val="Header"/>
        <w:tabs>
          <w:tab w:val="clear" w:pos="4536"/>
          <w:tab w:val="clear" w:pos="9072"/>
        </w:tabs>
        <w:jc w:val="both"/>
        <w:rPr>
          <w:rFonts w:ascii="Palatino Linotype" w:hAnsi="Palatino Linotype" w:cs="Palatino Linotype"/>
          <w:sz w:val="22"/>
          <w:szCs w:val="22"/>
        </w:rPr>
      </w:pPr>
    </w:p>
    <w:p w:rsidR="002B2B11" w:rsidRPr="00712359" w:rsidRDefault="002B2B11" w:rsidP="00843E50">
      <w:pPr>
        <w:pStyle w:val="BodyText"/>
        <w:suppressAutoHyphens/>
        <w:spacing w:after="0"/>
        <w:jc w:val="both"/>
        <w:rPr>
          <w:rFonts w:ascii="Palatino Linotype" w:hAnsi="Palatino Linotype" w:cs="Palatino Linotype"/>
          <w:b/>
          <w:bCs/>
          <w:sz w:val="22"/>
          <w:szCs w:val="22"/>
        </w:rPr>
      </w:pPr>
      <w:r w:rsidRPr="00712359">
        <w:rPr>
          <w:rFonts w:ascii="Palatino Linotype" w:hAnsi="Palatino Linotype" w:cs="Palatino Linotype"/>
          <w:sz w:val="22"/>
          <w:szCs w:val="22"/>
        </w:rPr>
        <w:t>2./ A szerződés megvalósulása során felmerülő módosítási kérelmek bírálatának menete:</w:t>
      </w:r>
      <w:r w:rsidRPr="00712359">
        <w:rPr>
          <w:rFonts w:ascii="Palatino Linotype" w:hAnsi="Palatino Linotype" w:cs="Palatino Linotype"/>
          <w:b/>
          <w:bCs/>
          <w:sz w:val="22"/>
          <w:szCs w:val="22"/>
        </w:rPr>
        <w:t xml:space="preserve"> </w:t>
      </w:r>
      <w:r>
        <w:rPr>
          <w:rFonts w:ascii="Palatino Linotype" w:hAnsi="Palatino Linotype" w:cs="Palatino Linotype"/>
          <w:sz w:val="22"/>
          <w:szCs w:val="22"/>
        </w:rPr>
        <w:t>Az SZGYF</w:t>
      </w:r>
      <w:r w:rsidRPr="00712359">
        <w:rPr>
          <w:rFonts w:ascii="Palatino Linotype" w:hAnsi="Palatino Linotype" w:cs="Palatino Linotype"/>
          <w:sz w:val="22"/>
          <w:szCs w:val="22"/>
        </w:rPr>
        <w:t xml:space="preserve"> a Feladatellátó szerződésmódosításra irányuló kérelmét elbírálja, és – indokolt esetben – a módosítás tervezetét elkészíti.  A</w:t>
      </w:r>
      <w:r>
        <w:rPr>
          <w:rFonts w:ascii="Palatino Linotype" w:hAnsi="Palatino Linotype" w:cs="Palatino Linotype"/>
          <w:sz w:val="22"/>
          <w:szCs w:val="22"/>
        </w:rPr>
        <w:t>z SZGYF</w:t>
      </w:r>
      <w:r w:rsidRPr="00712359">
        <w:rPr>
          <w:rFonts w:ascii="Palatino Linotype" w:hAnsi="Palatino Linotype" w:cs="Palatino Linotype"/>
          <w:sz w:val="22"/>
          <w:szCs w:val="22"/>
        </w:rPr>
        <w:t xml:space="preserve"> a fent meghatározottak szerint jár el a Feladatellátó által benyújtott, a támogatási szerződés közös megegyezéssel történő megszüntetésére irányuló igény esetében is.</w:t>
      </w:r>
    </w:p>
    <w:p w:rsidR="002B2B11" w:rsidRDefault="002B2B11" w:rsidP="00DE5D1A">
      <w:pPr>
        <w:pStyle w:val="Header"/>
        <w:tabs>
          <w:tab w:val="clear" w:pos="4536"/>
          <w:tab w:val="clear" w:pos="9072"/>
        </w:tabs>
        <w:jc w:val="both"/>
        <w:rPr>
          <w:rFonts w:ascii="Palatino Linotype" w:hAnsi="Palatino Linotype" w:cs="Palatino Linotype"/>
          <w:sz w:val="22"/>
          <w:szCs w:val="22"/>
        </w:rPr>
      </w:pPr>
    </w:p>
    <w:p w:rsidR="002B2B11" w:rsidRPr="00712359" w:rsidRDefault="002B2B11" w:rsidP="00DE5D1A">
      <w:pPr>
        <w:pStyle w:val="Heade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3./ Ha a Feladatellátó olyan nyilatkozatot tesz, vagy a</w:t>
      </w:r>
      <w:r>
        <w:rPr>
          <w:rFonts w:ascii="Palatino Linotype" w:hAnsi="Palatino Linotype" w:cs="Palatino Linotype"/>
          <w:sz w:val="22"/>
          <w:szCs w:val="22"/>
        </w:rPr>
        <w:t>z</w:t>
      </w:r>
      <w:r w:rsidRPr="00712359">
        <w:rPr>
          <w:rFonts w:ascii="Palatino Linotype" w:hAnsi="Palatino Linotype" w:cs="Palatino Linotype"/>
          <w:sz w:val="22"/>
          <w:szCs w:val="22"/>
        </w:rPr>
        <w:t xml:space="preserve"> </w:t>
      </w:r>
      <w:r>
        <w:rPr>
          <w:rFonts w:ascii="Palatino Linotype" w:hAnsi="Palatino Linotype" w:cs="Palatino Linotype"/>
          <w:sz w:val="22"/>
          <w:szCs w:val="22"/>
        </w:rPr>
        <w:t>SZGYF</w:t>
      </w:r>
      <w:r w:rsidRPr="00712359">
        <w:rPr>
          <w:rFonts w:ascii="Palatino Linotype" w:hAnsi="Palatino Linotype" w:cs="Palatino Linotype"/>
          <w:sz w:val="22"/>
          <w:szCs w:val="22"/>
        </w:rPr>
        <w:t xml:space="preserve"> olyan körülményről szerez tudomást, amely a jelen megállapodás felmondását, illetve az attól való elállást megalapoz</w:t>
      </w:r>
      <w:r>
        <w:rPr>
          <w:rFonts w:ascii="Palatino Linotype" w:hAnsi="Palatino Linotype" w:cs="Palatino Linotype"/>
          <w:sz w:val="22"/>
          <w:szCs w:val="22"/>
        </w:rPr>
        <w:t xml:space="preserve">za, az SZGYF </w:t>
      </w:r>
      <w:r w:rsidRPr="00712359">
        <w:rPr>
          <w:rFonts w:ascii="Palatino Linotype" w:hAnsi="Palatino Linotype" w:cs="Palatino Linotype"/>
          <w:sz w:val="22"/>
          <w:szCs w:val="22"/>
        </w:rPr>
        <w:t>felfüggeszti a jelen szerződésben meghatározott összegek folyósítását, és erről a Feladatellátót írásban tájékoztatja.</w:t>
      </w:r>
    </w:p>
    <w:p w:rsidR="002B2B11" w:rsidRDefault="002B2B11" w:rsidP="00DE5D1A">
      <w:pPr>
        <w:pStyle w:val="Header"/>
        <w:tabs>
          <w:tab w:val="clear" w:pos="4536"/>
          <w:tab w:val="clear" w:pos="9072"/>
        </w:tabs>
        <w:jc w:val="both"/>
        <w:rPr>
          <w:rFonts w:ascii="Palatino Linotype" w:hAnsi="Palatino Linotype" w:cs="Palatino Linotype"/>
          <w:sz w:val="22"/>
          <w:szCs w:val="22"/>
        </w:rPr>
      </w:pPr>
    </w:p>
    <w:p w:rsidR="002B2B11" w:rsidRPr="00712359" w:rsidRDefault="002B2B11" w:rsidP="00DE5D1A">
      <w:pPr>
        <w:pStyle w:val="Heade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 xml:space="preserve">4./ </w:t>
      </w:r>
      <w:r>
        <w:rPr>
          <w:rFonts w:ascii="Palatino Linotype" w:hAnsi="Palatino Linotype" w:cs="Palatino Linotype"/>
          <w:sz w:val="22"/>
          <w:szCs w:val="22"/>
        </w:rPr>
        <w:t xml:space="preserve">Ha az SZGYF </w:t>
      </w:r>
      <w:r w:rsidRPr="00712359">
        <w:rPr>
          <w:rFonts w:ascii="Palatino Linotype" w:hAnsi="Palatino Linotype" w:cs="Palatino Linotype"/>
          <w:sz w:val="22"/>
          <w:szCs w:val="22"/>
        </w:rPr>
        <w:t>a jelen megállapodástól eláll, az addig a Feladatellátó részére folyósított összegekből a jogosulatlanul igénybe vett összegeket</w:t>
      </w:r>
      <w:r>
        <w:rPr>
          <w:rFonts w:ascii="Palatino Linotype" w:hAnsi="Palatino Linotype" w:cs="Palatino Linotype"/>
          <w:sz w:val="22"/>
          <w:szCs w:val="22"/>
        </w:rPr>
        <w:t xml:space="preserve"> vissza kell fizetni az SZGYF </w:t>
      </w:r>
      <w:r w:rsidRPr="00712359">
        <w:rPr>
          <w:rFonts w:ascii="Palatino Linotype" w:hAnsi="Palatino Linotype" w:cs="Palatino Linotype"/>
          <w:sz w:val="22"/>
          <w:szCs w:val="22"/>
        </w:rPr>
        <w:t xml:space="preserve">részére a jelen szerződésben meghatározott számlára és </w:t>
      </w:r>
      <w:r>
        <w:rPr>
          <w:rFonts w:ascii="Palatino Linotype" w:hAnsi="Palatino Linotype" w:cs="Palatino Linotype"/>
          <w:sz w:val="22"/>
          <w:szCs w:val="22"/>
        </w:rPr>
        <w:t>határidőn belül. Az SZGYF</w:t>
      </w:r>
      <w:r w:rsidRPr="00712359">
        <w:rPr>
          <w:rFonts w:ascii="Palatino Linotype" w:hAnsi="Palatino Linotype" w:cs="Palatino Linotype"/>
          <w:sz w:val="22"/>
          <w:szCs w:val="22"/>
        </w:rPr>
        <w:t xml:space="preserve"> a jelen megállapodástól részben is elállhat, illetve azt részben is felmondhatja. A</w:t>
      </w:r>
      <w:r>
        <w:rPr>
          <w:rFonts w:ascii="Palatino Linotype" w:hAnsi="Palatino Linotype" w:cs="Palatino Linotype"/>
          <w:sz w:val="22"/>
          <w:szCs w:val="22"/>
        </w:rPr>
        <w:t>z SZGYF</w:t>
      </w:r>
      <w:r w:rsidRPr="00712359">
        <w:rPr>
          <w:rFonts w:ascii="Palatino Linotype" w:hAnsi="Palatino Linotype" w:cs="Palatino Linotype"/>
          <w:sz w:val="22"/>
          <w:szCs w:val="22"/>
        </w:rPr>
        <w:t xml:space="preserve">  az elállás, felmondás során figyelembe veszi különösen az eltelt időt, a megvalósult feladat mértékét és a Feladatellátó magatartásának felróhatóságát.</w:t>
      </w:r>
    </w:p>
    <w:p w:rsidR="002B2B11" w:rsidRDefault="002B2B11" w:rsidP="00DE5D1A">
      <w:pPr>
        <w:pStyle w:val="Header"/>
        <w:tabs>
          <w:tab w:val="clear" w:pos="4536"/>
          <w:tab w:val="clear" w:pos="9072"/>
        </w:tabs>
        <w:jc w:val="both"/>
        <w:rPr>
          <w:rFonts w:ascii="Palatino Linotype" w:hAnsi="Palatino Linotype" w:cs="Palatino Linotype"/>
          <w:sz w:val="22"/>
          <w:szCs w:val="22"/>
        </w:rPr>
      </w:pPr>
    </w:p>
    <w:p w:rsidR="002B2B11" w:rsidRPr="00712359" w:rsidRDefault="002B2B11" w:rsidP="00DE5D1A">
      <w:pPr>
        <w:pStyle w:val="Header"/>
        <w:tabs>
          <w:tab w:val="clear" w:pos="4536"/>
          <w:tab w:val="clear" w:pos="9072"/>
        </w:tabs>
        <w:jc w:val="both"/>
        <w:rPr>
          <w:rFonts w:ascii="Palatino Linotype" w:hAnsi="Palatino Linotype" w:cs="Palatino Linotype"/>
          <w:sz w:val="22"/>
          <w:szCs w:val="22"/>
        </w:rPr>
      </w:pPr>
      <w:r w:rsidRPr="00712359">
        <w:rPr>
          <w:rFonts w:ascii="Palatino Linotype" w:hAnsi="Palatino Linotype" w:cs="Palatino Linotype"/>
          <w:sz w:val="22"/>
          <w:szCs w:val="22"/>
        </w:rPr>
        <w:t xml:space="preserve">5./ </w:t>
      </w:r>
      <w:r>
        <w:rPr>
          <w:rFonts w:ascii="Palatino Linotype" w:hAnsi="Palatino Linotype" w:cs="Palatino Linotype"/>
          <w:sz w:val="22"/>
          <w:szCs w:val="22"/>
        </w:rPr>
        <w:t xml:space="preserve">A Feladatellátó benyújtotta az SZGYF </w:t>
      </w:r>
      <w:r w:rsidRPr="00712359">
        <w:rPr>
          <w:rFonts w:ascii="Palatino Linotype" w:hAnsi="Palatino Linotype" w:cs="Palatino Linotype"/>
          <w:sz w:val="22"/>
          <w:szCs w:val="22"/>
        </w:rPr>
        <w:t>felé az Ávr. 72. § (2) és (3) bekezdésében továbbá a fejezeti kezelésű előirányzatok kezeléséről és felhasználásáról szóló 84/2013. (XII.30.) EMMI rendelet 6. §-ában foglalt nyilatkozatokat, dokumentumokat, amelyet a</w:t>
      </w:r>
      <w:r>
        <w:rPr>
          <w:rFonts w:ascii="Palatino Linotype" w:hAnsi="Palatino Linotype" w:cs="Palatino Linotype"/>
          <w:sz w:val="22"/>
          <w:szCs w:val="22"/>
        </w:rPr>
        <w:t>z</w:t>
      </w:r>
      <w:r w:rsidRPr="00712359">
        <w:rPr>
          <w:rFonts w:ascii="Palatino Linotype" w:hAnsi="Palatino Linotype" w:cs="Palatino Linotype"/>
          <w:sz w:val="22"/>
          <w:szCs w:val="22"/>
        </w:rPr>
        <w:t xml:space="preserve"> </w:t>
      </w:r>
      <w:r>
        <w:rPr>
          <w:rFonts w:ascii="Palatino Linotype" w:hAnsi="Palatino Linotype" w:cs="Palatino Linotype"/>
          <w:sz w:val="22"/>
          <w:szCs w:val="22"/>
        </w:rPr>
        <w:t xml:space="preserve">SZGYF </w:t>
      </w:r>
      <w:r w:rsidRPr="00712359">
        <w:rPr>
          <w:rFonts w:ascii="Palatino Linotype" w:hAnsi="Palatino Linotype" w:cs="Palatino Linotype"/>
          <w:sz w:val="22"/>
          <w:szCs w:val="22"/>
        </w:rPr>
        <w:t>megvizsgált</w:t>
      </w:r>
      <w:r>
        <w:rPr>
          <w:rFonts w:ascii="Palatino Linotype" w:hAnsi="Palatino Linotype" w:cs="Palatino Linotype"/>
          <w:sz w:val="22"/>
          <w:szCs w:val="22"/>
        </w:rPr>
        <w:t>,</w:t>
      </w:r>
      <w:r w:rsidRPr="00712359">
        <w:rPr>
          <w:rFonts w:ascii="Palatino Linotype" w:hAnsi="Palatino Linotype" w:cs="Palatino Linotype"/>
          <w:sz w:val="22"/>
          <w:szCs w:val="22"/>
        </w:rPr>
        <w:t xml:space="preserve"> és amelyek szerint a Feladatellátó megfelel a</w:t>
      </w:r>
      <w:r>
        <w:rPr>
          <w:rFonts w:ascii="Palatino Linotype" w:hAnsi="Palatino Linotype" w:cs="Palatino Linotype"/>
          <w:sz w:val="22"/>
          <w:szCs w:val="22"/>
        </w:rPr>
        <w:t xml:space="preserve">z </w:t>
      </w:r>
      <w:r w:rsidRPr="00712359">
        <w:rPr>
          <w:rFonts w:ascii="Palatino Linotype" w:hAnsi="Palatino Linotype" w:cs="Palatino Linotype"/>
          <w:sz w:val="22"/>
          <w:szCs w:val="22"/>
        </w:rPr>
        <w:t xml:space="preserve">Áht. 50. § (1) bekezdésében foglalt követelményeknek, és megállapította, hogy olyan körülmény - így különösen az Ávr. 76. §-ban foglalt körülmény - nem áll fenn, amelyek a támogatási szerződés megkötését lehetetlenné teszi. </w:t>
      </w:r>
    </w:p>
    <w:p w:rsidR="002B2B11" w:rsidRPr="00712359" w:rsidRDefault="002B2B11" w:rsidP="00A20141">
      <w:pPr>
        <w:rPr>
          <w:rFonts w:ascii="Palatino Linotype" w:hAnsi="Palatino Linotype" w:cs="Palatino Linotype"/>
          <w:b/>
          <w:bCs/>
          <w:sz w:val="22"/>
          <w:szCs w:val="22"/>
        </w:rPr>
      </w:pPr>
    </w:p>
    <w:p w:rsidR="002B2B11" w:rsidRPr="008E656D" w:rsidRDefault="002B2B11" w:rsidP="000A468D">
      <w:pPr>
        <w:jc w:val="center"/>
        <w:rPr>
          <w:rFonts w:ascii="Palatino Linotype" w:hAnsi="Palatino Linotype" w:cs="Palatino Linotype"/>
          <w:b/>
          <w:bCs/>
          <w:sz w:val="22"/>
          <w:szCs w:val="22"/>
        </w:rPr>
      </w:pPr>
      <w:r w:rsidRPr="008E656D">
        <w:rPr>
          <w:rFonts w:ascii="Palatino Linotype" w:hAnsi="Palatino Linotype" w:cs="Palatino Linotype"/>
          <w:b/>
          <w:bCs/>
          <w:sz w:val="22"/>
          <w:szCs w:val="22"/>
        </w:rPr>
        <w:t>X.</w:t>
      </w:r>
    </w:p>
    <w:p w:rsidR="002B2B11" w:rsidRPr="008E656D" w:rsidRDefault="002B2B11" w:rsidP="000A468D">
      <w:pPr>
        <w:keepNext/>
        <w:jc w:val="center"/>
        <w:outlineLvl w:val="1"/>
        <w:rPr>
          <w:rFonts w:ascii="Palatino Linotype" w:hAnsi="Palatino Linotype" w:cs="Palatino Linotype"/>
          <w:b/>
          <w:bCs/>
          <w:sz w:val="22"/>
          <w:szCs w:val="22"/>
        </w:rPr>
      </w:pPr>
      <w:r w:rsidRPr="008E656D">
        <w:rPr>
          <w:rFonts w:ascii="Palatino Linotype" w:hAnsi="Palatino Linotype" w:cs="Palatino Linotype"/>
          <w:b/>
          <w:bCs/>
          <w:sz w:val="22"/>
          <w:szCs w:val="22"/>
        </w:rPr>
        <w:t>Záró rendelkezések</w:t>
      </w:r>
    </w:p>
    <w:p w:rsidR="002B2B11" w:rsidRPr="008E656D" w:rsidRDefault="002B2B11" w:rsidP="000A468D">
      <w:pPr>
        <w:rPr>
          <w:rFonts w:ascii="Palatino Linotype" w:hAnsi="Palatino Linotype" w:cs="Palatino Linotype"/>
          <w:sz w:val="22"/>
          <w:szCs w:val="22"/>
        </w:rPr>
      </w:pPr>
    </w:p>
    <w:p w:rsidR="002B2B11" w:rsidRPr="008E656D" w:rsidRDefault="002B2B11" w:rsidP="000A468D">
      <w:pPr>
        <w:jc w:val="both"/>
        <w:rPr>
          <w:rFonts w:ascii="Palatino Linotype" w:hAnsi="Palatino Linotype" w:cs="Palatino Linotype"/>
          <w:sz w:val="22"/>
          <w:szCs w:val="22"/>
        </w:rPr>
      </w:pPr>
      <w:r>
        <w:rPr>
          <w:rFonts w:ascii="Palatino Linotype" w:hAnsi="Palatino Linotype" w:cs="Palatino Linotype"/>
          <w:sz w:val="22"/>
          <w:szCs w:val="22"/>
        </w:rPr>
        <w:t>1./ A Feladatellátó</w:t>
      </w:r>
      <w:r w:rsidRPr="008E656D">
        <w:rPr>
          <w:rFonts w:ascii="Palatino Linotype" w:hAnsi="Palatino Linotype" w:cs="Palatino Linotype"/>
          <w:sz w:val="22"/>
          <w:szCs w:val="22"/>
        </w:rPr>
        <w:t xml:space="preserve"> képviseletében aláíró személy kijelent</w:t>
      </w:r>
      <w:r>
        <w:rPr>
          <w:rFonts w:ascii="Palatino Linotype" w:hAnsi="Palatino Linotype" w:cs="Palatino Linotype"/>
          <w:sz w:val="22"/>
          <w:szCs w:val="22"/>
        </w:rPr>
        <w:t>i</w:t>
      </w:r>
      <w:r w:rsidRPr="008E656D">
        <w:rPr>
          <w:rFonts w:ascii="Palatino Linotype" w:hAnsi="Palatino Linotype" w:cs="Palatino Linotype"/>
          <w:sz w:val="22"/>
          <w:szCs w:val="22"/>
        </w:rPr>
        <w:t xml:space="preserve"> és igazolja a mellékletben csatolt dokumentumokkal, hogy jogosult a Feladatellátó képviseletére, továbbá ennek alapján jelen Szerződés megkötésére és aláírására. Aláíró képviselő/k kijelenti/k, hogy a testületi szervei/k részéről a jelen szerződés megkötéséhez szükséges felhatalmazásokkal rendelkezik/nek, tulajdonosai/k jelen jogügyletet jóváhagyták és harmadik személyeknek semminemű olyan jogosultsága nincs, mely a </w:t>
      </w:r>
      <w:r>
        <w:rPr>
          <w:rFonts w:ascii="Palatino Linotype" w:hAnsi="Palatino Linotype" w:cs="Palatino Linotype"/>
          <w:sz w:val="22"/>
          <w:szCs w:val="22"/>
        </w:rPr>
        <w:t>Feladatellátó</w:t>
      </w:r>
      <w:r w:rsidRPr="008E656D" w:rsidDel="00C67BF6">
        <w:rPr>
          <w:rFonts w:ascii="Palatino Linotype" w:hAnsi="Palatino Linotype" w:cs="Palatino Linotype"/>
          <w:sz w:val="22"/>
          <w:szCs w:val="22"/>
        </w:rPr>
        <w:t xml:space="preserve"> </w:t>
      </w:r>
      <w:r w:rsidRPr="008E656D">
        <w:rPr>
          <w:rFonts w:ascii="Palatino Linotype" w:hAnsi="Palatino Linotype" w:cs="Palatino Linotype"/>
          <w:sz w:val="22"/>
          <w:szCs w:val="22"/>
        </w:rPr>
        <w:t>részéről akadályozná vagy bármiben korlátozná a jelen szerződés megkötését és az abban foglalt kötelezettségek maradéktalan teljesítését.</w:t>
      </w:r>
    </w:p>
    <w:p w:rsidR="002B2B11" w:rsidRPr="008E656D" w:rsidRDefault="002B2B11" w:rsidP="000A468D">
      <w:pPr>
        <w:jc w:val="both"/>
        <w:rPr>
          <w:rFonts w:ascii="Palatino Linotype" w:hAnsi="Palatino Linotype" w:cs="Palatino Linotype"/>
          <w:sz w:val="22"/>
          <w:szCs w:val="22"/>
        </w:rPr>
      </w:pPr>
    </w:p>
    <w:p w:rsidR="002B2B11" w:rsidRPr="008E656D" w:rsidRDefault="002B2B11" w:rsidP="000A468D">
      <w:pPr>
        <w:tabs>
          <w:tab w:val="left" w:pos="567"/>
        </w:tabs>
        <w:jc w:val="both"/>
        <w:rPr>
          <w:rFonts w:ascii="Palatino Linotype" w:hAnsi="Palatino Linotype" w:cs="Palatino Linotype"/>
          <w:sz w:val="22"/>
          <w:szCs w:val="22"/>
        </w:rPr>
      </w:pPr>
      <w:r>
        <w:rPr>
          <w:rFonts w:ascii="Palatino Linotype" w:hAnsi="Palatino Linotype" w:cs="Palatino Linotype"/>
          <w:sz w:val="22"/>
          <w:szCs w:val="22"/>
        </w:rPr>
        <w:t xml:space="preserve">2./ </w:t>
      </w:r>
      <w:r w:rsidRPr="008E656D">
        <w:rPr>
          <w:rFonts w:ascii="Palatino Linotype" w:hAnsi="Palatino Linotype" w:cs="Palatino Linotype"/>
          <w:sz w:val="22"/>
          <w:szCs w:val="22"/>
        </w:rPr>
        <w:t xml:space="preserve">Feladatellátó kijelenti, </w:t>
      </w:r>
      <w:r>
        <w:rPr>
          <w:rFonts w:ascii="Palatino Linotype" w:hAnsi="Palatino Linotype" w:cs="Palatino Linotype"/>
          <w:sz w:val="22"/>
          <w:szCs w:val="22"/>
        </w:rPr>
        <w:t xml:space="preserve">hogy a </w:t>
      </w:r>
      <w:r w:rsidRPr="008E656D">
        <w:rPr>
          <w:rFonts w:ascii="Palatino Linotype" w:hAnsi="Palatino Linotype" w:cs="Palatino Linotype"/>
          <w:sz w:val="22"/>
          <w:szCs w:val="22"/>
        </w:rPr>
        <w:t>Szolgáltató minden tevékenységéért úgy felel, mintha azt maga végezné.</w:t>
      </w:r>
    </w:p>
    <w:p w:rsidR="002B2B11" w:rsidRPr="008E656D" w:rsidRDefault="002B2B11" w:rsidP="000A468D">
      <w:pPr>
        <w:tabs>
          <w:tab w:val="left" w:pos="567"/>
        </w:tabs>
        <w:jc w:val="both"/>
        <w:rPr>
          <w:rFonts w:ascii="Palatino Linotype" w:hAnsi="Palatino Linotype" w:cs="Palatino Linotype"/>
          <w:sz w:val="22"/>
          <w:szCs w:val="22"/>
        </w:rPr>
      </w:pPr>
    </w:p>
    <w:p w:rsidR="002B2B11" w:rsidRPr="008E656D" w:rsidRDefault="002B2B11" w:rsidP="000A468D">
      <w:pPr>
        <w:tabs>
          <w:tab w:val="left" w:pos="567"/>
        </w:tabs>
        <w:jc w:val="both"/>
        <w:rPr>
          <w:rFonts w:ascii="Palatino Linotype" w:hAnsi="Palatino Linotype" w:cs="Palatino Linotype"/>
          <w:sz w:val="22"/>
          <w:szCs w:val="22"/>
        </w:rPr>
      </w:pPr>
      <w:r w:rsidRPr="008E656D">
        <w:rPr>
          <w:rFonts w:ascii="Palatino Linotype" w:hAnsi="Palatino Linotype" w:cs="Palatino Linotype"/>
          <w:sz w:val="22"/>
          <w:szCs w:val="22"/>
        </w:rPr>
        <w:t>3./ Feladatellátó a szerződés aláírásával nyilatkozik, hogy a</w:t>
      </w:r>
      <w:r>
        <w:rPr>
          <w:rFonts w:ascii="Palatino Linotype" w:hAnsi="Palatino Linotype" w:cs="Palatino Linotype"/>
          <w:sz w:val="22"/>
          <w:szCs w:val="22"/>
        </w:rPr>
        <w:t xml:space="preserve"> feladat és a</w:t>
      </w:r>
      <w:r w:rsidRPr="008E656D">
        <w:rPr>
          <w:rFonts w:ascii="Palatino Linotype" w:hAnsi="Palatino Linotype" w:cs="Palatino Linotype"/>
          <w:sz w:val="22"/>
          <w:szCs w:val="22"/>
        </w:rPr>
        <w:t xml:space="preserve"> működési támogatás jelen szerződésben, illetve a vonatkozó jogszabályokban meghatározott feltételeit és kitételeit megismerte és azokat jelen szerződés aláírásával kifejezetten elfogadja.</w:t>
      </w:r>
    </w:p>
    <w:p w:rsidR="002B2B11" w:rsidRPr="008E656D" w:rsidRDefault="002B2B11" w:rsidP="000A468D">
      <w:pPr>
        <w:tabs>
          <w:tab w:val="left" w:pos="567"/>
        </w:tabs>
        <w:jc w:val="both"/>
        <w:rPr>
          <w:rFonts w:ascii="Palatino Linotype" w:hAnsi="Palatino Linotype" w:cs="Palatino Linotype"/>
          <w:sz w:val="22"/>
          <w:szCs w:val="22"/>
        </w:rPr>
      </w:pPr>
    </w:p>
    <w:p w:rsidR="002B2B11" w:rsidRPr="008E656D" w:rsidRDefault="002B2B11" w:rsidP="000A468D">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4./ Szerződő felek rögzítik, hogy a Feladatellát</w:t>
      </w:r>
      <w:r>
        <w:rPr>
          <w:rFonts w:ascii="Palatino Linotype" w:hAnsi="Palatino Linotype" w:cs="Palatino Linotype"/>
          <w:sz w:val="22"/>
          <w:szCs w:val="22"/>
        </w:rPr>
        <w:t>ó</w:t>
      </w:r>
      <w:r w:rsidRPr="008E656D">
        <w:rPr>
          <w:rFonts w:ascii="Palatino Linotype" w:hAnsi="Palatino Linotype" w:cs="Palatino Linotype"/>
          <w:sz w:val="22"/>
          <w:szCs w:val="22"/>
        </w:rPr>
        <w:t xml:space="preserve"> a jelen szerződés aláírásáig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SZGYF részére köteles átadni a kötelező mellékletként felsorolt dokumentumokat, és egyúttal a jelen szerződés aláírásával nyilatkozik arról, hogy a dokumentumokban, valamint a jelen  szerződés megkötésének feltételeként jogszabály vagy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SZGYF által meghatározott, a Feladatellátó által benyújtott egyéb dokumentumokban, nyilatkozatokban foglaltak a jelen szerződés aláírásának időpontjában változatlanul fennállnak.</w:t>
      </w:r>
    </w:p>
    <w:p w:rsidR="002B2B11" w:rsidRPr="008E656D" w:rsidRDefault="002B2B11" w:rsidP="000A468D">
      <w:pPr>
        <w:pStyle w:val="Header"/>
        <w:tabs>
          <w:tab w:val="clear" w:pos="4536"/>
          <w:tab w:val="clear" w:pos="9072"/>
        </w:tabs>
        <w:jc w:val="both"/>
        <w:rPr>
          <w:rFonts w:ascii="Palatino Linotype" w:hAnsi="Palatino Linotype" w:cs="Palatino Linotype"/>
          <w:sz w:val="22"/>
          <w:szCs w:val="22"/>
        </w:rPr>
      </w:pPr>
    </w:p>
    <w:p w:rsidR="002B2B11" w:rsidRPr="008E656D" w:rsidRDefault="002B2B11" w:rsidP="000A468D">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5./ </w:t>
      </w:r>
      <w:r>
        <w:rPr>
          <w:rFonts w:ascii="Palatino Linotype" w:hAnsi="Palatino Linotype" w:cs="Palatino Linotype"/>
          <w:sz w:val="22"/>
          <w:szCs w:val="22"/>
        </w:rPr>
        <w:t>Feladatellátó</w:t>
      </w:r>
      <w:r w:rsidRPr="008E656D">
        <w:rPr>
          <w:rFonts w:ascii="Palatino Linotype" w:hAnsi="Palatino Linotype" w:cs="Palatino Linotype"/>
          <w:sz w:val="22"/>
          <w:szCs w:val="22"/>
        </w:rPr>
        <w:t xml:space="preserve"> a jelen szerződés aláírásával</w:t>
      </w:r>
    </w:p>
    <w:p w:rsidR="002B2B11" w:rsidRPr="008E656D" w:rsidRDefault="002B2B11" w:rsidP="00CA5CD1">
      <w:pPr>
        <w:numPr>
          <w:ilvl w:val="0"/>
          <w:numId w:val="11"/>
        </w:numPr>
        <w:autoSpaceDE w:val="0"/>
        <w:autoSpaceDN w:val="0"/>
        <w:adjustRightInd w:val="0"/>
        <w:ind w:left="714" w:hanging="357"/>
        <w:jc w:val="both"/>
        <w:rPr>
          <w:rFonts w:ascii="Palatino Linotype" w:hAnsi="Palatino Linotype" w:cs="Palatino Linotype"/>
          <w:sz w:val="22"/>
          <w:szCs w:val="22"/>
        </w:rPr>
      </w:pPr>
      <w:r w:rsidRPr="008E656D">
        <w:rPr>
          <w:rFonts w:ascii="Palatino Linotype" w:hAnsi="Palatino Linotype" w:cs="Palatino Linotype"/>
          <w:sz w:val="22"/>
          <w:szCs w:val="22"/>
        </w:rPr>
        <w:t>nyilatkozik arról, hogy a támogatási igényben foglalt adatok, információk és dokumentumok teljes körűek, valódiak és hitelesek;</w:t>
      </w:r>
    </w:p>
    <w:p w:rsidR="002B2B11" w:rsidRPr="008E656D" w:rsidRDefault="002B2B11" w:rsidP="00CA5CD1">
      <w:pPr>
        <w:numPr>
          <w:ilvl w:val="0"/>
          <w:numId w:val="11"/>
        </w:numPr>
        <w:autoSpaceDE w:val="0"/>
        <w:autoSpaceDN w:val="0"/>
        <w:adjustRightInd w:val="0"/>
        <w:ind w:left="714" w:hanging="357"/>
        <w:jc w:val="both"/>
        <w:rPr>
          <w:rFonts w:ascii="Palatino Linotype" w:hAnsi="Palatino Linotype" w:cs="Palatino Linotype"/>
          <w:sz w:val="22"/>
          <w:szCs w:val="22"/>
        </w:rPr>
      </w:pPr>
      <w:r w:rsidRPr="008E656D">
        <w:rPr>
          <w:rFonts w:ascii="Palatino Linotype" w:hAnsi="Palatino Linotype" w:cs="Palatino Linotype"/>
          <w:sz w:val="22"/>
          <w:szCs w:val="22"/>
        </w:rPr>
        <w:t>nyilatkozik arról, hogy nem áll jogerős végzéssel elrendelt végelszámolás, felszámolás alatt, ellene jogerős végzéssel elrendelt csődeljárás vagy egyéb, a megszüntetésére irányuló, jogszabályban meghatározott eljárás nincs folyamatban</w:t>
      </w:r>
    </w:p>
    <w:p w:rsidR="002B2B11" w:rsidRDefault="002B2B11" w:rsidP="00CA5CD1">
      <w:pPr>
        <w:numPr>
          <w:ilvl w:val="0"/>
          <w:numId w:val="11"/>
        </w:numPr>
        <w:autoSpaceDE w:val="0"/>
        <w:autoSpaceDN w:val="0"/>
        <w:adjustRightInd w:val="0"/>
        <w:jc w:val="both"/>
        <w:rPr>
          <w:rFonts w:ascii="Palatino Linotype" w:hAnsi="Palatino Linotype" w:cs="Palatino Linotype"/>
          <w:sz w:val="22"/>
          <w:szCs w:val="22"/>
        </w:rPr>
      </w:pPr>
      <w:r w:rsidRPr="008E656D">
        <w:rPr>
          <w:rFonts w:ascii="Palatino Linotype" w:hAnsi="Palatino Linotype" w:cs="Palatino Linotype"/>
          <w:sz w:val="22"/>
          <w:szCs w:val="22"/>
        </w:rPr>
        <w:t>tudomásul veszi, hogy köztartozás fennállása eseté</w:t>
      </w:r>
      <w:r>
        <w:rPr>
          <w:rFonts w:ascii="Palatino Linotype" w:hAnsi="Palatino Linotype" w:cs="Palatino Linotype"/>
          <w:sz w:val="22"/>
          <w:szCs w:val="22"/>
        </w:rPr>
        <w:t>n támogatásban addig nem részesíthető, amíg köztartozását nem rendezi. Köztartozás mentességet igazoló okiratot minden pénzügyi elszámoláshoz csatolni kell.</w:t>
      </w:r>
    </w:p>
    <w:p w:rsidR="002B2B11" w:rsidRDefault="002B2B11" w:rsidP="006F0007">
      <w:pPr>
        <w:autoSpaceDE w:val="0"/>
        <w:autoSpaceDN w:val="0"/>
        <w:adjustRightInd w:val="0"/>
        <w:ind w:left="720"/>
        <w:jc w:val="both"/>
        <w:rPr>
          <w:rFonts w:ascii="Palatino Linotype" w:hAnsi="Palatino Linotype" w:cs="Palatino Linotype"/>
          <w:sz w:val="22"/>
          <w:szCs w:val="22"/>
        </w:rPr>
      </w:pPr>
    </w:p>
    <w:p w:rsidR="002B2B11" w:rsidRPr="00AE5B40" w:rsidRDefault="002B2B11" w:rsidP="00AF3874">
      <w:pPr>
        <w:spacing w:line="100" w:lineRule="atLeast"/>
        <w:jc w:val="both"/>
        <w:rPr>
          <w:rFonts w:ascii="Palatino Linotype" w:hAnsi="Palatino Linotype" w:cs="Palatino Linotype"/>
          <w:sz w:val="22"/>
          <w:szCs w:val="22"/>
        </w:rPr>
      </w:pPr>
      <w:r>
        <w:rPr>
          <w:rFonts w:ascii="Palatino Linotype" w:hAnsi="Palatino Linotype" w:cs="Palatino Linotype"/>
          <w:sz w:val="22"/>
          <w:szCs w:val="22"/>
        </w:rPr>
        <w:t>6./ A</w:t>
      </w:r>
      <w:r w:rsidRPr="00AE5B40">
        <w:rPr>
          <w:rFonts w:ascii="Palatino Linotype" w:hAnsi="Palatino Linotype" w:cs="Palatino Linotype"/>
          <w:sz w:val="22"/>
          <w:szCs w:val="22"/>
        </w:rPr>
        <w:t xml:space="preserve"> Szerződő Felek rögzítik az alábbiakat: </w:t>
      </w:r>
    </w:p>
    <w:p w:rsidR="002B2B11" w:rsidRPr="00AE5B40" w:rsidRDefault="002B2B11" w:rsidP="00AF3874">
      <w:pPr>
        <w:pStyle w:val="ListParagraph"/>
        <w:numPr>
          <w:ilvl w:val="0"/>
          <w:numId w:val="24"/>
        </w:numPr>
        <w:suppressAutoHyphens/>
        <w:spacing w:line="100" w:lineRule="atLeast"/>
        <w:jc w:val="both"/>
        <w:rPr>
          <w:rFonts w:ascii="Palatino Linotype" w:hAnsi="Palatino Linotype" w:cs="Palatino Linotype"/>
          <w:sz w:val="22"/>
          <w:szCs w:val="22"/>
        </w:rPr>
      </w:pPr>
      <w:r w:rsidRPr="00AE5B40">
        <w:rPr>
          <w:rFonts w:ascii="Palatino Linotype" w:hAnsi="Palatino Linotype" w:cs="Palatino Linotype"/>
          <w:sz w:val="22"/>
          <w:szCs w:val="22"/>
        </w:rPr>
        <w:t xml:space="preserve">a szerződés hatályba lépésének napja 2014. január 1. </w:t>
      </w:r>
    </w:p>
    <w:p w:rsidR="002B2B11" w:rsidRPr="00AE5B40" w:rsidRDefault="002B2B11" w:rsidP="00AF3874">
      <w:pPr>
        <w:pStyle w:val="ListParagraph"/>
        <w:numPr>
          <w:ilvl w:val="0"/>
          <w:numId w:val="24"/>
        </w:numPr>
        <w:suppressAutoHyphens/>
        <w:spacing w:line="100" w:lineRule="atLeast"/>
        <w:jc w:val="both"/>
        <w:rPr>
          <w:rFonts w:ascii="Palatino Linotype" w:hAnsi="Palatino Linotype" w:cs="Palatino Linotype"/>
          <w:sz w:val="22"/>
          <w:szCs w:val="22"/>
        </w:rPr>
      </w:pPr>
      <w:r w:rsidRPr="00AE5B40">
        <w:rPr>
          <w:rFonts w:ascii="Palatino Linotype" w:hAnsi="Palatino Linotype" w:cs="Palatino Linotype"/>
          <w:sz w:val="22"/>
          <w:szCs w:val="22"/>
        </w:rPr>
        <w:t xml:space="preserve"> a szerződés érvénybe lépésének napja az utoljára aláíró aláírásának napja,</w:t>
      </w:r>
    </w:p>
    <w:p w:rsidR="002B2B11" w:rsidRPr="00AE5B40" w:rsidRDefault="002B2B11" w:rsidP="00AF3874">
      <w:pPr>
        <w:pStyle w:val="ListParagraph"/>
        <w:numPr>
          <w:ilvl w:val="0"/>
          <w:numId w:val="24"/>
        </w:numPr>
        <w:suppressAutoHyphens/>
        <w:spacing w:line="100" w:lineRule="atLeast"/>
        <w:jc w:val="both"/>
        <w:rPr>
          <w:rFonts w:ascii="Palatino Linotype" w:hAnsi="Palatino Linotype" w:cs="Palatino Linotype"/>
          <w:sz w:val="22"/>
          <w:szCs w:val="22"/>
        </w:rPr>
      </w:pPr>
      <w:r w:rsidRPr="00AE5B40">
        <w:rPr>
          <w:rFonts w:ascii="Palatino Linotype" w:hAnsi="Palatino Linotype" w:cs="Palatino Linotype"/>
          <w:sz w:val="22"/>
          <w:szCs w:val="22"/>
        </w:rPr>
        <w:t xml:space="preserve">a szerződő partner </w:t>
      </w:r>
      <w:ins w:id="21" w:author="User" w:date="2014-09-19T10:38:00Z">
        <w:r>
          <w:rPr>
            <w:rFonts w:ascii="Palatino Linotype" w:hAnsi="Palatino Linotype" w:cs="Palatino Linotype"/>
            <w:sz w:val="22"/>
            <w:szCs w:val="22"/>
          </w:rPr>
          <w:t xml:space="preserve">a 2013. július 31. napján kelt </w:t>
        </w:r>
      </w:ins>
      <w:ins w:id="22" w:author="User" w:date="2014-09-19T10:39:00Z">
        <w:r>
          <w:rPr>
            <w:rFonts w:ascii="Palatino Linotype" w:hAnsi="Palatino Linotype" w:cs="Palatino Linotype"/>
            <w:sz w:val="22"/>
            <w:szCs w:val="22"/>
          </w:rPr>
          <w:t xml:space="preserve">– fogyatékos személyek ellátására vonatkozó </w:t>
        </w:r>
        <w:del w:id="23" w:author="user" w:date="2014-09-19T11:04:00Z">
          <w:r w:rsidDel="00971491">
            <w:rPr>
              <w:rFonts w:ascii="Palatino Linotype" w:hAnsi="Palatino Linotype" w:cs="Palatino Linotype"/>
              <w:sz w:val="22"/>
              <w:szCs w:val="22"/>
            </w:rPr>
            <w:delText>-</w:delText>
          </w:r>
        </w:del>
      </w:ins>
      <w:ins w:id="24" w:author="user" w:date="2014-09-19T11:04:00Z">
        <w:r>
          <w:rPr>
            <w:rFonts w:ascii="Palatino Linotype" w:hAnsi="Palatino Linotype" w:cs="Palatino Linotype"/>
            <w:sz w:val="22"/>
            <w:szCs w:val="22"/>
          </w:rPr>
          <w:t>–</w:t>
        </w:r>
      </w:ins>
      <w:ins w:id="25" w:author="User" w:date="2014-09-19T10:39:00Z">
        <w:r>
          <w:rPr>
            <w:rFonts w:ascii="Palatino Linotype" w:hAnsi="Palatino Linotype" w:cs="Palatino Linotype"/>
            <w:sz w:val="22"/>
            <w:szCs w:val="22"/>
          </w:rPr>
          <w:t xml:space="preserve"> </w:t>
        </w:r>
      </w:ins>
      <w:ins w:id="26" w:author="User" w:date="2014-09-19T10:38:00Z">
        <w:r>
          <w:rPr>
            <w:rFonts w:ascii="Palatino Linotype" w:hAnsi="Palatino Linotype" w:cs="Palatino Linotype"/>
            <w:sz w:val="22"/>
            <w:szCs w:val="22"/>
          </w:rPr>
          <w:t>Megáll</w:t>
        </w:r>
      </w:ins>
      <w:ins w:id="27" w:author="User" w:date="2014-09-19T10:39:00Z">
        <w:r>
          <w:rPr>
            <w:rFonts w:ascii="Palatino Linotype" w:hAnsi="Palatino Linotype" w:cs="Palatino Linotype"/>
            <w:sz w:val="22"/>
            <w:szCs w:val="22"/>
          </w:rPr>
          <w:t>a</w:t>
        </w:r>
      </w:ins>
      <w:ins w:id="28" w:author="User" w:date="2014-09-19T10:38:00Z">
        <w:r>
          <w:rPr>
            <w:rFonts w:ascii="Palatino Linotype" w:hAnsi="Palatino Linotype" w:cs="Palatino Linotype"/>
            <w:sz w:val="22"/>
            <w:szCs w:val="22"/>
          </w:rPr>
          <w:t>podás</w:t>
        </w:r>
      </w:ins>
      <w:ins w:id="29" w:author="user" w:date="2014-09-19T11:04:00Z">
        <w:r>
          <w:rPr>
            <w:rFonts w:ascii="Palatino Linotype" w:hAnsi="Palatino Linotype" w:cs="Palatino Linotype"/>
            <w:sz w:val="22"/>
            <w:szCs w:val="22"/>
          </w:rPr>
          <w:t xml:space="preserve"> és annak</w:t>
        </w:r>
      </w:ins>
      <w:ins w:id="30" w:author="User" w:date="2014-09-19T10:39:00Z">
        <w:r>
          <w:rPr>
            <w:rFonts w:ascii="Palatino Linotype" w:hAnsi="Palatino Linotype" w:cs="Palatino Linotype"/>
            <w:sz w:val="22"/>
            <w:szCs w:val="22"/>
          </w:rPr>
          <w:t xml:space="preserve"> </w:t>
        </w:r>
      </w:ins>
      <w:ins w:id="31" w:author="User" w:date="2014-09-19T10:40:00Z">
        <w:r>
          <w:rPr>
            <w:rFonts w:ascii="Palatino Linotype" w:hAnsi="Palatino Linotype" w:cs="Palatino Linotype"/>
            <w:sz w:val="22"/>
            <w:szCs w:val="22"/>
          </w:rPr>
          <w:t xml:space="preserve">1. számú módosítása alapján </w:t>
        </w:r>
      </w:ins>
      <w:del w:id="32" w:author="User" w:date="2014-09-19T10:40:00Z">
        <w:r w:rsidRPr="00AE5B40" w:rsidDel="004D2380">
          <w:rPr>
            <w:rFonts w:ascii="Palatino Linotype" w:hAnsi="Palatino Linotype" w:cs="Palatino Linotype"/>
            <w:sz w:val="22"/>
            <w:szCs w:val="22"/>
          </w:rPr>
          <w:delText xml:space="preserve">szerződés nélkül saját kockázatára </w:delText>
        </w:r>
      </w:del>
      <w:r w:rsidRPr="00AE5B40">
        <w:rPr>
          <w:rFonts w:ascii="Palatino Linotype" w:hAnsi="Palatino Linotype" w:cs="Palatino Linotype"/>
          <w:sz w:val="22"/>
          <w:szCs w:val="22"/>
        </w:rPr>
        <w:t>megkezdte a</w:t>
      </w:r>
      <w:del w:id="33" w:author="User" w:date="2014-09-19T10:40:00Z">
        <w:r w:rsidRPr="00AE5B40" w:rsidDel="004D2380">
          <w:rPr>
            <w:rFonts w:ascii="Palatino Linotype" w:hAnsi="Palatino Linotype" w:cs="Palatino Linotype"/>
            <w:sz w:val="22"/>
            <w:szCs w:val="22"/>
          </w:rPr>
          <w:delText>z</w:delText>
        </w:r>
      </w:del>
      <w:r w:rsidRPr="00AE5B40">
        <w:rPr>
          <w:rFonts w:ascii="Palatino Linotype" w:hAnsi="Palatino Linotype" w:cs="Palatino Linotype"/>
          <w:sz w:val="22"/>
          <w:szCs w:val="22"/>
        </w:rPr>
        <w:t xml:space="preserve"> </w:t>
      </w:r>
      <w:del w:id="34" w:author="User" w:date="2014-09-19T10:40:00Z">
        <w:r w:rsidRPr="00AE5B40" w:rsidDel="004D2380">
          <w:rPr>
            <w:rFonts w:ascii="Palatino Linotype" w:hAnsi="Palatino Linotype" w:cs="Palatino Linotype"/>
            <w:sz w:val="22"/>
            <w:szCs w:val="22"/>
          </w:rPr>
          <w:delText>elő</w:delText>
        </w:r>
      </w:del>
      <w:r w:rsidRPr="00AE5B40">
        <w:rPr>
          <w:rFonts w:ascii="Palatino Linotype" w:hAnsi="Palatino Linotype" w:cs="Palatino Linotype"/>
          <w:sz w:val="22"/>
          <w:szCs w:val="22"/>
        </w:rPr>
        <w:t>teljesítést</w:t>
      </w:r>
      <w:r>
        <w:rPr>
          <w:rFonts w:ascii="Palatino Linotype" w:hAnsi="Palatino Linotype" w:cs="Palatino Linotype"/>
          <w:sz w:val="22"/>
          <w:szCs w:val="22"/>
        </w:rPr>
        <w:t>, amelyet az SZGYF utólagosan elfogad.</w:t>
      </w:r>
      <w:r w:rsidRPr="00AE5B40">
        <w:rPr>
          <w:rFonts w:ascii="Palatino Linotype" w:hAnsi="Palatino Linotype" w:cs="Palatino Linotype"/>
          <w:sz w:val="22"/>
          <w:szCs w:val="22"/>
        </w:rPr>
        <w:t xml:space="preserve"> </w:t>
      </w:r>
    </w:p>
    <w:p w:rsidR="002B2B11" w:rsidRPr="008E656D" w:rsidRDefault="002B2B11" w:rsidP="000A468D">
      <w:pPr>
        <w:spacing w:line="276" w:lineRule="auto"/>
        <w:jc w:val="both"/>
        <w:rPr>
          <w:rFonts w:ascii="Palatino Linotype" w:hAnsi="Palatino Linotype" w:cs="Palatino Linotype"/>
          <w:sz w:val="22"/>
          <w:szCs w:val="22"/>
        </w:rPr>
      </w:pPr>
    </w:p>
    <w:p w:rsidR="002B2B11" w:rsidRPr="008E656D" w:rsidRDefault="002B2B11" w:rsidP="000A468D">
      <w:pPr>
        <w:spacing w:after="200" w:line="276" w:lineRule="auto"/>
        <w:jc w:val="both"/>
        <w:rPr>
          <w:rFonts w:ascii="Palatino Linotype" w:hAnsi="Palatino Linotype" w:cs="Palatino Linotype"/>
          <w:sz w:val="22"/>
          <w:szCs w:val="22"/>
        </w:rPr>
      </w:pPr>
      <w:r>
        <w:rPr>
          <w:rFonts w:ascii="Palatino Linotype" w:hAnsi="Palatino Linotype" w:cs="Palatino Linotype"/>
          <w:sz w:val="22"/>
          <w:szCs w:val="22"/>
        </w:rPr>
        <w:t>7</w:t>
      </w:r>
      <w:r w:rsidRPr="008E656D">
        <w:rPr>
          <w:rFonts w:ascii="Palatino Linotype" w:hAnsi="Palatino Linotype" w:cs="Palatino Linotype"/>
          <w:sz w:val="22"/>
          <w:szCs w:val="22"/>
        </w:rPr>
        <w:t>./ A szolgáltatás igénybevételére vonatkozóan a</w:t>
      </w:r>
      <w:r>
        <w:rPr>
          <w:rFonts w:ascii="Palatino Linotype" w:hAnsi="Palatino Linotype" w:cs="Palatino Linotype"/>
          <w:sz w:val="22"/>
          <w:szCs w:val="22"/>
        </w:rPr>
        <w:t>z Szt</w:t>
      </w:r>
      <w:r w:rsidRPr="008E656D">
        <w:rPr>
          <w:rFonts w:ascii="Palatino Linotype" w:hAnsi="Palatino Linotype" w:cs="Palatino Linotype"/>
          <w:sz w:val="22"/>
          <w:szCs w:val="22"/>
        </w:rPr>
        <w:t xml:space="preserve">, a személyes gondoskodást nyújtó szociális intézmények szakmai feladatairól és működésük feltételeiről szóló 1/2000. (I. 7.) SzCsM rendelet, a személyes gondoskodást nyújtó szociális ellátások igénybevételének rendjéről szóló 9/1999. (XI. 24.) SzCsM rendelet, a személyes gondoskodást nyújtó szociális ellátások térítési díjáról szóló 29/1993. (II. 17.) Korm. rendelet, valamint </w:t>
      </w:r>
      <w:r w:rsidRPr="008E656D">
        <w:rPr>
          <w:rFonts w:ascii="Palatino Linotype" w:hAnsi="Palatino Linotype" w:cs="Palatino Linotype"/>
          <w:color w:val="222222"/>
          <w:sz w:val="22"/>
          <w:szCs w:val="22"/>
          <w:shd w:val="clear" w:color="auto" w:fill="FFFFFF"/>
        </w:rPr>
        <w:t xml:space="preserve">önkormányzati intézmény esetén a Fenntartó rendeletében foglaltak, egyéb esetben a Feladatellátó döntésében foglalt szabályok az irányadóak. </w:t>
      </w:r>
    </w:p>
    <w:p w:rsidR="002B2B11" w:rsidRPr="008E656D" w:rsidRDefault="002B2B11" w:rsidP="000A468D">
      <w:pPr>
        <w:jc w:val="both"/>
        <w:rPr>
          <w:rFonts w:ascii="Palatino Linotype" w:hAnsi="Palatino Linotype" w:cs="Palatino Linotype"/>
          <w:sz w:val="22"/>
          <w:szCs w:val="22"/>
        </w:rPr>
      </w:pPr>
      <w:r>
        <w:rPr>
          <w:rFonts w:ascii="Palatino Linotype" w:hAnsi="Palatino Linotype" w:cs="Palatino Linotype"/>
          <w:sz w:val="22"/>
          <w:szCs w:val="22"/>
        </w:rPr>
        <w:t>8</w:t>
      </w:r>
      <w:r w:rsidRPr="008E656D">
        <w:rPr>
          <w:rFonts w:ascii="Palatino Linotype" w:hAnsi="Palatino Linotype" w:cs="Palatino Linotype"/>
          <w:sz w:val="22"/>
          <w:szCs w:val="22"/>
        </w:rPr>
        <w:t>./ Szerződő Felek kijelentik, hogy jelen szerződés teljesítése során kölcsönösen együttműködve járnak el, az esetleges vitás kérdéseiket megkísérlik békés úton, egyeztet</w:t>
      </w:r>
      <w:r>
        <w:rPr>
          <w:rFonts w:ascii="Palatino Linotype" w:hAnsi="Palatino Linotype" w:cs="Palatino Linotype"/>
          <w:sz w:val="22"/>
          <w:szCs w:val="22"/>
        </w:rPr>
        <w:t>éssel rendezni</w:t>
      </w:r>
      <w:r w:rsidRPr="008E656D">
        <w:rPr>
          <w:rFonts w:ascii="Palatino Linotype" w:hAnsi="Palatino Linotype" w:cs="Palatino Linotype"/>
          <w:sz w:val="22"/>
          <w:szCs w:val="22"/>
        </w:rPr>
        <w:t>, s amennyiben az nem vezet eredményre, úgy jogvitáik eldöntésére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SZGYF székhelye szerint illetékes törvényszéket jelölik ki.</w:t>
      </w:r>
    </w:p>
    <w:p w:rsidR="002B2B11" w:rsidRPr="008E656D" w:rsidRDefault="002B2B11" w:rsidP="000A468D">
      <w:pPr>
        <w:jc w:val="both"/>
        <w:rPr>
          <w:rFonts w:ascii="Palatino Linotype" w:hAnsi="Palatino Linotype" w:cs="Palatino Linotype"/>
          <w:sz w:val="22"/>
          <w:szCs w:val="22"/>
        </w:rPr>
      </w:pPr>
    </w:p>
    <w:p w:rsidR="002B2B11" w:rsidRDefault="002B2B11" w:rsidP="000A468D">
      <w:pPr>
        <w:spacing w:after="200" w:line="276" w:lineRule="auto"/>
        <w:jc w:val="both"/>
        <w:rPr>
          <w:ins w:id="35" w:author="user" w:date="2014-09-19T11:04:00Z"/>
          <w:rFonts w:ascii="Palatino Linotype" w:hAnsi="Palatino Linotype" w:cs="Palatino Linotype"/>
          <w:sz w:val="22"/>
          <w:szCs w:val="22"/>
        </w:rPr>
      </w:pPr>
      <w:r>
        <w:rPr>
          <w:rFonts w:ascii="Palatino Linotype" w:hAnsi="Palatino Linotype" w:cs="Palatino Linotype"/>
          <w:sz w:val="22"/>
          <w:szCs w:val="22"/>
        </w:rPr>
        <w:t xml:space="preserve">9./ </w:t>
      </w:r>
      <w:r w:rsidRPr="008E656D">
        <w:rPr>
          <w:rFonts w:ascii="Palatino Linotype" w:hAnsi="Palatino Linotype" w:cs="Palatino Linotype"/>
          <w:sz w:val="22"/>
          <w:szCs w:val="22"/>
        </w:rPr>
        <w:t xml:space="preserve">Jelen szerződés által nem szabályozott kérdésekben a mindenkor hatályos Ptk. szerződésekre vonatkozó általános rendelkezései és a vonatkozó ágazati jogszabályok előírásai az irányadók. </w:t>
      </w:r>
    </w:p>
    <w:p w:rsidR="002B2B11" w:rsidRPr="008E656D" w:rsidRDefault="002B2B11" w:rsidP="000A468D">
      <w:pPr>
        <w:numPr>
          <w:ins w:id="36" w:author="user" w:date="2014-09-19T11:04:00Z"/>
        </w:numPr>
        <w:spacing w:after="200" w:line="276" w:lineRule="auto"/>
        <w:jc w:val="both"/>
        <w:rPr>
          <w:rFonts w:ascii="Palatino Linotype" w:hAnsi="Palatino Linotype" w:cs="Palatino Linotype"/>
          <w:sz w:val="22"/>
          <w:szCs w:val="22"/>
        </w:rPr>
      </w:pPr>
      <w:ins w:id="37" w:author="user" w:date="2014-09-19T11:04:00Z">
        <w:r>
          <w:rPr>
            <w:rFonts w:ascii="Palatino Linotype" w:hAnsi="Palatino Linotype" w:cs="Palatino Linotype"/>
            <w:sz w:val="22"/>
            <w:szCs w:val="22"/>
          </w:rPr>
          <w:t>10./ Szerződő felek a</w:t>
        </w:r>
      </w:ins>
      <w:ins w:id="38" w:author="user" w:date="2014-09-19T11:05:00Z">
        <w:r>
          <w:rPr>
            <w:rFonts w:ascii="Palatino Linotype" w:hAnsi="Palatino Linotype" w:cs="Palatino Linotype"/>
            <w:sz w:val="22"/>
            <w:szCs w:val="22"/>
          </w:rPr>
          <w:t xml:space="preserve"> 2013. július 31-én kelt megállapodás</w:t>
        </w:r>
      </w:ins>
      <w:ins w:id="39" w:author="user" w:date="2014-09-19T11:12:00Z">
        <w:r>
          <w:rPr>
            <w:rFonts w:ascii="Palatino Linotype" w:hAnsi="Palatino Linotype" w:cs="Palatino Linotype"/>
            <w:sz w:val="22"/>
            <w:szCs w:val="22"/>
          </w:rPr>
          <w:t>t</w:t>
        </w:r>
      </w:ins>
      <w:ins w:id="40" w:author="user" w:date="2014-09-19T11:05:00Z">
        <w:r>
          <w:rPr>
            <w:rFonts w:ascii="Palatino Linotype" w:hAnsi="Palatino Linotype" w:cs="Palatino Linotype"/>
            <w:sz w:val="22"/>
            <w:szCs w:val="22"/>
          </w:rPr>
          <w:t xml:space="preserve"> és annak 1. számú módosításáról szóló megállapodást jelen szerződés aláírásával, közös megegyezéssel felbontják.</w:t>
        </w:r>
      </w:ins>
    </w:p>
    <w:p w:rsidR="002B2B11" w:rsidRPr="008E656D" w:rsidRDefault="002B2B11" w:rsidP="00CA5CD1">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Szerződő Felek </w:t>
      </w:r>
      <w:r>
        <w:rPr>
          <w:rFonts w:ascii="Palatino Linotype" w:hAnsi="Palatino Linotype" w:cs="Palatino Linotype"/>
          <w:sz w:val="22"/>
          <w:szCs w:val="22"/>
        </w:rPr>
        <w:t xml:space="preserve">a </w:t>
      </w:r>
      <w:r w:rsidRPr="008E656D">
        <w:rPr>
          <w:rFonts w:ascii="Palatino Linotype" w:hAnsi="Palatino Linotype" w:cs="Palatino Linotype"/>
          <w:sz w:val="22"/>
          <w:szCs w:val="22"/>
        </w:rPr>
        <w:t>fent</w:t>
      </w:r>
      <w:r>
        <w:rPr>
          <w:rFonts w:ascii="Palatino Linotype" w:hAnsi="Palatino Linotype" w:cs="Palatino Linotype"/>
          <w:sz w:val="22"/>
          <w:szCs w:val="22"/>
        </w:rPr>
        <w:t>i tíz fejezet</w:t>
      </w:r>
      <w:r w:rsidRPr="009F15CC">
        <w:rPr>
          <w:rFonts w:ascii="Palatino Linotype" w:hAnsi="Palatino Linotype" w:cs="Palatino Linotype"/>
          <w:color w:val="FF0000"/>
          <w:sz w:val="22"/>
          <w:szCs w:val="22"/>
        </w:rPr>
        <w:t xml:space="preserve"> </w:t>
      </w:r>
      <w:r w:rsidRPr="00331B38">
        <w:rPr>
          <w:rFonts w:ascii="Palatino Linotype" w:hAnsi="Palatino Linotype" w:cs="Palatino Linotype"/>
          <w:sz w:val="22"/>
          <w:szCs w:val="22"/>
        </w:rPr>
        <w:t>pont</w:t>
      </w:r>
      <w:r>
        <w:rPr>
          <w:rFonts w:ascii="Palatino Linotype" w:hAnsi="Palatino Linotype" w:cs="Palatino Linotype"/>
          <w:sz w:val="22"/>
          <w:szCs w:val="22"/>
        </w:rPr>
        <w:t>jait</w:t>
      </w:r>
      <w:r w:rsidRPr="00331B38">
        <w:rPr>
          <w:rFonts w:ascii="Palatino Linotype" w:hAnsi="Palatino Linotype" w:cs="Palatino Linotype"/>
          <w:sz w:val="22"/>
          <w:szCs w:val="22"/>
        </w:rPr>
        <w:t xml:space="preserve"> és …. mellékletet tartalmazó</w:t>
      </w:r>
      <w:r w:rsidRPr="009F15CC">
        <w:rPr>
          <w:rFonts w:ascii="Palatino Linotype" w:hAnsi="Palatino Linotype" w:cs="Palatino Linotype"/>
          <w:sz w:val="22"/>
          <w:szCs w:val="22"/>
        </w:rPr>
        <w:t xml:space="preserve"> </w:t>
      </w:r>
      <w:r>
        <w:rPr>
          <w:rFonts w:ascii="Palatino Linotype" w:hAnsi="Palatino Linotype" w:cs="Palatino Linotype"/>
          <w:sz w:val="22"/>
          <w:szCs w:val="22"/>
        </w:rPr>
        <w:t>ellátási szerződés</w:t>
      </w:r>
      <w:r w:rsidRPr="008E656D">
        <w:rPr>
          <w:rFonts w:ascii="Palatino Linotype" w:hAnsi="Palatino Linotype" w:cs="Palatino Linotype"/>
          <w:sz w:val="22"/>
          <w:szCs w:val="22"/>
        </w:rPr>
        <w:t xml:space="preserve">t elolvasták, közösen értelmezték, s azt, mint akaratukkal és jognyilatkozataikkal mindenben megegyezőt saját kezűleg, illetve aláírásra jogosult képviselőik útján jóváhagyólag írják alá. </w:t>
      </w:r>
    </w:p>
    <w:p w:rsidR="002B2B11" w:rsidRPr="008E656D" w:rsidRDefault="002B2B11" w:rsidP="00CA5CD1">
      <w:pPr>
        <w:pStyle w:val="Header"/>
        <w:tabs>
          <w:tab w:val="clear" w:pos="4536"/>
          <w:tab w:val="clear" w:pos="9072"/>
        </w:tabs>
        <w:jc w:val="both"/>
        <w:rPr>
          <w:rFonts w:ascii="Palatino Linotype" w:hAnsi="Palatino Linotype" w:cs="Palatino Linotype"/>
          <w:sz w:val="22"/>
          <w:szCs w:val="22"/>
        </w:rPr>
      </w:pPr>
    </w:p>
    <w:p w:rsidR="002B2B11" w:rsidRPr="008E656D" w:rsidRDefault="002B2B11" w:rsidP="00CA5CD1">
      <w:pPr>
        <w:pStyle w:val="Heade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sz w:val="22"/>
          <w:szCs w:val="22"/>
        </w:rPr>
        <w:t xml:space="preserve">A </w:t>
      </w:r>
      <w:r w:rsidRPr="00331B38">
        <w:rPr>
          <w:rFonts w:ascii="Palatino Linotype" w:hAnsi="Palatino Linotype" w:cs="Palatino Linotype"/>
          <w:sz w:val="22"/>
          <w:szCs w:val="22"/>
        </w:rPr>
        <w:t>szerződés 10</w:t>
      </w:r>
      <w:r>
        <w:rPr>
          <w:rFonts w:ascii="Palatino Linotype" w:hAnsi="Palatino Linotype" w:cs="Palatino Linotype"/>
          <w:color w:val="FF0000"/>
        </w:rPr>
        <w:t xml:space="preserve"> </w:t>
      </w:r>
      <w:r w:rsidRPr="008E656D">
        <w:rPr>
          <w:rFonts w:ascii="Palatino Linotype" w:hAnsi="Palatino Linotype" w:cs="Palatino Linotype"/>
          <w:sz w:val="22"/>
          <w:szCs w:val="22"/>
        </w:rPr>
        <w:t xml:space="preserve">db eredeti, egymással teljes egészében megegyező példányban készült, amelyből </w:t>
      </w:r>
      <w:r>
        <w:rPr>
          <w:rFonts w:ascii="Palatino Linotype" w:hAnsi="Palatino Linotype" w:cs="Palatino Linotype"/>
          <w:sz w:val="22"/>
          <w:szCs w:val="22"/>
        </w:rPr>
        <w:t xml:space="preserve">8 </w:t>
      </w:r>
      <w:r w:rsidRPr="008E656D">
        <w:rPr>
          <w:rFonts w:ascii="Palatino Linotype" w:hAnsi="Palatino Linotype" w:cs="Palatino Linotype"/>
          <w:sz w:val="22"/>
          <w:szCs w:val="22"/>
        </w:rPr>
        <w:t>db a</w:t>
      </w:r>
      <w:r>
        <w:rPr>
          <w:rFonts w:ascii="Palatino Linotype" w:hAnsi="Palatino Linotype" w:cs="Palatino Linotype"/>
          <w:sz w:val="22"/>
          <w:szCs w:val="22"/>
        </w:rPr>
        <w:t>z</w:t>
      </w:r>
      <w:r w:rsidRPr="008E656D">
        <w:rPr>
          <w:rFonts w:ascii="Palatino Linotype" w:hAnsi="Palatino Linotype" w:cs="Palatino Linotype"/>
          <w:sz w:val="22"/>
          <w:szCs w:val="22"/>
        </w:rPr>
        <w:t xml:space="preserve"> SZGYF-nél, </w:t>
      </w:r>
      <w:r>
        <w:rPr>
          <w:rFonts w:ascii="Palatino Linotype" w:hAnsi="Palatino Linotype" w:cs="Palatino Linotype"/>
          <w:sz w:val="22"/>
          <w:szCs w:val="22"/>
        </w:rPr>
        <w:t xml:space="preserve">1 </w:t>
      </w:r>
      <w:r w:rsidRPr="008E656D">
        <w:rPr>
          <w:rFonts w:ascii="Palatino Linotype" w:hAnsi="Palatino Linotype" w:cs="Palatino Linotype"/>
          <w:sz w:val="22"/>
          <w:szCs w:val="22"/>
        </w:rPr>
        <w:t>db a Feladatellátónál marad,</w:t>
      </w:r>
      <w:r>
        <w:rPr>
          <w:rFonts w:ascii="Palatino Linotype" w:hAnsi="Palatino Linotype" w:cs="Palatino Linotype"/>
          <w:sz w:val="22"/>
          <w:szCs w:val="22"/>
        </w:rPr>
        <w:t xml:space="preserve"> 1</w:t>
      </w:r>
      <w:r w:rsidRPr="008E656D">
        <w:rPr>
          <w:rFonts w:ascii="Palatino Linotype" w:hAnsi="Palatino Linotype" w:cs="Palatino Linotype"/>
          <w:sz w:val="22"/>
          <w:szCs w:val="22"/>
        </w:rPr>
        <w:t xml:space="preserve"> db a s</w:t>
      </w:r>
      <w:r>
        <w:rPr>
          <w:rFonts w:ascii="Palatino Linotype" w:hAnsi="Palatino Linotype" w:cs="Palatino Linotype"/>
          <w:sz w:val="22"/>
          <w:szCs w:val="22"/>
        </w:rPr>
        <w:t>zolgáltató</w:t>
      </w:r>
      <w:r w:rsidRPr="008E656D">
        <w:rPr>
          <w:rFonts w:ascii="Palatino Linotype" w:hAnsi="Palatino Linotype" w:cs="Palatino Linotype"/>
          <w:sz w:val="22"/>
          <w:szCs w:val="22"/>
        </w:rPr>
        <w:t xml:space="preserve"> vezetőjét illeti meg.</w:t>
      </w:r>
    </w:p>
    <w:p w:rsidR="002B2B11" w:rsidRDefault="002B2B11" w:rsidP="000A468D">
      <w:pPr>
        <w:spacing w:after="200" w:line="276" w:lineRule="auto"/>
        <w:rPr>
          <w:rFonts w:ascii="Palatino Linotype" w:hAnsi="Palatino Linotype" w:cs="Palatino Linotype"/>
          <w:sz w:val="22"/>
          <w:szCs w:val="22"/>
        </w:rPr>
      </w:pPr>
    </w:p>
    <w:p w:rsidR="002B2B11" w:rsidRPr="008E656D" w:rsidRDefault="002B2B11" w:rsidP="000A468D">
      <w:pPr>
        <w:spacing w:after="200" w:line="276" w:lineRule="auto"/>
        <w:rPr>
          <w:rFonts w:ascii="Palatino Linotype" w:hAnsi="Palatino Linotype" w:cs="Palatino Linotype"/>
          <w:sz w:val="22"/>
          <w:szCs w:val="22"/>
        </w:rPr>
      </w:pPr>
    </w:p>
    <w:p w:rsidR="002B2B11" w:rsidRPr="008E656D" w:rsidRDefault="002B2B11" w:rsidP="000A468D">
      <w:pPr>
        <w:spacing w:after="200" w:line="276" w:lineRule="auto"/>
        <w:rPr>
          <w:rFonts w:ascii="Palatino Linotype" w:hAnsi="Palatino Linotype" w:cs="Palatino Linotype"/>
          <w:b/>
          <w:bCs/>
          <w:sz w:val="22"/>
          <w:szCs w:val="22"/>
        </w:rPr>
      </w:pPr>
      <w:r w:rsidRPr="008E656D">
        <w:rPr>
          <w:rFonts w:ascii="Palatino Linotype" w:hAnsi="Palatino Linotype" w:cs="Palatino Linotype"/>
          <w:sz w:val="22"/>
          <w:szCs w:val="22"/>
        </w:rPr>
        <w:t xml:space="preserve"> </w:t>
      </w:r>
      <w:r>
        <w:rPr>
          <w:rFonts w:ascii="Palatino Linotype" w:hAnsi="Palatino Linotype" w:cs="Palatino Linotype"/>
          <w:b/>
          <w:bCs/>
          <w:sz w:val="22"/>
          <w:szCs w:val="22"/>
        </w:rPr>
        <w:t>Budapest, 20… év ………………</w:t>
      </w:r>
      <w:r w:rsidRPr="008E656D">
        <w:rPr>
          <w:rFonts w:ascii="Palatino Linotype" w:hAnsi="Palatino Linotype" w:cs="Palatino Linotype"/>
          <w:b/>
          <w:bCs/>
          <w:sz w:val="22"/>
          <w:szCs w:val="22"/>
        </w:rPr>
        <w:t xml:space="preserve"> hó … na</w:t>
      </w:r>
      <w:r>
        <w:rPr>
          <w:rFonts w:ascii="Palatino Linotype" w:hAnsi="Palatino Linotype" w:cs="Palatino Linotype"/>
          <w:b/>
          <w:bCs/>
          <w:sz w:val="22"/>
          <w:szCs w:val="22"/>
        </w:rPr>
        <w:t>p.   Budapest, 20… év ………………</w:t>
      </w:r>
      <w:r w:rsidRPr="008E656D">
        <w:rPr>
          <w:rFonts w:ascii="Palatino Linotype" w:hAnsi="Palatino Linotype" w:cs="Palatino Linotype"/>
          <w:b/>
          <w:bCs/>
          <w:sz w:val="22"/>
          <w:szCs w:val="22"/>
        </w:rPr>
        <w:t>hó … nap.</w:t>
      </w:r>
    </w:p>
    <w:p w:rsidR="002B2B11" w:rsidRPr="008E656D" w:rsidRDefault="002B2B11" w:rsidP="000A468D">
      <w:pPr>
        <w:spacing w:after="200" w:line="276" w:lineRule="auto"/>
        <w:rPr>
          <w:rFonts w:ascii="Palatino Linotype" w:hAnsi="Palatino Linotype" w:cs="Palatino Linotype"/>
          <w:sz w:val="22"/>
          <w:szCs w:val="22"/>
        </w:rPr>
      </w:pPr>
      <w:r w:rsidRPr="008E656D">
        <w:rPr>
          <w:rFonts w:ascii="Palatino Linotype" w:hAnsi="Palatino Linotype" w:cs="Palatino Linotype"/>
          <w:sz w:val="22"/>
          <w:szCs w:val="22"/>
        </w:rPr>
        <w:tab/>
      </w:r>
      <w:r w:rsidRPr="008E656D">
        <w:rPr>
          <w:rFonts w:ascii="Palatino Linotype" w:hAnsi="Palatino Linotype" w:cs="Palatino Linotype"/>
          <w:sz w:val="22"/>
          <w:szCs w:val="22"/>
        </w:rPr>
        <w:tab/>
      </w:r>
    </w:p>
    <w:p w:rsidR="002B2B11" w:rsidRPr="008E656D" w:rsidRDefault="002B2B11" w:rsidP="000A468D">
      <w:pPr>
        <w:rPr>
          <w:rFonts w:ascii="Palatino Linotype" w:hAnsi="Palatino Linotype" w:cs="Palatino Linotype"/>
          <w:sz w:val="22"/>
          <w:szCs w:val="22"/>
        </w:rPr>
      </w:pPr>
      <w:r>
        <w:rPr>
          <w:rFonts w:ascii="Palatino Linotype" w:hAnsi="Palatino Linotype" w:cs="Palatino Linotype"/>
          <w:sz w:val="22"/>
          <w:szCs w:val="22"/>
        </w:rPr>
        <w:t>…………………………………………..</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       …………………………………………..</w:t>
      </w:r>
    </w:p>
    <w:p w:rsidR="002B2B11" w:rsidRPr="008E656D" w:rsidRDefault="002B2B11" w:rsidP="00EF02B3">
      <w:pPr>
        <w:ind w:left="645"/>
        <w:rPr>
          <w:rFonts w:ascii="Palatino Linotype" w:hAnsi="Palatino Linotype" w:cs="Palatino Linotype"/>
          <w:sz w:val="22"/>
          <w:szCs w:val="22"/>
        </w:rPr>
      </w:pPr>
      <w:r w:rsidRPr="008E656D">
        <w:rPr>
          <w:rFonts w:ascii="Palatino Linotype" w:hAnsi="Palatino Linotype" w:cs="Palatino Linotype"/>
          <w:b/>
          <w:bCs/>
          <w:sz w:val="22"/>
          <w:szCs w:val="22"/>
        </w:rPr>
        <w:t xml:space="preserve">Dr. Thuma Róbert                        </w:t>
      </w:r>
      <w:r>
        <w:rPr>
          <w:rFonts w:ascii="Palatino Linotype" w:hAnsi="Palatino Linotype" w:cs="Palatino Linotype"/>
          <w:b/>
          <w:bCs/>
          <w:sz w:val="22"/>
          <w:szCs w:val="22"/>
        </w:rPr>
        <w:t xml:space="preserve">                            </w:t>
      </w:r>
      <w:r w:rsidRPr="008E656D">
        <w:rPr>
          <w:rFonts w:ascii="Palatino Linotype" w:hAnsi="Palatino Linotype" w:cs="Palatino Linotype"/>
          <w:b/>
          <w:bCs/>
          <w:sz w:val="22"/>
          <w:szCs w:val="22"/>
        </w:rPr>
        <w:t xml:space="preserve"> </w:t>
      </w:r>
      <w:r>
        <w:rPr>
          <w:rFonts w:ascii="Palatino Linotype" w:hAnsi="Palatino Linotype" w:cs="Palatino Linotype"/>
          <w:b/>
          <w:bCs/>
          <w:sz w:val="22"/>
          <w:szCs w:val="22"/>
        </w:rPr>
        <w:t xml:space="preserve">dr. Fülöp Erik                        </w:t>
      </w:r>
      <w:r w:rsidRPr="008E656D">
        <w:rPr>
          <w:rFonts w:ascii="Palatino Linotype" w:hAnsi="Palatino Linotype" w:cs="Palatino Linotype"/>
          <w:b/>
          <w:bCs/>
          <w:sz w:val="22"/>
          <w:szCs w:val="22"/>
        </w:rPr>
        <w:t>főigazgató</w:t>
      </w:r>
      <w:r>
        <w:rPr>
          <w:rFonts w:ascii="Palatino Linotype" w:hAnsi="Palatino Linotype" w:cs="Palatino Linotype"/>
          <w:b/>
          <w:bCs/>
          <w:sz w:val="22"/>
          <w:szCs w:val="22"/>
        </w:rPr>
        <w:tab/>
      </w:r>
      <w:r>
        <w:rPr>
          <w:rFonts w:ascii="Palatino Linotype" w:hAnsi="Palatino Linotype" w:cs="Palatino Linotype"/>
          <w:b/>
          <w:bCs/>
          <w:sz w:val="22"/>
          <w:szCs w:val="22"/>
        </w:rPr>
        <w:tab/>
      </w:r>
      <w:r>
        <w:rPr>
          <w:rFonts w:ascii="Palatino Linotype" w:hAnsi="Palatino Linotype" w:cs="Palatino Linotype"/>
          <w:b/>
          <w:bCs/>
          <w:sz w:val="22"/>
          <w:szCs w:val="22"/>
        </w:rPr>
        <w:tab/>
      </w:r>
      <w:r>
        <w:rPr>
          <w:rFonts w:ascii="Palatino Linotype" w:hAnsi="Palatino Linotype" w:cs="Palatino Linotype"/>
          <w:b/>
          <w:bCs/>
          <w:sz w:val="22"/>
          <w:szCs w:val="22"/>
        </w:rPr>
        <w:tab/>
      </w:r>
      <w:r>
        <w:rPr>
          <w:rFonts w:ascii="Palatino Linotype" w:hAnsi="Palatino Linotype" w:cs="Palatino Linotype"/>
          <w:b/>
          <w:bCs/>
          <w:sz w:val="22"/>
          <w:szCs w:val="22"/>
        </w:rPr>
        <w:tab/>
        <w:t xml:space="preserve">          polgármester</w:t>
      </w:r>
      <w:r>
        <w:rPr>
          <w:rFonts w:ascii="Palatino Linotype" w:hAnsi="Palatino Linotype" w:cs="Palatino Linotype"/>
          <w:b/>
          <w:bCs/>
          <w:sz w:val="22"/>
          <w:szCs w:val="22"/>
        </w:rPr>
        <w:tab/>
      </w:r>
      <w:r w:rsidRPr="008E656D">
        <w:rPr>
          <w:rFonts w:ascii="Palatino Linotype" w:hAnsi="Palatino Linotype" w:cs="Palatino Linotype"/>
          <w:sz w:val="22"/>
          <w:szCs w:val="22"/>
        </w:rPr>
        <w:tab/>
      </w:r>
      <w:r w:rsidRPr="008E656D">
        <w:rPr>
          <w:rFonts w:ascii="Palatino Linotype" w:hAnsi="Palatino Linotype" w:cs="Palatino Linotype"/>
          <w:sz w:val="22"/>
          <w:szCs w:val="22"/>
        </w:rPr>
        <w:tab/>
      </w:r>
    </w:p>
    <w:p w:rsidR="002B2B11" w:rsidRPr="008E656D"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p>
    <w:p w:rsidR="002B2B11" w:rsidRPr="008E656D" w:rsidRDefault="002B2B11" w:rsidP="009F15CC">
      <w:pPr>
        <w:rPr>
          <w:rFonts w:ascii="Palatino Linotype" w:hAnsi="Palatino Linotype" w:cs="Palatino Linotype"/>
          <w:sz w:val="22"/>
          <w:szCs w:val="22"/>
        </w:rPr>
      </w:pPr>
      <w:r>
        <w:rPr>
          <w:rFonts w:ascii="Palatino Linotype" w:hAnsi="Palatino Linotype" w:cs="Palatino Linotype"/>
          <w:sz w:val="22"/>
          <w:szCs w:val="22"/>
        </w:rPr>
        <w:t>Pénzügyi ellenjegyzés:</w:t>
      </w:r>
    </w:p>
    <w:p w:rsidR="002B2B11" w:rsidRPr="008E656D" w:rsidRDefault="002B2B11" w:rsidP="000A468D">
      <w:pPr>
        <w:rPr>
          <w:rFonts w:ascii="Palatino Linotype" w:hAnsi="Palatino Linotype" w:cs="Palatino Linotype"/>
          <w:sz w:val="22"/>
          <w:szCs w:val="22"/>
        </w:rPr>
      </w:pPr>
    </w:p>
    <w:p w:rsidR="002B2B11" w:rsidRPr="008E656D" w:rsidRDefault="002B2B11" w:rsidP="00E62785">
      <w:pPr>
        <w:spacing w:after="200" w:line="276" w:lineRule="auto"/>
        <w:rPr>
          <w:rFonts w:ascii="Palatino Linotype" w:hAnsi="Palatino Linotype" w:cs="Palatino Linotype"/>
          <w:b/>
          <w:bCs/>
          <w:sz w:val="22"/>
          <w:szCs w:val="22"/>
        </w:rPr>
      </w:pPr>
      <w:r>
        <w:rPr>
          <w:rFonts w:ascii="Palatino Linotype" w:hAnsi="Palatino Linotype" w:cs="Palatino Linotype"/>
          <w:b/>
          <w:bCs/>
          <w:sz w:val="22"/>
          <w:szCs w:val="22"/>
        </w:rPr>
        <w:t xml:space="preserve">Budapest, 20… év ……………… </w:t>
      </w:r>
      <w:r w:rsidRPr="008E656D">
        <w:rPr>
          <w:rFonts w:ascii="Palatino Linotype" w:hAnsi="Palatino Linotype" w:cs="Palatino Linotype"/>
          <w:b/>
          <w:bCs/>
          <w:sz w:val="22"/>
          <w:szCs w:val="22"/>
        </w:rPr>
        <w:t>hó … na</w:t>
      </w:r>
      <w:r>
        <w:rPr>
          <w:rFonts w:ascii="Palatino Linotype" w:hAnsi="Palatino Linotype" w:cs="Palatino Linotype"/>
          <w:b/>
          <w:bCs/>
          <w:sz w:val="22"/>
          <w:szCs w:val="22"/>
        </w:rPr>
        <w:t>p.    Budapest, 20… év ………………</w:t>
      </w:r>
      <w:r w:rsidRPr="008E656D">
        <w:rPr>
          <w:rFonts w:ascii="Palatino Linotype" w:hAnsi="Palatino Linotype" w:cs="Palatino Linotype"/>
          <w:b/>
          <w:bCs/>
          <w:sz w:val="22"/>
          <w:szCs w:val="22"/>
        </w:rPr>
        <w:t>hó … nap.</w:t>
      </w:r>
    </w:p>
    <w:p w:rsidR="002B2B11" w:rsidRPr="008E656D" w:rsidRDefault="002B2B11" w:rsidP="000A468D">
      <w:pPr>
        <w:rPr>
          <w:rFonts w:ascii="Palatino Linotype" w:hAnsi="Palatino Linotype" w:cs="Palatino Linotype"/>
          <w:sz w:val="22"/>
          <w:szCs w:val="22"/>
        </w:rPr>
      </w:pPr>
    </w:p>
    <w:p w:rsidR="002B2B11" w:rsidRPr="008E656D" w:rsidRDefault="002B2B11" w:rsidP="000A468D">
      <w:pPr>
        <w:rPr>
          <w:rFonts w:ascii="Palatino Linotype" w:hAnsi="Palatino Linotype" w:cs="Palatino Linotype"/>
          <w:sz w:val="22"/>
          <w:szCs w:val="22"/>
        </w:rPr>
      </w:pPr>
      <w:r>
        <w:rPr>
          <w:rFonts w:ascii="Palatino Linotype" w:hAnsi="Palatino Linotype" w:cs="Palatino Linotype"/>
          <w:sz w:val="22"/>
          <w:szCs w:val="22"/>
        </w:rPr>
        <w:t>……………………………………………</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 ……………………………………………..</w:t>
      </w:r>
    </w:p>
    <w:p w:rsidR="002B2B11" w:rsidRPr="008E656D"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r>
        <w:rPr>
          <w:rFonts w:ascii="Palatino Linotype" w:hAnsi="Palatino Linotype" w:cs="Palatino Linotype"/>
          <w:sz w:val="22"/>
          <w:szCs w:val="22"/>
        </w:rPr>
        <w:t>SZGYF gazdasági vezető</w:t>
      </w:r>
      <w:r w:rsidRPr="008E656D">
        <w:rPr>
          <w:rFonts w:ascii="Palatino Linotype" w:hAnsi="Palatino Linotype" w:cs="Palatino Linotype"/>
          <w:sz w:val="22"/>
          <w:szCs w:val="22"/>
        </w:rPr>
        <w:t xml:space="preserve"> </w:t>
      </w:r>
      <w:r>
        <w:rPr>
          <w:rFonts w:ascii="Palatino Linotype" w:hAnsi="Palatino Linotype" w:cs="Palatino Linotype"/>
          <w:sz w:val="22"/>
          <w:szCs w:val="22"/>
        </w:rPr>
        <w:t xml:space="preserve">                                F</w:t>
      </w:r>
      <w:r w:rsidRPr="008E656D">
        <w:rPr>
          <w:rFonts w:ascii="Palatino Linotype" w:hAnsi="Palatino Linotype" w:cs="Palatino Linotype"/>
          <w:sz w:val="22"/>
          <w:szCs w:val="22"/>
        </w:rPr>
        <w:t xml:space="preserve">eladatellátó </w:t>
      </w:r>
      <w:r>
        <w:rPr>
          <w:rFonts w:ascii="Palatino Linotype" w:hAnsi="Palatino Linotype" w:cs="Palatino Linotype"/>
          <w:sz w:val="22"/>
          <w:szCs w:val="22"/>
        </w:rPr>
        <w:t>gazdasági vezető</w:t>
      </w:r>
    </w:p>
    <w:p w:rsidR="002B2B11" w:rsidRPr="008E656D"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r>
        <w:rPr>
          <w:rFonts w:ascii="Palatino Linotype" w:hAnsi="Palatino Linotype" w:cs="Palatino Linotype"/>
          <w:sz w:val="22"/>
          <w:szCs w:val="22"/>
        </w:rPr>
        <w:t>Jogi ellenjegyzés:</w:t>
      </w:r>
    </w:p>
    <w:p w:rsidR="002B2B11" w:rsidRPr="008E656D"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p>
    <w:p w:rsidR="002B2B11" w:rsidRPr="008E656D" w:rsidRDefault="002B2B11" w:rsidP="00E62785">
      <w:pPr>
        <w:spacing w:after="200" w:line="276" w:lineRule="auto"/>
        <w:rPr>
          <w:rFonts w:ascii="Palatino Linotype" w:hAnsi="Palatino Linotype" w:cs="Palatino Linotype"/>
          <w:b/>
          <w:bCs/>
          <w:sz w:val="22"/>
          <w:szCs w:val="22"/>
        </w:rPr>
      </w:pPr>
      <w:r w:rsidRPr="008E656D">
        <w:rPr>
          <w:rFonts w:ascii="Palatino Linotype" w:hAnsi="Palatino Linotype" w:cs="Palatino Linotype"/>
          <w:b/>
          <w:bCs/>
          <w:sz w:val="22"/>
          <w:szCs w:val="22"/>
        </w:rPr>
        <w:t>Budapest, 20… év …</w:t>
      </w:r>
      <w:r>
        <w:rPr>
          <w:rFonts w:ascii="Palatino Linotype" w:hAnsi="Palatino Linotype" w:cs="Palatino Linotype"/>
          <w:b/>
          <w:bCs/>
          <w:sz w:val="22"/>
          <w:szCs w:val="22"/>
        </w:rPr>
        <w:t xml:space="preserve">…………… </w:t>
      </w:r>
      <w:r w:rsidRPr="008E656D">
        <w:rPr>
          <w:rFonts w:ascii="Palatino Linotype" w:hAnsi="Palatino Linotype" w:cs="Palatino Linotype"/>
          <w:b/>
          <w:bCs/>
          <w:sz w:val="22"/>
          <w:szCs w:val="22"/>
        </w:rPr>
        <w:t xml:space="preserve">hó … nap. </w:t>
      </w:r>
    </w:p>
    <w:p w:rsidR="002B2B11" w:rsidRPr="008E656D" w:rsidRDefault="002B2B11" w:rsidP="000A468D">
      <w:pPr>
        <w:rPr>
          <w:rFonts w:ascii="Palatino Linotype" w:hAnsi="Palatino Linotype" w:cs="Palatino Linotype"/>
          <w:sz w:val="22"/>
          <w:szCs w:val="22"/>
        </w:rPr>
      </w:pPr>
    </w:p>
    <w:p w:rsidR="002B2B11" w:rsidRPr="008E656D"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p>
    <w:p w:rsidR="002B2B11" w:rsidRPr="008E656D" w:rsidRDefault="002B2B11" w:rsidP="000A468D">
      <w:pPr>
        <w:rPr>
          <w:rFonts w:ascii="Palatino Linotype" w:hAnsi="Palatino Linotype" w:cs="Palatino Linotype"/>
          <w:sz w:val="22"/>
          <w:szCs w:val="22"/>
        </w:rPr>
      </w:pPr>
      <w:r w:rsidRPr="008E656D">
        <w:rPr>
          <w:rFonts w:ascii="Palatino Linotype" w:hAnsi="Palatino Linotype" w:cs="Palatino Linotype"/>
          <w:sz w:val="22"/>
          <w:szCs w:val="22"/>
        </w:rPr>
        <w:t xml:space="preserve">                      </w:t>
      </w:r>
      <w:r>
        <w:rPr>
          <w:rFonts w:ascii="Palatino Linotype" w:hAnsi="Palatino Linotype" w:cs="Palatino Linotype"/>
          <w:sz w:val="22"/>
          <w:szCs w:val="22"/>
        </w:rPr>
        <w:t>SZGYF Jogi és Igazgatási Főosztály</w:t>
      </w: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r>
        <w:rPr>
          <w:rFonts w:ascii="Palatino Linotype" w:hAnsi="Palatino Linotype" w:cs="Palatino Linotype"/>
          <w:sz w:val="22"/>
          <w:szCs w:val="22"/>
        </w:rPr>
        <w:t>Szakmai ellenjegyzés:</w:t>
      </w: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r>
        <w:rPr>
          <w:rFonts w:ascii="Palatino Linotype" w:hAnsi="Palatino Linotype" w:cs="Palatino Linotype"/>
          <w:sz w:val="22"/>
          <w:szCs w:val="22"/>
        </w:rPr>
        <w:t>Budapest, 20   év         hó……nap</w:t>
      </w: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r>
        <w:rPr>
          <w:rFonts w:ascii="Palatino Linotype" w:hAnsi="Palatino Linotype" w:cs="Palatino Linotype"/>
          <w:sz w:val="22"/>
          <w:szCs w:val="22"/>
        </w:rPr>
        <w:t>………………………………………………..</w:t>
      </w:r>
    </w:p>
    <w:p w:rsidR="002B2B11" w:rsidRDefault="002B2B11" w:rsidP="000A468D">
      <w:pPr>
        <w:rPr>
          <w:rFonts w:ascii="Palatino Linotype" w:hAnsi="Palatino Linotype" w:cs="Palatino Linotype"/>
          <w:sz w:val="22"/>
          <w:szCs w:val="22"/>
        </w:rPr>
      </w:pPr>
      <w:r>
        <w:rPr>
          <w:rFonts w:ascii="Palatino Linotype" w:hAnsi="Palatino Linotype" w:cs="Palatino Linotype"/>
          <w:sz w:val="22"/>
          <w:szCs w:val="22"/>
        </w:rPr>
        <w:t>SZGYF Intézményirányítási Főosztály</w:t>
      </w:r>
      <w:bookmarkStart w:id="41" w:name="_GoBack"/>
      <w:bookmarkEnd w:id="41"/>
    </w:p>
    <w:p w:rsidR="002B2B11" w:rsidRPr="008E656D" w:rsidRDefault="002B2B11" w:rsidP="000A468D">
      <w:pPr>
        <w:rPr>
          <w:rFonts w:ascii="Palatino Linotype" w:hAnsi="Palatino Linotype" w:cs="Palatino Linotype"/>
          <w:sz w:val="22"/>
          <w:szCs w:val="22"/>
        </w:rPr>
      </w:pPr>
    </w:p>
    <w:p w:rsidR="002B2B11" w:rsidRDefault="002B2B11" w:rsidP="000A468D">
      <w:pPr>
        <w:rPr>
          <w:rFonts w:ascii="Palatino Linotype" w:hAnsi="Palatino Linotype" w:cs="Palatino Linotype"/>
          <w:sz w:val="22"/>
          <w:szCs w:val="22"/>
        </w:rPr>
      </w:pPr>
    </w:p>
    <w:p w:rsidR="002B2B11" w:rsidRPr="008E656D" w:rsidRDefault="002B2B11" w:rsidP="00A20141">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Záradék:</w:t>
      </w:r>
    </w:p>
    <w:p w:rsidR="002B2B11" w:rsidRPr="008E656D" w:rsidRDefault="002B2B11" w:rsidP="00A20141">
      <w:pPr>
        <w:jc w:val="both"/>
        <w:rPr>
          <w:rFonts w:ascii="Palatino Linotype" w:hAnsi="Palatino Linotype" w:cs="Palatino Linotype"/>
          <w:b/>
          <w:bCs/>
          <w:sz w:val="22"/>
          <w:szCs w:val="22"/>
        </w:rPr>
      </w:pPr>
    </w:p>
    <w:p w:rsidR="002B2B11" w:rsidRPr="008E656D" w:rsidRDefault="002B2B11" w:rsidP="00A20141">
      <w:pPr>
        <w:jc w:val="both"/>
        <w:rPr>
          <w:rFonts w:ascii="Palatino Linotype" w:hAnsi="Palatino Linotype" w:cs="Palatino Linotype"/>
          <w:sz w:val="22"/>
          <w:szCs w:val="22"/>
        </w:rPr>
      </w:pPr>
      <w:r w:rsidRPr="008E656D">
        <w:rPr>
          <w:rFonts w:ascii="Palatino Linotype" w:hAnsi="Palatino Linotype" w:cs="Palatino Linotype"/>
          <w:b/>
          <w:bCs/>
          <w:sz w:val="22"/>
          <w:szCs w:val="22"/>
        </w:rPr>
        <w:t>A szociális igazgatásról és szociális ellátásokról szóló 1993. évi III. törvény 91. § (4) bekezdésében foglalt jogkörömben eljárva, a Szociális és Gyermekvédelmi</w:t>
      </w:r>
      <w:r>
        <w:rPr>
          <w:rFonts w:ascii="Palatino Linotype" w:hAnsi="Palatino Linotype" w:cs="Palatino Linotype"/>
          <w:b/>
          <w:bCs/>
          <w:sz w:val="22"/>
          <w:szCs w:val="22"/>
        </w:rPr>
        <w:t xml:space="preserve"> Főigazgatóság</w:t>
      </w:r>
      <w:r w:rsidRPr="008E656D">
        <w:rPr>
          <w:rFonts w:ascii="Palatino Linotype" w:hAnsi="Palatino Linotype" w:cs="Palatino Linotype"/>
          <w:b/>
          <w:bCs/>
          <w:sz w:val="22"/>
          <w:szCs w:val="22"/>
        </w:rPr>
        <w:t xml:space="preserve">, valamint a </w:t>
      </w:r>
      <w:r>
        <w:rPr>
          <w:rFonts w:ascii="Palatino Linotype" w:hAnsi="Palatino Linotype" w:cs="Palatino Linotype"/>
          <w:b/>
          <w:bCs/>
          <w:sz w:val="22"/>
          <w:szCs w:val="22"/>
        </w:rPr>
        <w:t>Tiszavasvári Város Önkormányzata</w:t>
      </w:r>
      <w:r w:rsidRPr="008E656D">
        <w:rPr>
          <w:rFonts w:ascii="Palatino Linotype" w:hAnsi="Palatino Linotype" w:cs="Palatino Linotype"/>
          <w:b/>
          <w:bCs/>
          <w:sz w:val="22"/>
          <w:szCs w:val="22"/>
        </w:rPr>
        <w:t xml:space="preserve"> között, 20</w:t>
      </w:r>
      <w:r>
        <w:rPr>
          <w:rFonts w:ascii="Palatino Linotype" w:hAnsi="Palatino Linotype" w:cs="Palatino Linotype"/>
          <w:b/>
          <w:bCs/>
          <w:sz w:val="22"/>
          <w:szCs w:val="22"/>
        </w:rPr>
        <w:t>14.</w:t>
      </w:r>
      <w:r w:rsidRPr="008E656D">
        <w:rPr>
          <w:rFonts w:ascii="Palatino Linotype" w:hAnsi="Palatino Linotype" w:cs="Palatino Linotype"/>
          <w:b/>
          <w:bCs/>
          <w:sz w:val="22"/>
          <w:szCs w:val="22"/>
        </w:rPr>
        <w:t xml:space="preserve">. év ………………………hó … napján </w:t>
      </w:r>
      <w:r>
        <w:rPr>
          <w:rFonts w:ascii="Palatino Linotype" w:hAnsi="Palatino Linotype" w:cs="Palatino Linotype"/>
          <w:b/>
          <w:bCs/>
          <w:sz w:val="22"/>
          <w:szCs w:val="22"/>
        </w:rPr>
        <w:t>–</w:t>
      </w:r>
      <w:r w:rsidRPr="008E656D">
        <w:rPr>
          <w:rFonts w:ascii="Palatino Linotype" w:hAnsi="Palatino Linotype" w:cs="Palatino Linotype"/>
          <w:b/>
          <w:bCs/>
          <w:sz w:val="22"/>
          <w:szCs w:val="22"/>
        </w:rPr>
        <w:t xml:space="preserve"> </w:t>
      </w:r>
      <w:r>
        <w:rPr>
          <w:rFonts w:ascii="Palatino Linotype" w:hAnsi="Palatino Linotype" w:cs="Palatino Linotype"/>
          <w:b/>
          <w:bCs/>
          <w:sz w:val="22"/>
          <w:szCs w:val="22"/>
        </w:rPr>
        <w:t>fogyatékos személyek otthona</w:t>
      </w:r>
      <w:r w:rsidRPr="008E656D">
        <w:rPr>
          <w:rFonts w:ascii="Palatino Linotype" w:hAnsi="Palatino Linotype" w:cs="Palatino Linotype"/>
          <w:b/>
          <w:bCs/>
          <w:sz w:val="22"/>
          <w:szCs w:val="22"/>
        </w:rPr>
        <w:t xml:space="preserve"> biztosítása tárgyában – fentiek szerint létrejött ellátási szerződést jóváhagyom.</w:t>
      </w:r>
    </w:p>
    <w:p w:rsidR="002B2B11" w:rsidRPr="008E656D" w:rsidRDefault="002B2B11" w:rsidP="00A20141">
      <w:pPr>
        <w:jc w:val="both"/>
        <w:rPr>
          <w:rFonts w:ascii="Palatino Linotype" w:hAnsi="Palatino Linotype" w:cs="Palatino Linotype"/>
          <w:sz w:val="22"/>
          <w:szCs w:val="22"/>
        </w:rPr>
      </w:pPr>
    </w:p>
    <w:p w:rsidR="002B2B11" w:rsidRPr="008E656D" w:rsidRDefault="002B2B11" w:rsidP="00A20141">
      <w:pPr>
        <w:jc w:val="both"/>
        <w:rPr>
          <w:rFonts w:ascii="Palatino Linotype" w:hAnsi="Palatino Linotype" w:cs="Palatino Linotype"/>
          <w:sz w:val="22"/>
          <w:szCs w:val="22"/>
        </w:rPr>
      </w:pPr>
    </w:p>
    <w:p w:rsidR="002B2B11" w:rsidRPr="008E656D" w:rsidRDefault="002B2B11" w:rsidP="00A20141">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Budapest, 20….év ………………………….. hó ….. nap</w:t>
      </w:r>
    </w:p>
    <w:p w:rsidR="002B2B11" w:rsidRPr="008E656D" w:rsidRDefault="002B2B11" w:rsidP="00A20141">
      <w:pPr>
        <w:jc w:val="both"/>
        <w:rPr>
          <w:rFonts w:ascii="Palatino Linotype" w:hAnsi="Palatino Linotype" w:cs="Palatino Linotype"/>
          <w:b/>
          <w:bCs/>
          <w:sz w:val="22"/>
          <w:szCs w:val="22"/>
        </w:rPr>
      </w:pPr>
    </w:p>
    <w:p w:rsidR="002B2B11" w:rsidRPr="008E656D" w:rsidRDefault="002B2B11" w:rsidP="00A20141">
      <w:pPr>
        <w:jc w:val="both"/>
        <w:rPr>
          <w:rFonts w:ascii="Palatino Linotype" w:hAnsi="Palatino Linotype" w:cs="Palatino Linotype"/>
          <w:b/>
          <w:bCs/>
          <w:sz w:val="22"/>
          <w:szCs w:val="22"/>
        </w:rPr>
      </w:pPr>
    </w:p>
    <w:p w:rsidR="002B2B11" w:rsidRPr="008E656D" w:rsidRDefault="002B2B11" w:rsidP="00CC3B1D">
      <w:pPr>
        <w:jc w:val="both"/>
        <w:rPr>
          <w:rFonts w:ascii="Palatino Linotype" w:hAnsi="Palatino Linotype" w:cs="Palatino Linotype"/>
          <w:b/>
          <w:bCs/>
          <w:sz w:val="22"/>
          <w:szCs w:val="22"/>
        </w:rPr>
      </w:pPr>
      <w:r w:rsidRPr="008E656D">
        <w:rPr>
          <w:rFonts w:ascii="Palatino Linotype" w:hAnsi="Palatino Linotype" w:cs="Palatino Linotype"/>
          <w:b/>
          <w:bCs/>
          <w:sz w:val="22"/>
          <w:szCs w:val="22"/>
        </w:rPr>
        <w:t xml:space="preserve">                                                                         ……………………………………………………......</w:t>
      </w:r>
    </w:p>
    <w:p w:rsidR="002B2B11" w:rsidRDefault="002B2B11" w:rsidP="006F0007">
      <w:pPr>
        <w:ind w:left="4248" w:firstLine="708"/>
        <w:rPr>
          <w:rFonts w:ascii="Palatino Linotype" w:hAnsi="Palatino Linotype" w:cs="Palatino Linotype"/>
          <w:b/>
          <w:bCs/>
          <w:sz w:val="22"/>
          <w:szCs w:val="22"/>
        </w:rPr>
      </w:pPr>
    </w:p>
    <w:p w:rsidR="002B2B11" w:rsidRDefault="002B2B11" w:rsidP="006F0007">
      <w:pPr>
        <w:ind w:left="4248" w:firstLine="708"/>
        <w:rPr>
          <w:rFonts w:ascii="Palatino Linotype" w:hAnsi="Palatino Linotype" w:cs="Palatino Linotype"/>
          <w:sz w:val="22"/>
          <w:szCs w:val="22"/>
        </w:rPr>
      </w:pPr>
    </w:p>
    <w:p w:rsidR="002B2B11" w:rsidRPr="008E656D" w:rsidRDefault="002B2B11" w:rsidP="000A468D">
      <w:pPr>
        <w:spacing w:after="200" w:line="276" w:lineRule="auto"/>
        <w:jc w:val="both"/>
        <w:rPr>
          <w:rFonts w:ascii="Palatino Linotype" w:hAnsi="Palatino Linotype" w:cs="Palatino Linotype"/>
          <w:b/>
          <w:bCs/>
          <w:sz w:val="22"/>
          <w:szCs w:val="22"/>
        </w:rPr>
      </w:pPr>
      <w:r w:rsidRPr="008E656D">
        <w:rPr>
          <w:rFonts w:ascii="Palatino Linotype" w:hAnsi="Palatino Linotype" w:cs="Palatino Linotype"/>
          <w:b/>
          <w:bCs/>
          <w:sz w:val="22"/>
          <w:szCs w:val="22"/>
        </w:rPr>
        <w:t>Az alábbi mellékletek a szerződés elválaszthatatlan részét képezik.</w:t>
      </w:r>
    </w:p>
    <w:p w:rsidR="002B2B11" w:rsidRPr="008E656D" w:rsidRDefault="002B2B11" w:rsidP="009964B1">
      <w:pPr>
        <w:pStyle w:val="Header"/>
        <w:numPr>
          <w:ilvl w:val="0"/>
          <w:numId w:val="12"/>
        </w:numP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b/>
          <w:bCs/>
          <w:sz w:val="22"/>
          <w:szCs w:val="22"/>
        </w:rPr>
        <w:t xml:space="preserve">számú melléklet: </w:t>
      </w:r>
      <w:r w:rsidRPr="008E656D">
        <w:rPr>
          <w:rFonts w:ascii="Palatino Linotype" w:hAnsi="Palatino Linotype" w:cs="Palatino Linotype"/>
          <w:sz w:val="22"/>
          <w:szCs w:val="22"/>
        </w:rPr>
        <w:t>Feladatellátó létesítő okiratának egyszerű másolata (alapító okirat, alapszabály, stb.),</w:t>
      </w:r>
    </w:p>
    <w:p w:rsidR="002B2B11" w:rsidRPr="008E656D" w:rsidRDefault="002B2B11" w:rsidP="009964B1">
      <w:pPr>
        <w:pStyle w:val="Header"/>
        <w:numPr>
          <w:ilvl w:val="0"/>
          <w:numId w:val="12"/>
        </w:numP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b/>
          <w:bCs/>
          <w:sz w:val="22"/>
          <w:szCs w:val="22"/>
        </w:rPr>
        <w:t xml:space="preserve">számú melléklet: </w:t>
      </w:r>
      <w:r w:rsidRPr="008E656D">
        <w:rPr>
          <w:rFonts w:ascii="Palatino Linotype" w:hAnsi="Palatino Linotype" w:cs="Palatino Linotype"/>
          <w:sz w:val="22"/>
          <w:szCs w:val="22"/>
        </w:rPr>
        <w:t xml:space="preserve">Feladatellátó létezését igazoló hiteles okirat és annak magyar nyelvű fordítása (cégkivonat, cégbejegyző végzés, </w:t>
      </w:r>
      <w:r>
        <w:rPr>
          <w:rFonts w:ascii="Palatino Linotype" w:hAnsi="Palatino Linotype" w:cs="Palatino Linotype"/>
          <w:sz w:val="22"/>
          <w:szCs w:val="22"/>
        </w:rPr>
        <w:t xml:space="preserve">szolgáltatói </w:t>
      </w:r>
      <w:r w:rsidRPr="008E656D">
        <w:rPr>
          <w:rFonts w:ascii="Palatino Linotype" w:hAnsi="Palatino Linotype" w:cs="Palatino Linotype"/>
          <w:sz w:val="22"/>
          <w:szCs w:val="22"/>
        </w:rPr>
        <w:t>nyilvántartásba vételről szóló határozat, egyéni vállalkozói igazolvány hiteles másolata, ahol jogszabály előírja, kivonat a bírósági nyilvántartásból, stb.</w:t>
      </w:r>
      <w:r>
        <w:rPr>
          <w:rFonts w:ascii="Palatino Linotype" w:hAnsi="Palatino Linotype" w:cs="Palatino Linotype"/>
          <w:sz w:val="22"/>
          <w:szCs w:val="22"/>
        </w:rPr>
        <w:t xml:space="preserve"> hiteles másolata</w:t>
      </w:r>
      <w:r w:rsidRPr="008E656D">
        <w:rPr>
          <w:rFonts w:ascii="Palatino Linotype" w:hAnsi="Palatino Linotype" w:cs="Palatino Linotype"/>
          <w:sz w:val="22"/>
          <w:szCs w:val="22"/>
        </w:rPr>
        <w:t>)</w:t>
      </w:r>
      <w:r w:rsidRPr="008E656D">
        <w:rPr>
          <w:rFonts w:ascii="Palatino Linotype" w:hAnsi="Palatino Linotype" w:cs="Palatino Linotype"/>
          <w:sz w:val="22"/>
          <w:szCs w:val="22"/>
          <w:vertAlign w:val="superscript"/>
        </w:rPr>
        <w:t>,</w:t>
      </w:r>
    </w:p>
    <w:p w:rsidR="002B2B11" w:rsidRPr="008E656D" w:rsidRDefault="002B2B11" w:rsidP="009964B1">
      <w:pPr>
        <w:pStyle w:val="Header"/>
        <w:numPr>
          <w:ilvl w:val="0"/>
          <w:numId w:val="12"/>
        </w:numP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b/>
          <w:bCs/>
          <w:sz w:val="22"/>
          <w:szCs w:val="22"/>
        </w:rPr>
        <w:t xml:space="preserve">számú melléklet: </w:t>
      </w:r>
      <w:r w:rsidRPr="008E656D">
        <w:rPr>
          <w:rFonts w:ascii="Palatino Linotype" w:hAnsi="Palatino Linotype" w:cs="Palatino Linotype"/>
          <w:sz w:val="22"/>
          <w:szCs w:val="22"/>
        </w:rPr>
        <w:t>Feladatellátó képviselőjének közjegyző által hitelesített aláírási címpéldánya vagy a Feladatellátó képviselőjének ügyvéd által ellenjegyzett aláírás mintája,</w:t>
      </w:r>
    </w:p>
    <w:p w:rsidR="002B2B11" w:rsidRPr="008E656D" w:rsidRDefault="002B2B11" w:rsidP="00400790">
      <w:pPr>
        <w:pStyle w:val="Header"/>
        <w:numPr>
          <w:ilvl w:val="0"/>
          <w:numId w:val="12"/>
        </w:numP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b/>
          <w:bCs/>
          <w:sz w:val="22"/>
          <w:szCs w:val="22"/>
        </w:rPr>
        <w:t xml:space="preserve">számú melléklet: </w:t>
      </w:r>
      <w:r w:rsidRPr="008E656D">
        <w:rPr>
          <w:rFonts w:ascii="Palatino Linotype" w:hAnsi="Palatino Linotype" w:cs="Palatino Linotype"/>
          <w:sz w:val="22"/>
          <w:szCs w:val="22"/>
        </w:rPr>
        <w:t>Feladatellátó képviselőjének aláírási jogosultságát igazoló okirat,</w:t>
      </w:r>
    </w:p>
    <w:p w:rsidR="002B2B11" w:rsidRPr="00035742" w:rsidRDefault="002B2B11" w:rsidP="00400790">
      <w:pPr>
        <w:pStyle w:val="Header"/>
        <w:numPr>
          <w:ilvl w:val="0"/>
          <w:numId w:val="12"/>
        </w:numPr>
        <w:tabs>
          <w:tab w:val="clear" w:pos="4536"/>
          <w:tab w:val="clear" w:pos="9072"/>
        </w:tabs>
        <w:jc w:val="both"/>
        <w:rPr>
          <w:rFonts w:ascii="Palatino Linotype" w:hAnsi="Palatino Linotype" w:cs="Palatino Linotype"/>
          <w:sz w:val="22"/>
          <w:szCs w:val="22"/>
        </w:rPr>
      </w:pPr>
      <w:r w:rsidRPr="00035742">
        <w:rPr>
          <w:rFonts w:ascii="Palatino Linotype" w:hAnsi="Palatino Linotype" w:cs="Palatino Linotype"/>
          <w:b/>
          <w:bCs/>
          <w:sz w:val="22"/>
          <w:szCs w:val="22"/>
        </w:rPr>
        <w:t>számú melléklet</w:t>
      </w:r>
      <w:r w:rsidRPr="00035742">
        <w:rPr>
          <w:rFonts w:ascii="Palatino Linotype" w:hAnsi="Palatino Linotype" w:cs="Palatino Linotype"/>
          <w:sz w:val="22"/>
          <w:szCs w:val="22"/>
        </w:rPr>
        <w:t xml:space="preserve">: Feladatellátó számlavezető pénzintézete által ellenjegyzett, a jelen szerződésben meghatározott ellenőrzési véghatáridővel megegyező határidőig a </w:t>
      </w:r>
      <w:r>
        <w:rPr>
          <w:rFonts w:ascii="Palatino Linotype" w:hAnsi="Palatino Linotype" w:cs="Palatino Linotype"/>
          <w:sz w:val="22"/>
          <w:szCs w:val="22"/>
        </w:rPr>
        <w:t>Támogató</w:t>
      </w:r>
      <w:r w:rsidRPr="00035742">
        <w:rPr>
          <w:rFonts w:ascii="Palatino Linotype" w:hAnsi="Palatino Linotype" w:cs="Palatino Linotype"/>
          <w:sz w:val="22"/>
          <w:szCs w:val="22"/>
        </w:rPr>
        <w:t xml:space="preserve"> javára szóló</w:t>
      </w:r>
      <w:r>
        <w:rPr>
          <w:rFonts w:ascii="Palatino Linotype" w:hAnsi="Palatino Linotype" w:cs="Palatino Linotype"/>
          <w:sz w:val="22"/>
          <w:szCs w:val="22"/>
        </w:rPr>
        <w:t xml:space="preserve"> (kedvezményezett számla: MÁK 10032000-01220328-50000005)</w:t>
      </w:r>
      <w:r w:rsidRPr="00035742">
        <w:rPr>
          <w:rFonts w:ascii="Palatino Linotype" w:hAnsi="Palatino Linotype" w:cs="Palatino Linotype"/>
          <w:sz w:val="22"/>
          <w:szCs w:val="22"/>
        </w:rPr>
        <w:t xml:space="preserve">, valamennyi – jogszabály alapján beszedési megbízással megterhelhető – fizetési számlájára vonatkozó, csak a </w:t>
      </w:r>
      <w:r>
        <w:rPr>
          <w:rFonts w:ascii="Palatino Linotype" w:hAnsi="Palatino Linotype" w:cs="Palatino Linotype"/>
          <w:sz w:val="22"/>
          <w:szCs w:val="22"/>
        </w:rPr>
        <w:t>Támogató</w:t>
      </w:r>
      <w:r w:rsidRPr="00035742">
        <w:rPr>
          <w:rFonts w:ascii="Palatino Linotype" w:hAnsi="Palatino Linotype" w:cs="Palatino Linotype"/>
          <w:sz w:val="22"/>
          <w:szCs w:val="22"/>
        </w:rPr>
        <w:t xml:space="preserve"> írásbeli hozzájárulásával visszavonható, beszedési megbízásra felhatalmazó nyilatkozata pénzügyi fedezethiány miatt nem teljesíthető fizetési megbízás esetére a követelés legfeljebb harmincöt napra való sorba állítására vonatkozó rendelkezéssel együtt, - amennyiben a Feladatellátó több bankszámlával rendelkezik, egyidejűleg nyilatkozik a felhatalmazások érvényesítésének sorrendjéről</w:t>
      </w:r>
    </w:p>
    <w:p w:rsidR="002B2B11" w:rsidRPr="008E656D" w:rsidRDefault="002B2B11" w:rsidP="00400790">
      <w:pPr>
        <w:pStyle w:val="Header"/>
        <w:numPr>
          <w:ilvl w:val="0"/>
          <w:numId w:val="12"/>
        </w:numPr>
        <w:tabs>
          <w:tab w:val="clear" w:pos="4536"/>
          <w:tab w:val="clear" w:pos="9072"/>
        </w:tabs>
        <w:jc w:val="both"/>
        <w:rPr>
          <w:rFonts w:ascii="Palatino Linotype" w:hAnsi="Palatino Linotype" w:cs="Palatino Linotype"/>
          <w:sz w:val="22"/>
          <w:szCs w:val="22"/>
        </w:rPr>
      </w:pPr>
      <w:r w:rsidRPr="008E656D">
        <w:rPr>
          <w:rFonts w:ascii="Palatino Linotype" w:hAnsi="Palatino Linotype" w:cs="Palatino Linotype"/>
          <w:b/>
          <w:bCs/>
          <w:sz w:val="22"/>
          <w:szCs w:val="22"/>
        </w:rPr>
        <w:t>számú melléklet</w:t>
      </w:r>
      <w:r w:rsidRPr="008E656D">
        <w:rPr>
          <w:rFonts w:ascii="Palatino Linotype" w:hAnsi="Palatino Linotype" w:cs="Palatino Linotype"/>
          <w:sz w:val="22"/>
          <w:szCs w:val="22"/>
        </w:rPr>
        <w:t>: Feladatellátó éves költségvetése</w:t>
      </w:r>
    </w:p>
    <w:p w:rsidR="002B2B11" w:rsidRPr="00226A06" w:rsidRDefault="002B2B11" w:rsidP="00226A06">
      <w:pPr>
        <w:numPr>
          <w:ilvl w:val="0"/>
          <w:numId w:val="12"/>
        </w:numPr>
        <w:spacing w:after="200" w:line="276" w:lineRule="auto"/>
        <w:jc w:val="both"/>
        <w:rPr>
          <w:rFonts w:ascii="Palatino Linotype" w:hAnsi="Palatino Linotype" w:cs="Palatino Linotype"/>
          <w:sz w:val="20"/>
          <w:szCs w:val="20"/>
        </w:rPr>
      </w:pPr>
      <w:r w:rsidRPr="008E656D">
        <w:rPr>
          <w:rFonts w:ascii="Palatino Linotype" w:hAnsi="Palatino Linotype" w:cs="Palatino Linotype"/>
          <w:b/>
          <w:bCs/>
          <w:sz w:val="22"/>
          <w:szCs w:val="22"/>
        </w:rPr>
        <w:t xml:space="preserve">számú melléklet: </w:t>
      </w:r>
      <w:r w:rsidRPr="008E656D">
        <w:rPr>
          <w:rFonts w:ascii="Palatino Linotype" w:hAnsi="Palatino Linotype" w:cs="Palatino Linotype"/>
          <w:sz w:val="22"/>
          <w:szCs w:val="22"/>
        </w:rPr>
        <w:t xml:space="preserve">Jelentés a </w:t>
      </w:r>
      <w:r>
        <w:rPr>
          <w:rFonts w:ascii="Palatino Linotype" w:hAnsi="Palatino Linotype" w:cs="Palatino Linotype"/>
          <w:sz w:val="22"/>
          <w:szCs w:val="22"/>
        </w:rPr>
        <w:t xml:space="preserve">fogyatékos személyek otthona </w:t>
      </w:r>
      <w:r w:rsidRPr="008E656D">
        <w:rPr>
          <w:rFonts w:ascii="Palatino Linotype" w:hAnsi="Palatino Linotype" w:cs="Palatino Linotype"/>
          <w:sz w:val="22"/>
          <w:szCs w:val="22"/>
        </w:rPr>
        <w:t>ellátásának szakmai</w:t>
      </w:r>
      <w:r w:rsidRPr="008E656D">
        <w:rPr>
          <w:rFonts w:ascii="Palatino Linotype" w:hAnsi="Palatino Linotype" w:cs="Palatino Linotype"/>
          <w:sz w:val="20"/>
          <w:szCs w:val="20"/>
        </w:rPr>
        <w:t xml:space="preserve"> mutatószámairó</w:t>
      </w:r>
      <w:r>
        <w:rPr>
          <w:rFonts w:ascii="Palatino Linotype" w:hAnsi="Palatino Linotype" w:cs="Palatino Linotype"/>
          <w:sz w:val="20"/>
          <w:szCs w:val="20"/>
        </w:rPr>
        <w:t>l</w:t>
      </w:r>
    </w:p>
    <w:p w:rsidR="002B2B11" w:rsidRPr="00712359" w:rsidRDefault="002B2B11" w:rsidP="00712359">
      <w:pPr>
        <w:numPr>
          <w:ilvl w:val="0"/>
          <w:numId w:val="12"/>
        </w:numPr>
        <w:ind w:left="709" w:hanging="283"/>
        <w:jc w:val="both"/>
        <w:rPr>
          <w:rFonts w:ascii="Palatino Linotype" w:hAnsi="Palatino Linotype" w:cs="Palatino Linotype"/>
          <w:sz w:val="22"/>
          <w:szCs w:val="22"/>
        </w:rPr>
      </w:pPr>
      <w:r>
        <w:rPr>
          <w:rFonts w:ascii="Palatino Linotype" w:hAnsi="Palatino Linotype" w:cs="Palatino Linotype"/>
          <w:sz w:val="22"/>
          <w:szCs w:val="22"/>
        </w:rPr>
        <w:t xml:space="preserve">Az </w:t>
      </w:r>
      <w:r w:rsidRPr="00712359">
        <w:rPr>
          <w:rFonts w:ascii="Palatino Linotype" w:hAnsi="Palatino Linotype" w:cs="Palatino Linotype"/>
          <w:sz w:val="22"/>
          <w:szCs w:val="22"/>
        </w:rPr>
        <w:t>Ávr. 72. § (2) és (3) bekezdésében továbbá a fejezeti kezelésű előirányzatok kezeléséről és felhasználásáról szóló 84/2013. (XII.30.) 6. §-ában foglalt nyilatkozatok</w:t>
      </w:r>
      <w:r>
        <w:rPr>
          <w:rFonts w:ascii="Palatino Linotype" w:hAnsi="Palatino Linotype" w:cs="Palatino Linotype"/>
          <w:sz w:val="22"/>
          <w:szCs w:val="22"/>
        </w:rPr>
        <w:t xml:space="preserve"> és</w:t>
      </w:r>
      <w:r w:rsidRPr="00712359">
        <w:rPr>
          <w:rFonts w:ascii="Palatino Linotype" w:hAnsi="Palatino Linotype" w:cs="Palatino Linotype"/>
          <w:sz w:val="22"/>
          <w:szCs w:val="22"/>
        </w:rPr>
        <w:t xml:space="preserve"> dokumentumok</w:t>
      </w:r>
      <w:r>
        <w:rPr>
          <w:rFonts w:ascii="Palatino Linotype" w:hAnsi="Palatino Linotype" w:cs="Palatino Linotype"/>
          <w:sz w:val="22"/>
          <w:szCs w:val="22"/>
        </w:rPr>
        <w:t>.</w:t>
      </w:r>
    </w:p>
    <w:p w:rsidR="002B2B11" w:rsidRPr="00712359" w:rsidRDefault="002B2B11" w:rsidP="00652191">
      <w:pPr>
        <w:numPr>
          <w:ilvl w:val="0"/>
          <w:numId w:val="12"/>
        </w:numPr>
        <w:ind w:left="709" w:hanging="283"/>
        <w:jc w:val="both"/>
        <w:rPr>
          <w:rFonts w:ascii="Palatino Linotype" w:hAnsi="Palatino Linotype" w:cs="Palatino Linotype"/>
          <w:sz w:val="22"/>
          <w:szCs w:val="22"/>
        </w:rPr>
      </w:pPr>
      <w:r w:rsidRPr="00712359">
        <w:rPr>
          <w:rFonts w:ascii="Palatino Linotype" w:hAnsi="Palatino Linotype" w:cs="Palatino Linotype"/>
          <w:sz w:val="22"/>
          <w:szCs w:val="22"/>
        </w:rPr>
        <w:t>Az Áht 50. § (1) bekezdésében foglalt követelményeknek megfelelő dokumentumok.</w:t>
      </w:r>
      <w:r w:rsidRPr="00712359">
        <w:rPr>
          <w:rFonts w:ascii="Calibri" w:hAnsi="Calibri" w:cs="Calibri"/>
          <w:b/>
          <w:bCs/>
          <w:sz w:val="22"/>
          <w:szCs w:val="22"/>
        </w:rPr>
        <w:tab/>
      </w:r>
    </w:p>
    <w:sectPr w:rsidR="002B2B11" w:rsidRPr="00712359" w:rsidSect="002B2B11">
      <w:headerReference w:type="default" r:id="rId7"/>
      <w:footerReference w:type="default" r:id="rId8"/>
      <w:pgSz w:w="11906" w:h="16838"/>
      <w:pgMar w:top="1418" w:right="1418" w:bottom="1418" w:left="1701" w:header="708" w:footer="708" w:gutter="0"/>
      <w:cols w:space="708"/>
      <w:docGrid w:linePitch="360"/>
      <w:sectPrChange w:id="42" w:author="User" w:date="2014-09-19T09:06:00Z">
        <w:sectPr w:rsidR="002B2B11" w:rsidRPr="00712359" w:rsidSect="002B2B11">
          <w:pgSz w:w="12240" w:h="15840"/>
          <w:pgMar w:top="1417" w:right="1417" w:bottom="1417" w:left="1417"/>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B11" w:rsidRDefault="002B2B11">
      <w:r>
        <w:separator/>
      </w:r>
    </w:p>
  </w:endnote>
  <w:endnote w:type="continuationSeparator" w:id="0">
    <w:p w:rsidR="002B2B11" w:rsidRDefault="002B2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1" w:rsidRDefault="002B2B11" w:rsidP="00467329">
    <w:pPr>
      <w:pStyle w:val="Foot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2B11" w:rsidRDefault="002B2B11" w:rsidP="00467329">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B11" w:rsidRDefault="002B2B11">
      <w:r>
        <w:separator/>
      </w:r>
    </w:p>
  </w:footnote>
  <w:footnote w:type="continuationSeparator" w:id="0">
    <w:p w:rsidR="002B2B11" w:rsidRDefault="002B2B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1" w:rsidRPr="00374666" w:rsidRDefault="002B2B11" w:rsidP="00374666">
    <w:pPr>
      <w:pStyle w:val="Header"/>
      <w:ind w:right="360" w:firstLine="360"/>
      <w:jc w:val="center"/>
      <w:rPr>
        <w:rFonts w:ascii="Palatino Linotype" w:hAnsi="Palatino Linotype" w:cs="Palatino Linotype"/>
        <w:sz w:val="22"/>
        <w:szCs w:val="22"/>
      </w:rPr>
    </w:pPr>
    <w:r>
      <w:rPr>
        <w:rFonts w:ascii="Palatino Linotype" w:hAnsi="Palatino Linotype" w:cs="Palatino Linotype"/>
        <w:sz w:val="22"/>
        <w:szCs w:val="22"/>
      </w:rPr>
      <w:t xml:space="preserve">                                                                                                 </w:t>
    </w:r>
    <w:r w:rsidRPr="00374666">
      <w:rPr>
        <w:rFonts w:ascii="Palatino Linotype" w:hAnsi="Palatino Linotype" w:cs="Palatino Linotype"/>
        <w:sz w:val="22"/>
        <w:szCs w:val="22"/>
      </w:rPr>
      <w:t>Iktatószám: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1F42"/>
    <w:multiLevelType w:val="hybridMultilevel"/>
    <w:tmpl w:val="F466AA9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0F107A2C"/>
    <w:multiLevelType w:val="hybridMultilevel"/>
    <w:tmpl w:val="904AF236"/>
    <w:lvl w:ilvl="0" w:tplc="040E000F">
      <w:start w:val="1"/>
      <w:numFmt w:val="decimal"/>
      <w:lvlText w:val="%1."/>
      <w:lvlJc w:val="left"/>
      <w:pPr>
        <w:ind w:left="1004" w:hanging="360"/>
      </w:pPr>
    </w:lvl>
    <w:lvl w:ilvl="1" w:tplc="040E0019">
      <w:start w:val="1"/>
      <w:numFmt w:val="lowerLetter"/>
      <w:lvlText w:val="%2."/>
      <w:lvlJc w:val="left"/>
      <w:pPr>
        <w:ind w:left="1724" w:hanging="360"/>
      </w:pPr>
    </w:lvl>
    <w:lvl w:ilvl="2" w:tplc="040E001B">
      <w:start w:val="1"/>
      <w:numFmt w:val="lowerRoman"/>
      <w:lvlText w:val="%3."/>
      <w:lvlJc w:val="right"/>
      <w:pPr>
        <w:ind w:left="2444" w:hanging="180"/>
      </w:pPr>
    </w:lvl>
    <w:lvl w:ilvl="3" w:tplc="040E000F">
      <w:start w:val="1"/>
      <w:numFmt w:val="decimal"/>
      <w:lvlText w:val="%4."/>
      <w:lvlJc w:val="left"/>
      <w:pPr>
        <w:ind w:left="3164" w:hanging="360"/>
      </w:pPr>
    </w:lvl>
    <w:lvl w:ilvl="4" w:tplc="040E0019">
      <w:start w:val="1"/>
      <w:numFmt w:val="lowerLetter"/>
      <w:lvlText w:val="%5."/>
      <w:lvlJc w:val="left"/>
      <w:pPr>
        <w:ind w:left="3884" w:hanging="360"/>
      </w:pPr>
    </w:lvl>
    <w:lvl w:ilvl="5" w:tplc="040E001B">
      <w:start w:val="1"/>
      <w:numFmt w:val="lowerRoman"/>
      <w:lvlText w:val="%6."/>
      <w:lvlJc w:val="right"/>
      <w:pPr>
        <w:ind w:left="4604" w:hanging="180"/>
      </w:pPr>
    </w:lvl>
    <w:lvl w:ilvl="6" w:tplc="040E000F">
      <w:start w:val="1"/>
      <w:numFmt w:val="decimal"/>
      <w:lvlText w:val="%7."/>
      <w:lvlJc w:val="left"/>
      <w:pPr>
        <w:ind w:left="5324" w:hanging="360"/>
      </w:pPr>
    </w:lvl>
    <w:lvl w:ilvl="7" w:tplc="040E0019">
      <w:start w:val="1"/>
      <w:numFmt w:val="lowerLetter"/>
      <w:lvlText w:val="%8."/>
      <w:lvlJc w:val="left"/>
      <w:pPr>
        <w:ind w:left="6044" w:hanging="360"/>
      </w:pPr>
    </w:lvl>
    <w:lvl w:ilvl="8" w:tplc="040E001B">
      <w:start w:val="1"/>
      <w:numFmt w:val="lowerRoman"/>
      <w:lvlText w:val="%9."/>
      <w:lvlJc w:val="right"/>
      <w:pPr>
        <w:ind w:left="6764" w:hanging="180"/>
      </w:pPr>
    </w:lvl>
  </w:abstractNum>
  <w:abstractNum w:abstractNumId="2">
    <w:nsid w:val="0F1F5BD6"/>
    <w:multiLevelType w:val="hybridMultilevel"/>
    <w:tmpl w:val="BF801126"/>
    <w:lvl w:ilvl="0" w:tplc="845C31EE">
      <w:start w:val="1"/>
      <w:numFmt w:val="lowerLetter"/>
      <w:lvlText w:val="%1.)"/>
      <w:lvlJc w:val="left"/>
      <w:pPr>
        <w:ind w:left="77" w:hanging="360"/>
      </w:pPr>
      <w:rPr>
        <w:rFonts w:hint="default"/>
      </w:rPr>
    </w:lvl>
    <w:lvl w:ilvl="1" w:tplc="040E0019">
      <w:start w:val="1"/>
      <w:numFmt w:val="lowerLetter"/>
      <w:lvlText w:val="%2."/>
      <w:lvlJc w:val="left"/>
      <w:pPr>
        <w:ind w:left="797" w:hanging="360"/>
      </w:pPr>
    </w:lvl>
    <w:lvl w:ilvl="2" w:tplc="040E001B">
      <w:start w:val="1"/>
      <w:numFmt w:val="lowerRoman"/>
      <w:lvlText w:val="%3."/>
      <w:lvlJc w:val="right"/>
      <w:pPr>
        <w:ind w:left="1517" w:hanging="180"/>
      </w:pPr>
    </w:lvl>
    <w:lvl w:ilvl="3" w:tplc="040E000F">
      <w:start w:val="1"/>
      <w:numFmt w:val="decimal"/>
      <w:lvlText w:val="%4."/>
      <w:lvlJc w:val="left"/>
      <w:pPr>
        <w:ind w:left="2237" w:hanging="360"/>
      </w:pPr>
    </w:lvl>
    <w:lvl w:ilvl="4" w:tplc="040E0019">
      <w:start w:val="1"/>
      <w:numFmt w:val="lowerLetter"/>
      <w:lvlText w:val="%5."/>
      <w:lvlJc w:val="left"/>
      <w:pPr>
        <w:ind w:left="2957" w:hanging="360"/>
      </w:pPr>
    </w:lvl>
    <w:lvl w:ilvl="5" w:tplc="040E001B">
      <w:start w:val="1"/>
      <w:numFmt w:val="lowerRoman"/>
      <w:lvlText w:val="%6."/>
      <w:lvlJc w:val="right"/>
      <w:pPr>
        <w:ind w:left="3677" w:hanging="180"/>
      </w:pPr>
    </w:lvl>
    <w:lvl w:ilvl="6" w:tplc="040E000F">
      <w:start w:val="1"/>
      <w:numFmt w:val="decimal"/>
      <w:lvlText w:val="%7."/>
      <w:lvlJc w:val="left"/>
      <w:pPr>
        <w:ind w:left="4397" w:hanging="360"/>
      </w:pPr>
    </w:lvl>
    <w:lvl w:ilvl="7" w:tplc="040E0019">
      <w:start w:val="1"/>
      <w:numFmt w:val="lowerLetter"/>
      <w:lvlText w:val="%8."/>
      <w:lvlJc w:val="left"/>
      <w:pPr>
        <w:ind w:left="5117" w:hanging="360"/>
      </w:pPr>
    </w:lvl>
    <w:lvl w:ilvl="8" w:tplc="040E001B">
      <w:start w:val="1"/>
      <w:numFmt w:val="lowerRoman"/>
      <w:lvlText w:val="%9."/>
      <w:lvlJc w:val="right"/>
      <w:pPr>
        <w:ind w:left="5837" w:hanging="180"/>
      </w:pPr>
    </w:lvl>
  </w:abstractNum>
  <w:abstractNum w:abstractNumId="3">
    <w:nsid w:val="165D2419"/>
    <w:multiLevelType w:val="multilevel"/>
    <w:tmpl w:val="A7B2D9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0E64089"/>
    <w:multiLevelType w:val="hybridMultilevel"/>
    <w:tmpl w:val="2A488B1A"/>
    <w:lvl w:ilvl="0" w:tplc="040E0017">
      <w:start w:val="1"/>
      <w:numFmt w:val="lowerLetter"/>
      <w:lvlText w:val="%1)"/>
      <w:lvlJc w:val="left"/>
      <w:pPr>
        <w:ind w:left="774" w:hanging="360"/>
      </w:pPr>
    </w:lvl>
    <w:lvl w:ilvl="1" w:tplc="040E0019">
      <w:start w:val="1"/>
      <w:numFmt w:val="lowerLetter"/>
      <w:lvlText w:val="%2."/>
      <w:lvlJc w:val="left"/>
      <w:pPr>
        <w:ind w:left="1494" w:hanging="360"/>
      </w:pPr>
    </w:lvl>
    <w:lvl w:ilvl="2" w:tplc="040E001B">
      <w:start w:val="1"/>
      <w:numFmt w:val="lowerRoman"/>
      <w:lvlText w:val="%3."/>
      <w:lvlJc w:val="right"/>
      <w:pPr>
        <w:ind w:left="2214" w:hanging="180"/>
      </w:pPr>
    </w:lvl>
    <w:lvl w:ilvl="3" w:tplc="040E000F">
      <w:start w:val="1"/>
      <w:numFmt w:val="decimal"/>
      <w:lvlText w:val="%4."/>
      <w:lvlJc w:val="left"/>
      <w:pPr>
        <w:ind w:left="2934" w:hanging="360"/>
      </w:pPr>
    </w:lvl>
    <w:lvl w:ilvl="4" w:tplc="040E0019">
      <w:start w:val="1"/>
      <w:numFmt w:val="lowerLetter"/>
      <w:lvlText w:val="%5."/>
      <w:lvlJc w:val="left"/>
      <w:pPr>
        <w:ind w:left="3654" w:hanging="360"/>
      </w:pPr>
    </w:lvl>
    <w:lvl w:ilvl="5" w:tplc="040E001B">
      <w:start w:val="1"/>
      <w:numFmt w:val="lowerRoman"/>
      <w:lvlText w:val="%6."/>
      <w:lvlJc w:val="right"/>
      <w:pPr>
        <w:ind w:left="4374" w:hanging="180"/>
      </w:pPr>
    </w:lvl>
    <w:lvl w:ilvl="6" w:tplc="040E000F">
      <w:start w:val="1"/>
      <w:numFmt w:val="decimal"/>
      <w:lvlText w:val="%7."/>
      <w:lvlJc w:val="left"/>
      <w:pPr>
        <w:ind w:left="5094" w:hanging="360"/>
      </w:pPr>
    </w:lvl>
    <w:lvl w:ilvl="7" w:tplc="040E0019">
      <w:start w:val="1"/>
      <w:numFmt w:val="lowerLetter"/>
      <w:lvlText w:val="%8."/>
      <w:lvlJc w:val="left"/>
      <w:pPr>
        <w:ind w:left="5814" w:hanging="360"/>
      </w:pPr>
    </w:lvl>
    <w:lvl w:ilvl="8" w:tplc="040E001B">
      <w:start w:val="1"/>
      <w:numFmt w:val="lowerRoman"/>
      <w:lvlText w:val="%9."/>
      <w:lvlJc w:val="right"/>
      <w:pPr>
        <w:ind w:left="6534" w:hanging="180"/>
      </w:pPr>
    </w:lvl>
  </w:abstractNum>
  <w:abstractNum w:abstractNumId="5">
    <w:nsid w:val="23076BC6"/>
    <w:multiLevelType w:val="hybridMultilevel"/>
    <w:tmpl w:val="D1D21E90"/>
    <w:lvl w:ilvl="0" w:tplc="FD28948C">
      <w:start w:val="1"/>
      <w:numFmt w:val="decimal"/>
      <w:lvlText w:val="%1."/>
      <w:lvlJc w:val="left"/>
      <w:pPr>
        <w:ind w:left="720" w:hanging="36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A751696"/>
    <w:multiLevelType w:val="multilevel"/>
    <w:tmpl w:val="3D9602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7C116B8"/>
    <w:multiLevelType w:val="hybridMultilevel"/>
    <w:tmpl w:val="04FEBFB6"/>
    <w:lvl w:ilvl="0" w:tplc="55C62052">
      <w:start w:val="1"/>
      <w:numFmt w:val="decimal"/>
      <w:lvlText w:val="%1)"/>
      <w:lvlJc w:val="left"/>
      <w:pPr>
        <w:tabs>
          <w:tab w:val="num" w:pos="720"/>
        </w:tabs>
        <w:ind w:left="720" w:hanging="360"/>
      </w:pPr>
      <w:rPr>
        <w:rFonts w:ascii="Times New Roman" w:hAnsi="Times New Roman" w:cs="Times New Roman" w:hint="default"/>
        <w:b w:val="0"/>
        <w:bCs w:val="0"/>
        <w:i w:val="0"/>
        <w:iCs w:val="0"/>
        <w:color w:val="auto"/>
      </w:rPr>
    </w:lvl>
    <w:lvl w:ilvl="1" w:tplc="040E0019">
      <w:start w:val="1"/>
      <w:numFmt w:val="lowerLetter"/>
      <w:lvlText w:val="%2."/>
      <w:lvlJc w:val="left"/>
      <w:pPr>
        <w:tabs>
          <w:tab w:val="num" w:pos="1440"/>
        </w:tabs>
        <w:ind w:left="1440" w:hanging="360"/>
      </w:pPr>
    </w:lvl>
    <w:lvl w:ilvl="2" w:tplc="040E0017">
      <w:start w:val="1"/>
      <w:numFmt w:val="lowerLetter"/>
      <w:lvlText w:val="%3)"/>
      <w:lvlJc w:val="left"/>
      <w:pPr>
        <w:tabs>
          <w:tab w:val="num" w:pos="2340"/>
        </w:tabs>
        <w:ind w:left="2340" w:hanging="360"/>
      </w:pPr>
      <w:rPr>
        <w:rFonts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3A9E7C31"/>
    <w:multiLevelType w:val="hybridMultilevel"/>
    <w:tmpl w:val="A8401C68"/>
    <w:lvl w:ilvl="0" w:tplc="C51078B8">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3CAB2F80"/>
    <w:multiLevelType w:val="multilevel"/>
    <w:tmpl w:val="18721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CC10828"/>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
    <w:nsid w:val="40E436FF"/>
    <w:multiLevelType w:val="hybridMultilevel"/>
    <w:tmpl w:val="1AE4E4FA"/>
    <w:lvl w:ilvl="0" w:tplc="CFCE8642">
      <w:start w:val="1"/>
      <w:numFmt w:val="upperRoman"/>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nsid w:val="485105B9"/>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
    <w:nsid w:val="4EA55C5F"/>
    <w:multiLevelType w:val="singleLevel"/>
    <w:tmpl w:val="FDBCC650"/>
    <w:lvl w:ilvl="0">
      <w:start w:val="1"/>
      <w:numFmt w:val="bullet"/>
      <w:lvlText w:val=""/>
      <w:lvlJc w:val="left"/>
      <w:pPr>
        <w:tabs>
          <w:tab w:val="num" w:pos="360"/>
        </w:tabs>
        <w:ind w:left="340" w:hanging="340"/>
      </w:pPr>
      <w:rPr>
        <w:rFonts w:ascii="Symbol" w:hAnsi="Symbol" w:cs="Symbol" w:hint="default"/>
      </w:rPr>
    </w:lvl>
  </w:abstractNum>
  <w:abstractNum w:abstractNumId="14">
    <w:nsid w:val="545B7463"/>
    <w:multiLevelType w:val="hybridMultilevel"/>
    <w:tmpl w:val="8182D03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68149A8"/>
    <w:multiLevelType w:val="hybridMultilevel"/>
    <w:tmpl w:val="CDE67490"/>
    <w:lvl w:ilvl="0" w:tplc="8236CEEC">
      <w:start w:val="3"/>
      <w:numFmt w:val="decimal"/>
      <w:lvlText w:val="%1.)"/>
      <w:lvlJc w:val="left"/>
      <w:pPr>
        <w:tabs>
          <w:tab w:val="num" w:pos="960"/>
        </w:tabs>
        <w:ind w:left="960" w:hanging="60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5E9D7820"/>
    <w:multiLevelType w:val="hybridMultilevel"/>
    <w:tmpl w:val="62E2110C"/>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nsid w:val="66372453"/>
    <w:multiLevelType w:val="hybridMultilevel"/>
    <w:tmpl w:val="E2BE3B6E"/>
    <w:lvl w:ilvl="0" w:tplc="DF0678C0">
      <w:start w:val="5"/>
      <w:numFmt w:val="decimal"/>
      <w:lvlText w:val="%1."/>
      <w:lvlJc w:val="left"/>
      <w:pPr>
        <w:ind w:left="1065" w:hanging="360"/>
      </w:pPr>
      <w:rPr>
        <w:rFonts w:hint="default"/>
      </w:rPr>
    </w:lvl>
    <w:lvl w:ilvl="1" w:tplc="040E0019">
      <w:start w:val="1"/>
      <w:numFmt w:val="lowerLetter"/>
      <w:lvlText w:val="%2."/>
      <w:lvlJc w:val="left"/>
      <w:pPr>
        <w:ind w:left="1785" w:hanging="360"/>
      </w:pPr>
    </w:lvl>
    <w:lvl w:ilvl="2" w:tplc="040E001B">
      <w:start w:val="1"/>
      <w:numFmt w:val="lowerRoman"/>
      <w:lvlText w:val="%3."/>
      <w:lvlJc w:val="right"/>
      <w:pPr>
        <w:ind w:left="2505" w:hanging="180"/>
      </w:pPr>
    </w:lvl>
    <w:lvl w:ilvl="3" w:tplc="040E000F">
      <w:start w:val="1"/>
      <w:numFmt w:val="decimal"/>
      <w:lvlText w:val="%4."/>
      <w:lvlJc w:val="left"/>
      <w:pPr>
        <w:ind w:left="3225" w:hanging="360"/>
      </w:pPr>
    </w:lvl>
    <w:lvl w:ilvl="4" w:tplc="040E0019">
      <w:start w:val="1"/>
      <w:numFmt w:val="lowerLetter"/>
      <w:lvlText w:val="%5."/>
      <w:lvlJc w:val="left"/>
      <w:pPr>
        <w:ind w:left="3945" w:hanging="360"/>
      </w:pPr>
    </w:lvl>
    <w:lvl w:ilvl="5" w:tplc="040E001B">
      <w:start w:val="1"/>
      <w:numFmt w:val="lowerRoman"/>
      <w:lvlText w:val="%6."/>
      <w:lvlJc w:val="right"/>
      <w:pPr>
        <w:ind w:left="4665" w:hanging="180"/>
      </w:pPr>
    </w:lvl>
    <w:lvl w:ilvl="6" w:tplc="040E000F">
      <w:start w:val="1"/>
      <w:numFmt w:val="decimal"/>
      <w:lvlText w:val="%7."/>
      <w:lvlJc w:val="left"/>
      <w:pPr>
        <w:ind w:left="5385" w:hanging="360"/>
      </w:pPr>
    </w:lvl>
    <w:lvl w:ilvl="7" w:tplc="040E0019">
      <w:start w:val="1"/>
      <w:numFmt w:val="lowerLetter"/>
      <w:lvlText w:val="%8."/>
      <w:lvlJc w:val="left"/>
      <w:pPr>
        <w:ind w:left="6105" w:hanging="360"/>
      </w:pPr>
    </w:lvl>
    <w:lvl w:ilvl="8" w:tplc="040E001B">
      <w:start w:val="1"/>
      <w:numFmt w:val="lowerRoman"/>
      <w:lvlText w:val="%9."/>
      <w:lvlJc w:val="right"/>
      <w:pPr>
        <w:ind w:left="6825" w:hanging="180"/>
      </w:pPr>
    </w:lvl>
  </w:abstractNum>
  <w:abstractNum w:abstractNumId="18">
    <w:nsid w:val="67AC0107"/>
    <w:multiLevelType w:val="hybridMultilevel"/>
    <w:tmpl w:val="322C1FA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6D715626"/>
    <w:multiLevelType w:val="hybridMultilevel"/>
    <w:tmpl w:val="DAFC9294"/>
    <w:lvl w:ilvl="0" w:tplc="79E4C07C">
      <w:start w:val="4"/>
      <w:numFmt w:val="bullet"/>
      <w:lvlText w:val="-"/>
      <w:lvlJc w:val="left"/>
      <w:pPr>
        <w:ind w:left="1068" w:hanging="360"/>
      </w:pPr>
      <w:rPr>
        <w:rFonts w:ascii="Calibri" w:eastAsia="Times New Roman" w:hAnsi="Calibri"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cs="Wingdings" w:hint="default"/>
      </w:rPr>
    </w:lvl>
    <w:lvl w:ilvl="3" w:tplc="040E0001">
      <w:start w:val="1"/>
      <w:numFmt w:val="bullet"/>
      <w:lvlText w:val=""/>
      <w:lvlJc w:val="left"/>
      <w:pPr>
        <w:ind w:left="3228" w:hanging="360"/>
      </w:pPr>
      <w:rPr>
        <w:rFonts w:ascii="Symbol" w:hAnsi="Symbol" w:cs="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cs="Wingdings" w:hint="default"/>
      </w:rPr>
    </w:lvl>
    <w:lvl w:ilvl="6" w:tplc="040E0001">
      <w:start w:val="1"/>
      <w:numFmt w:val="bullet"/>
      <w:lvlText w:val=""/>
      <w:lvlJc w:val="left"/>
      <w:pPr>
        <w:ind w:left="5388" w:hanging="360"/>
      </w:pPr>
      <w:rPr>
        <w:rFonts w:ascii="Symbol" w:hAnsi="Symbol" w:cs="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cs="Wingdings" w:hint="default"/>
      </w:rPr>
    </w:lvl>
  </w:abstractNum>
  <w:abstractNum w:abstractNumId="20">
    <w:nsid w:val="6E481C0A"/>
    <w:multiLevelType w:val="hybridMultilevel"/>
    <w:tmpl w:val="E9CE285C"/>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21">
    <w:nsid w:val="6E7A1E6C"/>
    <w:multiLevelType w:val="singleLevel"/>
    <w:tmpl w:val="040E0017"/>
    <w:lvl w:ilvl="0">
      <w:start w:val="1"/>
      <w:numFmt w:val="lowerLetter"/>
      <w:lvlText w:val="%1)"/>
      <w:lvlJc w:val="left"/>
      <w:pPr>
        <w:tabs>
          <w:tab w:val="num" w:pos="540"/>
        </w:tabs>
        <w:ind w:left="540" w:hanging="360"/>
      </w:pPr>
    </w:lvl>
  </w:abstractNum>
  <w:abstractNum w:abstractNumId="22">
    <w:nsid w:val="71F51360"/>
    <w:multiLevelType w:val="hybridMultilevel"/>
    <w:tmpl w:val="52ACFC2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nsid w:val="73E86074"/>
    <w:multiLevelType w:val="hybridMultilevel"/>
    <w:tmpl w:val="F4D41900"/>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nsid w:val="747A2CA7"/>
    <w:multiLevelType w:val="hybridMultilevel"/>
    <w:tmpl w:val="94AC150E"/>
    <w:lvl w:ilvl="0" w:tplc="D41232F0">
      <w:start w:val="1"/>
      <w:numFmt w:val="lowerLetter"/>
      <w:lvlText w:val="%1.)"/>
      <w:lvlJc w:val="left"/>
      <w:pPr>
        <w:ind w:left="780" w:hanging="360"/>
      </w:pPr>
      <w:rPr>
        <w:rFonts w:hint="default"/>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25">
    <w:nsid w:val="7DEC16F8"/>
    <w:multiLevelType w:val="hybridMultilevel"/>
    <w:tmpl w:val="150EFC9C"/>
    <w:lvl w:ilvl="0" w:tplc="040E0017">
      <w:start w:val="1"/>
      <w:numFmt w:val="lowerLetter"/>
      <w:lvlText w:val="%1)"/>
      <w:lvlJc w:val="left"/>
      <w:pPr>
        <w:tabs>
          <w:tab w:val="num" w:pos="720"/>
        </w:tabs>
        <w:ind w:left="720" w:hanging="360"/>
      </w:pPr>
      <w:rPr>
        <w:rFonts w:hint="default"/>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3"/>
  </w:num>
  <w:num w:numId="2">
    <w:abstractNumId w:val="15"/>
  </w:num>
  <w:num w:numId="3">
    <w:abstractNumId w:val="3"/>
  </w:num>
  <w:num w:numId="4">
    <w:abstractNumId w:val="8"/>
  </w:num>
  <w:num w:numId="5">
    <w:abstractNumId w:val="9"/>
  </w:num>
  <w:num w:numId="6">
    <w:abstractNumId w:val="19"/>
  </w:num>
  <w:num w:numId="7">
    <w:abstractNumId w:val="7"/>
  </w:num>
  <w:num w:numId="8">
    <w:abstractNumId w:val="21"/>
  </w:num>
  <w:num w:numId="9">
    <w:abstractNumId w:val="16"/>
  </w:num>
  <w:num w:numId="10">
    <w:abstractNumId w:val="11"/>
  </w:num>
  <w:num w:numId="11">
    <w:abstractNumId w:val="23"/>
  </w:num>
  <w:num w:numId="12">
    <w:abstractNumId w:val="22"/>
  </w:num>
  <w:num w:numId="13">
    <w:abstractNumId w:val="6"/>
  </w:num>
  <w:num w:numId="14">
    <w:abstractNumId w:val="5"/>
  </w:num>
  <w:num w:numId="15">
    <w:abstractNumId w:val="4"/>
  </w:num>
  <w:num w:numId="16">
    <w:abstractNumId w:val="25"/>
  </w:num>
  <w:num w:numId="17">
    <w:abstractNumId w:val="0"/>
  </w:num>
  <w:num w:numId="18">
    <w:abstractNumId w:val="18"/>
  </w:num>
  <w:num w:numId="19">
    <w:abstractNumId w:val="2"/>
  </w:num>
  <w:num w:numId="20">
    <w:abstractNumId w:val="24"/>
  </w:num>
  <w:num w:numId="21">
    <w:abstractNumId w:val="1"/>
  </w:num>
  <w:num w:numId="22">
    <w:abstractNumId w:val="20"/>
  </w:num>
  <w:num w:numId="23">
    <w:abstractNumId w:val="14"/>
  </w:num>
  <w:num w:numId="24">
    <w:abstractNumId w:val="12"/>
  </w:num>
  <w:num w:numId="25">
    <w:abstractNumId w:val="10"/>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6DAF"/>
    <w:rsid w:val="00012ADA"/>
    <w:rsid w:val="00012DDD"/>
    <w:rsid w:val="0003216D"/>
    <w:rsid w:val="00035742"/>
    <w:rsid w:val="00041660"/>
    <w:rsid w:val="00042210"/>
    <w:rsid w:val="0004367B"/>
    <w:rsid w:val="00051250"/>
    <w:rsid w:val="00056727"/>
    <w:rsid w:val="00057059"/>
    <w:rsid w:val="00083D04"/>
    <w:rsid w:val="000A468D"/>
    <w:rsid w:val="000E4BF4"/>
    <w:rsid w:val="001123A7"/>
    <w:rsid w:val="00116182"/>
    <w:rsid w:val="001236D7"/>
    <w:rsid w:val="001238A1"/>
    <w:rsid w:val="00146BE9"/>
    <w:rsid w:val="00152FFB"/>
    <w:rsid w:val="00172DA3"/>
    <w:rsid w:val="001918A8"/>
    <w:rsid w:val="00197523"/>
    <w:rsid w:val="001A6700"/>
    <w:rsid w:val="001B47F8"/>
    <w:rsid w:val="001C088F"/>
    <w:rsid w:val="001E30F7"/>
    <w:rsid w:val="001E3E28"/>
    <w:rsid w:val="001F48DF"/>
    <w:rsid w:val="001F7EA7"/>
    <w:rsid w:val="00207937"/>
    <w:rsid w:val="00226A06"/>
    <w:rsid w:val="00226AFF"/>
    <w:rsid w:val="002340E2"/>
    <w:rsid w:val="00250700"/>
    <w:rsid w:val="00251492"/>
    <w:rsid w:val="00254B95"/>
    <w:rsid w:val="002700F0"/>
    <w:rsid w:val="002742CD"/>
    <w:rsid w:val="00295F04"/>
    <w:rsid w:val="00297360"/>
    <w:rsid w:val="002A3A2D"/>
    <w:rsid w:val="002A6A47"/>
    <w:rsid w:val="002B2B11"/>
    <w:rsid w:val="002C0150"/>
    <w:rsid w:val="002D2EB7"/>
    <w:rsid w:val="002D6079"/>
    <w:rsid w:val="0030230E"/>
    <w:rsid w:val="00311935"/>
    <w:rsid w:val="003201D0"/>
    <w:rsid w:val="00331B38"/>
    <w:rsid w:val="0034172F"/>
    <w:rsid w:val="003436AF"/>
    <w:rsid w:val="00352DAB"/>
    <w:rsid w:val="0035650D"/>
    <w:rsid w:val="003665AA"/>
    <w:rsid w:val="00374666"/>
    <w:rsid w:val="00377528"/>
    <w:rsid w:val="003977C3"/>
    <w:rsid w:val="003B0477"/>
    <w:rsid w:val="003B1D4B"/>
    <w:rsid w:val="003C36CA"/>
    <w:rsid w:val="003E37AD"/>
    <w:rsid w:val="003F0561"/>
    <w:rsid w:val="00400790"/>
    <w:rsid w:val="00403657"/>
    <w:rsid w:val="00412B72"/>
    <w:rsid w:val="00421262"/>
    <w:rsid w:val="00433AFC"/>
    <w:rsid w:val="00435E13"/>
    <w:rsid w:val="00444C68"/>
    <w:rsid w:val="00457207"/>
    <w:rsid w:val="00467329"/>
    <w:rsid w:val="00477048"/>
    <w:rsid w:val="004D2380"/>
    <w:rsid w:val="004D4BD0"/>
    <w:rsid w:val="004D7BB1"/>
    <w:rsid w:val="004E0198"/>
    <w:rsid w:val="004E0AD8"/>
    <w:rsid w:val="004E5204"/>
    <w:rsid w:val="004E560E"/>
    <w:rsid w:val="004F229A"/>
    <w:rsid w:val="00504632"/>
    <w:rsid w:val="0050789A"/>
    <w:rsid w:val="00511A62"/>
    <w:rsid w:val="00520A1B"/>
    <w:rsid w:val="00520DE5"/>
    <w:rsid w:val="005279BA"/>
    <w:rsid w:val="005317C7"/>
    <w:rsid w:val="00535C3A"/>
    <w:rsid w:val="0054675A"/>
    <w:rsid w:val="00554997"/>
    <w:rsid w:val="00556D2B"/>
    <w:rsid w:val="005601D6"/>
    <w:rsid w:val="00565F92"/>
    <w:rsid w:val="00566FF2"/>
    <w:rsid w:val="0058467F"/>
    <w:rsid w:val="0058548C"/>
    <w:rsid w:val="005A0249"/>
    <w:rsid w:val="005A743B"/>
    <w:rsid w:val="005B1353"/>
    <w:rsid w:val="005E454B"/>
    <w:rsid w:val="00620472"/>
    <w:rsid w:val="00624485"/>
    <w:rsid w:val="00635C8B"/>
    <w:rsid w:val="00650741"/>
    <w:rsid w:val="00652191"/>
    <w:rsid w:val="00671F45"/>
    <w:rsid w:val="00677EA5"/>
    <w:rsid w:val="00680732"/>
    <w:rsid w:val="00686E14"/>
    <w:rsid w:val="0069469C"/>
    <w:rsid w:val="0069595C"/>
    <w:rsid w:val="006E450A"/>
    <w:rsid w:val="006E66AC"/>
    <w:rsid w:val="006E683B"/>
    <w:rsid w:val="006F0007"/>
    <w:rsid w:val="0070492F"/>
    <w:rsid w:val="00712359"/>
    <w:rsid w:val="00721036"/>
    <w:rsid w:val="00722591"/>
    <w:rsid w:val="00734756"/>
    <w:rsid w:val="00741136"/>
    <w:rsid w:val="00744EA9"/>
    <w:rsid w:val="00752B96"/>
    <w:rsid w:val="00753AFD"/>
    <w:rsid w:val="00776956"/>
    <w:rsid w:val="007773F9"/>
    <w:rsid w:val="00783ECB"/>
    <w:rsid w:val="007955C3"/>
    <w:rsid w:val="00797FC5"/>
    <w:rsid w:val="007A1083"/>
    <w:rsid w:val="007B31A9"/>
    <w:rsid w:val="007B3BE5"/>
    <w:rsid w:val="007C6DAF"/>
    <w:rsid w:val="007E62E1"/>
    <w:rsid w:val="00803229"/>
    <w:rsid w:val="00803A21"/>
    <w:rsid w:val="0080411C"/>
    <w:rsid w:val="00805B09"/>
    <w:rsid w:val="00812C3F"/>
    <w:rsid w:val="00835DFA"/>
    <w:rsid w:val="00843E50"/>
    <w:rsid w:val="00850D43"/>
    <w:rsid w:val="00851979"/>
    <w:rsid w:val="00856F35"/>
    <w:rsid w:val="008646BA"/>
    <w:rsid w:val="00870F03"/>
    <w:rsid w:val="00871A77"/>
    <w:rsid w:val="008722F6"/>
    <w:rsid w:val="00872FC4"/>
    <w:rsid w:val="00897DB0"/>
    <w:rsid w:val="008A3750"/>
    <w:rsid w:val="008B3DB9"/>
    <w:rsid w:val="008B429E"/>
    <w:rsid w:val="008C0DAC"/>
    <w:rsid w:val="008C3D23"/>
    <w:rsid w:val="008E656D"/>
    <w:rsid w:val="008F4A8F"/>
    <w:rsid w:val="008F5B35"/>
    <w:rsid w:val="00910F8D"/>
    <w:rsid w:val="00931460"/>
    <w:rsid w:val="00937433"/>
    <w:rsid w:val="009448E6"/>
    <w:rsid w:val="009475BD"/>
    <w:rsid w:val="00952FDF"/>
    <w:rsid w:val="009574D0"/>
    <w:rsid w:val="00960C86"/>
    <w:rsid w:val="00971491"/>
    <w:rsid w:val="00982FCC"/>
    <w:rsid w:val="0099084D"/>
    <w:rsid w:val="00993992"/>
    <w:rsid w:val="009964B1"/>
    <w:rsid w:val="009B1985"/>
    <w:rsid w:val="009B1A9D"/>
    <w:rsid w:val="009D7F2D"/>
    <w:rsid w:val="009E267A"/>
    <w:rsid w:val="009E3802"/>
    <w:rsid w:val="009E3E46"/>
    <w:rsid w:val="009F15CC"/>
    <w:rsid w:val="009F23DF"/>
    <w:rsid w:val="00A03A65"/>
    <w:rsid w:val="00A0474D"/>
    <w:rsid w:val="00A04B6B"/>
    <w:rsid w:val="00A20141"/>
    <w:rsid w:val="00A26A00"/>
    <w:rsid w:val="00A475EC"/>
    <w:rsid w:val="00A532C3"/>
    <w:rsid w:val="00A54E4F"/>
    <w:rsid w:val="00A576B8"/>
    <w:rsid w:val="00AB214B"/>
    <w:rsid w:val="00AB4BE9"/>
    <w:rsid w:val="00AC1BBF"/>
    <w:rsid w:val="00AC37E7"/>
    <w:rsid w:val="00AE364C"/>
    <w:rsid w:val="00AE5B40"/>
    <w:rsid w:val="00AF1E71"/>
    <w:rsid w:val="00AF2783"/>
    <w:rsid w:val="00AF3874"/>
    <w:rsid w:val="00AF4668"/>
    <w:rsid w:val="00AF5624"/>
    <w:rsid w:val="00B0422A"/>
    <w:rsid w:val="00B05D43"/>
    <w:rsid w:val="00B11B96"/>
    <w:rsid w:val="00B12ECC"/>
    <w:rsid w:val="00B16D95"/>
    <w:rsid w:val="00B16E2D"/>
    <w:rsid w:val="00B26218"/>
    <w:rsid w:val="00B44847"/>
    <w:rsid w:val="00B4608E"/>
    <w:rsid w:val="00B54F61"/>
    <w:rsid w:val="00B565DC"/>
    <w:rsid w:val="00B76AD4"/>
    <w:rsid w:val="00B824C7"/>
    <w:rsid w:val="00BF687D"/>
    <w:rsid w:val="00C04B99"/>
    <w:rsid w:val="00C1627D"/>
    <w:rsid w:val="00C27B8A"/>
    <w:rsid w:val="00C36E46"/>
    <w:rsid w:val="00C518D3"/>
    <w:rsid w:val="00C51E56"/>
    <w:rsid w:val="00C6398A"/>
    <w:rsid w:val="00C6713C"/>
    <w:rsid w:val="00C67BF6"/>
    <w:rsid w:val="00C74DF4"/>
    <w:rsid w:val="00CA5CD1"/>
    <w:rsid w:val="00CA7DB1"/>
    <w:rsid w:val="00CB2318"/>
    <w:rsid w:val="00CC3B1D"/>
    <w:rsid w:val="00CE45AA"/>
    <w:rsid w:val="00D06201"/>
    <w:rsid w:val="00D22A2F"/>
    <w:rsid w:val="00D25607"/>
    <w:rsid w:val="00D37E5D"/>
    <w:rsid w:val="00D41F97"/>
    <w:rsid w:val="00D509E8"/>
    <w:rsid w:val="00D7123A"/>
    <w:rsid w:val="00D72438"/>
    <w:rsid w:val="00D7309F"/>
    <w:rsid w:val="00D80DFB"/>
    <w:rsid w:val="00D84478"/>
    <w:rsid w:val="00DB141E"/>
    <w:rsid w:val="00DC5321"/>
    <w:rsid w:val="00DD06AA"/>
    <w:rsid w:val="00DE5D1A"/>
    <w:rsid w:val="00DE6979"/>
    <w:rsid w:val="00DF65C7"/>
    <w:rsid w:val="00E333E4"/>
    <w:rsid w:val="00E36180"/>
    <w:rsid w:val="00E37685"/>
    <w:rsid w:val="00E46281"/>
    <w:rsid w:val="00E525B0"/>
    <w:rsid w:val="00E62785"/>
    <w:rsid w:val="00E63893"/>
    <w:rsid w:val="00E75D4B"/>
    <w:rsid w:val="00E81D92"/>
    <w:rsid w:val="00E86A78"/>
    <w:rsid w:val="00E86E0D"/>
    <w:rsid w:val="00E95952"/>
    <w:rsid w:val="00EA2072"/>
    <w:rsid w:val="00EB7E7F"/>
    <w:rsid w:val="00EC7F50"/>
    <w:rsid w:val="00ED18FF"/>
    <w:rsid w:val="00ED2780"/>
    <w:rsid w:val="00ED2E3A"/>
    <w:rsid w:val="00ED3213"/>
    <w:rsid w:val="00EE12A8"/>
    <w:rsid w:val="00EE3435"/>
    <w:rsid w:val="00EE589E"/>
    <w:rsid w:val="00EE6A7D"/>
    <w:rsid w:val="00EF02B3"/>
    <w:rsid w:val="00EF0FD3"/>
    <w:rsid w:val="00EF2E2D"/>
    <w:rsid w:val="00EF4520"/>
    <w:rsid w:val="00EF4757"/>
    <w:rsid w:val="00F123AC"/>
    <w:rsid w:val="00F1334B"/>
    <w:rsid w:val="00F227D1"/>
    <w:rsid w:val="00F237A3"/>
    <w:rsid w:val="00F40AA0"/>
    <w:rsid w:val="00F42B00"/>
    <w:rsid w:val="00F54E1B"/>
    <w:rsid w:val="00F55E2C"/>
    <w:rsid w:val="00F61608"/>
    <w:rsid w:val="00F67B39"/>
    <w:rsid w:val="00F773DD"/>
    <w:rsid w:val="00F823D8"/>
    <w:rsid w:val="00FA2D56"/>
    <w:rsid w:val="00FB4871"/>
    <w:rsid w:val="00FC2106"/>
    <w:rsid w:val="00FC616B"/>
    <w:rsid w:val="00FD5173"/>
    <w:rsid w:val="00FD7636"/>
    <w:rsid w:val="00FE4CC4"/>
    <w:rsid w:val="00FF00A7"/>
    <w:rsid w:val="00FF078C"/>
    <w:rsid w:val="00FF529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DAF"/>
    <w:rPr>
      <w:rFonts w:ascii="Times New Roman" w:eastAsia="Times New Roman" w:hAnsi="Times New Roman"/>
      <w:sz w:val="28"/>
      <w:szCs w:val="28"/>
    </w:rPr>
  </w:style>
  <w:style w:type="paragraph" w:styleId="Heading3">
    <w:name w:val="heading 3"/>
    <w:basedOn w:val="Normal"/>
    <w:link w:val="Heading3Char"/>
    <w:uiPriority w:val="99"/>
    <w:qFormat/>
    <w:rsid w:val="00057059"/>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057059"/>
    <w:rPr>
      <w:rFonts w:ascii="Times New Roman" w:hAnsi="Times New Roman" w:cs="Times New Roman"/>
      <w:b/>
      <w:bCs/>
      <w:sz w:val="27"/>
      <w:szCs w:val="27"/>
      <w:lang w:eastAsia="hu-HU"/>
    </w:rPr>
  </w:style>
  <w:style w:type="paragraph" w:styleId="Footer">
    <w:name w:val="footer"/>
    <w:basedOn w:val="Normal"/>
    <w:link w:val="FooterChar"/>
    <w:uiPriority w:val="99"/>
    <w:rsid w:val="007C6DAF"/>
    <w:pPr>
      <w:tabs>
        <w:tab w:val="center" w:pos="4536"/>
        <w:tab w:val="right" w:pos="9072"/>
      </w:tabs>
    </w:pPr>
  </w:style>
  <w:style w:type="character" w:customStyle="1" w:styleId="FooterChar">
    <w:name w:val="Footer Char"/>
    <w:basedOn w:val="DefaultParagraphFont"/>
    <w:link w:val="Footer"/>
    <w:uiPriority w:val="99"/>
    <w:locked/>
    <w:rsid w:val="007C6DAF"/>
    <w:rPr>
      <w:rFonts w:ascii="Times New Roman" w:hAnsi="Times New Roman" w:cs="Times New Roman"/>
      <w:sz w:val="24"/>
      <w:szCs w:val="24"/>
      <w:lang w:eastAsia="hu-HU"/>
    </w:rPr>
  </w:style>
  <w:style w:type="character" w:styleId="PageNumber">
    <w:name w:val="page number"/>
    <w:basedOn w:val="DefaultParagraphFont"/>
    <w:uiPriority w:val="99"/>
    <w:rsid w:val="007C6DAF"/>
  </w:style>
  <w:style w:type="paragraph" w:styleId="BodyText2">
    <w:name w:val="Body Text 2"/>
    <w:basedOn w:val="Normal"/>
    <w:link w:val="BodyText2Char"/>
    <w:uiPriority w:val="99"/>
    <w:rsid w:val="007C6DAF"/>
    <w:pPr>
      <w:jc w:val="both"/>
    </w:pPr>
    <w:rPr>
      <w:rFonts w:ascii="Tahoma" w:hAnsi="Tahoma" w:cs="Tahoma"/>
      <w:sz w:val="20"/>
      <w:szCs w:val="20"/>
    </w:rPr>
  </w:style>
  <w:style w:type="character" w:customStyle="1" w:styleId="BodyText2Char">
    <w:name w:val="Body Text 2 Char"/>
    <w:basedOn w:val="DefaultParagraphFont"/>
    <w:link w:val="BodyText2"/>
    <w:uiPriority w:val="99"/>
    <w:locked/>
    <w:rsid w:val="007C6DAF"/>
    <w:rPr>
      <w:rFonts w:ascii="Tahoma" w:hAnsi="Tahoma" w:cs="Tahoma"/>
      <w:sz w:val="24"/>
      <w:szCs w:val="24"/>
      <w:lang w:eastAsia="hu-HU"/>
    </w:rPr>
  </w:style>
  <w:style w:type="paragraph" w:styleId="BodyTextIndent">
    <w:name w:val="Body Text Indent"/>
    <w:basedOn w:val="Normal"/>
    <w:link w:val="BodyTextIndentChar"/>
    <w:uiPriority w:val="99"/>
    <w:rsid w:val="007C6DAF"/>
    <w:pPr>
      <w:tabs>
        <w:tab w:val="left" w:pos="600"/>
      </w:tabs>
      <w:ind w:left="600" w:hanging="600"/>
      <w:jc w:val="both"/>
    </w:pPr>
    <w:rPr>
      <w:rFonts w:ascii="Tahoma" w:hAnsi="Tahoma" w:cs="Tahoma"/>
      <w:sz w:val="20"/>
      <w:szCs w:val="20"/>
    </w:rPr>
  </w:style>
  <w:style w:type="character" w:customStyle="1" w:styleId="BodyTextIndentChar">
    <w:name w:val="Body Text Indent Char"/>
    <w:basedOn w:val="DefaultParagraphFont"/>
    <w:link w:val="BodyTextIndent"/>
    <w:uiPriority w:val="99"/>
    <w:locked/>
    <w:rsid w:val="007C6DAF"/>
    <w:rPr>
      <w:rFonts w:ascii="Tahoma" w:hAnsi="Tahoma" w:cs="Tahoma"/>
      <w:sz w:val="24"/>
      <w:szCs w:val="24"/>
      <w:lang w:eastAsia="hu-HU"/>
    </w:rPr>
  </w:style>
  <w:style w:type="paragraph" w:styleId="BodyTextIndent2">
    <w:name w:val="Body Text Indent 2"/>
    <w:basedOn w:val="Normal"/>
    <w:link w:val="BodyTextIndent2Char"/>
    <w:uiPriority w:val="99"/>
    <w:rsid w:val="007C6DAF"/>
    <w:pPr>
      <w:ind w:left="600"/>
      <w:jc w:val="both"/>
    </w:pPr>
    <w:rPr>
      <w:rFonts w:ascii="Tahoma" w:hAnsi="Tahoma" w:cs="Tahoma"/>
      <w:sz w:val="20"/>
      <w:szCs w:val="20"/>
    </w:rPr>
  </w:style>
  <w:style w:type="character" w:customStyle="1" w:styleId="BodyTextIndent2Char">
    <w:name w:val="Body Text Indent 2 Char"/>
    <w:basedOn w:val="DefaultParagraphFont"/>
    <w:link w:val="BodyTextIndent2"/>
    <w:uiPriority w:val="99"/>
    <w:locked/>
    <w:rsid w:val="007C6DAF"/>
    <w:rPr>
      <w:rFonts w:ascii="Tahoma" w:hAnsi="Tahoma" w:cs="Tahoma"/>
      <w:sz w:val="24"/>
      <w:szCs w:val="24"/>
      <w:lang w:eastAsia="hu-HU"/>
    </w:rPr>
  </w:style>
  <w:style w:type="paragraph" w:styleId="Header">
    <w:name w:val="header"/>
    <w:basedOn w:val="Normal"/>
    <w:link w:val="HeaderChar"/>
    <w:uiPriority w:val="99"/>
    <w:rsid w:val="007C6DAF"/>
    <w:pPr>
      <w:tabs>
        <w:tab w:val="center" w:pos="4536"/>
        <w:tab w:val="right" w:pos="9072"/>
      </w:tabs>
    </w:pPr>
  </w:style>
  <w:style w:type="character" w:customStyle="1" w:styleId="HeaderChar">
    <w:name w:val="Header Char"/>
    <w:basedOn w:val="DefaultParagraphFont"/>
    <w:link w:val="Header"/>
    <w:uiPriority w:val="99"/>
    <w:locked/>
    <w:rsid w:val="007C6DAF"/>
    <w:rPr>
      <w:rFonts w:ascii="Times New Roman" w:hAnsi="Times New Roman" w:cs="Times New Roman"/>
      <w:sz w:val="24"/>
      <w:szCs w:val="24"/>
      <w:lang w:eastAsia="hu-HU"/>
    </w:rPr>
  </w:style>
  <w:style w:type="paragraph" w:styleId="BodyText">
    <w:name w:val="Body Text"/>
    <w:basedOn w:val="Normal"/>
    <w:link w:val="BodyTextChar"/>
    <w:uiPriority w:val="99"/>
    <w:rsid w:val="007C6DAF"/>
    <w:pPr>
      <w:spacing w:after="120"/>
    </w:pPr>
    <w:rPr>
      <w:sz w:val="24"/>
      <w:szCs w:val="24"/>
    </w:rPr>
  </w:style>
  <w:style w:type="character" w:customStyle="1" w:styleId="BodyTextChar">
    <w:name w:val="Body Text Char"/>
    <w:basedOn w:val="DefaultParagraphFont"/>
    <w:link w:val="BodyText"/>
    <w:uiPriority w:val="99"/>
    <w:locked/>
    <w:rsid w:val="007C6DAF"/>
    <w:rPr>
      <w:rFonts w:ascii="Times New Roman" w:hAnsi="Times New Roman" w:cs="Times New Roman"/>
      <w:sz w:val="24"/>
      <w:szCs w:val="24"/>
      <w:lang w:eastAsia="hu-HU"/>
    </w:rPr>
  </w:style>
  <w:style w:type="paragraph" w:styleId="ListParagraph">
    <w:name w:val="List Paragraph"/>
    <w:basedOn w:val="Normal"/>
    <w:uiPriority w:val="99"/>
    <w:qFormat/>
    <w:rsid w:val="00B54F61"/>
    <w:pPr>
      <w:ind w:left="720"/>
    </w:pPr>
  </w:style>
  <w:style w:type="paragraph" w:styleId="NormalWeb">
    <w:name w:val="Normal (Web)"/>
    <w:basedOn w:val="Normal"/>
    <w:uiPriority w:val="99"/>
    <w:rsid w:val="00993992"/>
    <w:rPr>
      <w:sz w:val="24"/>
      <w:szCs w:val="24"/>
    </w:rPr>
  </w:style>
  <w:style w:type="paragraph" w:styleId="BodyTextIndent3">
    <w:name w:val="Body Text Indent 3"/>
    <w:basedOn w:val="Normal"/>
    <w:link w:val="BodyTextIndent3Char"/>
    <w:uiPriority w:val="99"/>
    <w:rsid w:val="00FD7636"/>
    <w:pPr>
      <w:overflowPunct w:val="0"/>
      <w:autoSpaceDE w:val="0"/>
      <w:autoSpaceDN w:val="0"/>
      <w:adjustRightInd w:val="0"/>
      <w:spacing w:after="120"/>
      <w:ind w:left="283"/>
      <w:textAlignment w:val="baseline"/>
    </w:pPr>
    <w:rPr>
      <w:sz w:val="16"/>
      <w:szCs w:val="16"/>
    </w:rPr>
  </w:style>
  <w:style w:type="character" w:customStyle="1" w:styleId="BodyTextIndent3Char">
    <w:name w:val="Body Text Indent 3 Char"/>
    <w:basedOn w:val="DefaultParagraphFont"/>
    <w:link w:val="BodyTextIndent3"/>
    <w:uiPriority w:val="99"/>
    <w:locked/>
    <w:rsid w:val="00FD7636"/>
    <w:rPr>
      <w:rFonts w:ascii="Times New Roman" w:hAnsi="Times New Roman" w:cs="Times New Roman"/>
      <w:sz w:val="16"/>
      <w:szCs w:val="16"/>
      <w:lang w:eastAsia="hu-HU"/>
    </w:rPr>
  </w:style>
  <w:style w:type="character" w:styleId="Hyperlink">
    <w:name w:val="Hyperlink"/>
    <w:basedOn w:val="DefaultParagraphFont"/>
    <w:uiPriority w:val="99"/>
    <w:semiHidden/>
    <w:rsid w:val="00057059"/>
    <w:rPr>
      <w:color w:val="0000FF"/>
      <w:u w:val="single"/>
    </w:rPr>
  </w:style>
  <w:style w:type="character" w:styleId="Emphasis">
    <w:name w:val="Emphasis"/>
    <w:basedOn w:val="DefaultParagraphFont"/>
    <w:uiPriority w:val="99"/>
    <w:qFormat/>
    <w:rsid w:val="00057059"/>
    <w:rPr>
      <w:i/>
      <w:iCs/>
    </w:rPr>
  </w:style>
  <w:style w:type="character" w:customStyle="1" w:styleId="apple-converted-space">
    <w:name w:val="apple-converted-space"/>
    <w:basedOn w:val="DefaultParagraphFont"/>
    <w:uiPriority w:val="99"/>
    <w:rsid w:val="00057059"/>
  </w:style>
  <w:style w:type="character" w:styleId="HTMLCite">
    <w:name w:val="HTML Cite"/>
    <w:basedOn w:val="DefaultParagraphFont"/>
    <w:uiPriority w:val="99"/>
    <w:semiHidden/>
    <w:rsid w:val="00057059"/>
    <w:rPr>
      <w:i/>
      <w:iCs/>
    </w:rPr>
  </w:style>
  <w:style w:type="paragraph" w:styleId="BalloonText">
    <w:name w:val="Balloon Text"/>
    <w:basedOn w:val="Normal"/>
    <w:link w:val="BalloonTextChar"/>
    <w:uiPriority w:val="99"/>
    <w:semiHidden/>
    <w:rsid w:val="00152F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2FFB"/>
    <w:rPr>
      <w:rFonts w:ascii="Tahoma" w:hAnsi="Tahoma" w:cs="Tahoma"/>
      <w:sz w:val="16"/>
      <w:szCs w:val="16"/>
      <w:lang w:eastAsia="hu-HU"/>
    </w:rPr>
  </w:style>
  <w:style w:type="character" w:styleId="CommentReference">
    <w:name w:val="annotation reference"/>
    <w:basedOn w:val="DefaultParagraphFont"/>
    <w:uiPriority w:val="99"/>
    <w:semiHidden/>
    <w:rsid w:val="00152FFB"/>
    <w:rPr>
      <w:sz w:val="16"/>
      <w:szCs w:val="16"/>
    </w:rPr>
  </w:style>
  <w:style w:type="paragraph" w:styleId="CommentText">
    <w:name w:val="annotation text"/>
    <w:basedOn w:val="Normal"/>
    <w:link w:val="CommentTextChar"/>
    <w:uiPriority w:val="99"/>
    <w:semiHidden/>
    <w:rsid w:val="00152FFB"/>
    <w:rPr>
      <w:sz w:val="20"/>
      <w:szCs w:val="20"/>
    </w:rPr>
  </w:style>
  <w:style w:type="character" w:customStyle="1" w:styleId="CommentTextChar">
    <w:name w:val="Comment Text Char"/>
    <w:basedOn w:val="DefaultParagraphFont"/>
    <w:link w:val="CommentText"/>
    <w:uiPriority w:val="99"/>
    <w:semiHidden/>
    <w:locked/>
    <w:rsid w:val="00152FFB"/>
    <w:rPr>
      <w:rFonts w:ascii="Times New Roman" w:hAnsi="Times New Roman" w:cs="Times New Roman"/>
      <w:sz w:val="20"/>
      <w:szCs w:val="20"/>
      <w:lang w:eastAsia="hu-HU"/>
    </w:rPr>
  </w:style>
  <w:style w:type="paragraph" w:styleId="CommentSubject">
    <w:name w:val="annotation subject"/>
    <w:basedOn w:val="CommentText"/>
    <w:next w:val="CommentText"/>
    <w:link w:val="CommentSubjectChar"/>
    <w:uiPriority w:val="99"/>
    <w:semiHidden/>
    <w:rsid w:val="00152FFB"/>
    <w:rPr>
      <w:b/>
      <w:bCs/>
    </w:rPr>
  </w:style>
  <w:style w:type="character" w:customStyle="1" w:styleId="CommentSubjectChar">
    <w:name w:val="Comment Subject Char"/>
    <w:basedOn w:val="CommentTextChar"/>
    <w:link w:val="CommentSubject"/>
    <w:uiPriority w:val="99"/>
    <w:semiHidden/>
    <w:locked/>
    <w:rsid w:val="00152FFB"/>
    <w:rPr>
      <w:b/>
      <w:bCs/>
    </w:rPr>
  </w:style>
  <w:style w:type="table" w:styleId="TableGrid">
    <w:name w:val="Table Grid"/>
    <w:basedOn w:val="TableNormal"/>
    <w:uiPriority w:val="99"/>
    <w:rsid w:val="00FC616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51492"/>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994479895">
      <w:marLeft w:val="0"/>
      <w:marRight w:val="0"/>
      <w:marTop w:val="0"/>
      <w:marBottom w:val="0"/>
      <w:divBdr>
        <w:top w:val="none" w:sz="0" w:space="0" w:color="auto"/>
        <w:left w:val="none" w:sz="0" w:space="0" w:color="auto"/>
        <w:bottom w:val="none" w:sz="0" w:space="0" w:color="auto"/>
        <w:right w:val="none" w:sz="0" w:space="0" w:color="auto"/>
      </w:divBdr>
    </w:div>
    <w:div w:id="1994479896">
      <w:marLeft w:val="0"/>
      <w:marRight w:val="0"/>
      <w:marTop w:val="0"/>
      <w:marBottom w:val="0"/>
      <w:divBdr>
        <w:top w:val="none" w:sz="0" w:space="0" w:color="auto"/>
        <w:left w:val="none" w:sz="0" w:space="0" w:color="auto"/>
        <w:bottom w:val="none" w:sz="0" w:space="0" w:color="auto"/>
        <w:right w:val="none" w:sz="0" w:space="0" w:color="auto"/>
      </w:divBdr>
    </w:div>
    <w:div w:id="1994479898">
      <w:marLeft w:val="0"/>
      <w:marRight w:val="0"/>
      <w:marTop w:val="0"/>
      <w:marBottom w:val="0"/>
      <w:divBdr>
        <w:top w:val="none" w:sz="0" w:space="0" w:color="auto"/>
        <w:left w:val="none" w:sz="0" w:space="0" w:color="auto"/>
        <w:bottom w:val="none" w:sz="0" w:space="0" w:color="auto"/>
        <w:right w:val="none" w:sz="0" w:space="0" w:color="auto"/>
      </w:divBdr>
      <w:divsChild>
        <w:div w:id="1994479897">
          <w:marLeft w:val="0"/>
          <w:marRight w:val="0"/>
          <w:marTop w:val="0"/>
          <w:marBottom w:val="0"/>
          <w:divBdr>
            <w:top w:val="none" w:sz="0" w:space="0" w:color="auto"/>
            <w:left w:val="none" w:sz="0" w:space="0" w:color="auto"/>
            <w:bottom w:val="none" w:sz="0" w:space="0" w:color="auto"/>
            <w:right w:val="none" w:sz="0" w:space="0" w:color="auto"/>
          </w:divBdr>
          <w:divsChild>
            <w:div w:id="1994479901">
              <w:marLeft w:val="0"/>
              <w:marRight w:val="0"/>
              <w:marTop w:val="0"/>
              <w:marBottom w:val="0"/>
              <w:divBdr>
                <w:top w:val="none" w:sz="0" w:space="0" w:color="auto"/>
                <w:left w:val="none" w:sz="0" w:space="0" w:color="auto"/>
                <w:bottom w:val="none" w:sz="0" w:space="0" w:color="auto"/>
                <w:right w:val="none" w:sz="0" w:space="0" w:color="auto"/>
              </w:divBdr>
              <w:divsChild>
                <w:div w:id="1994479900">
                  <w:marLeft w:val="45"/>
                  <w:marRight w:val="45"/>
                  <w:marTop w:val="0"/>
                  <w:marBottom w:val="0"/>
                  <w:divBdr>
                    <w:top w:val="none" w:sz="0" w:space="0" w:color="auto"/>
                    <w:left w:val="none" w:sz="0" w:space="0" w:color="auto"/>
                    <w:bottom w:val="none" w:sz="0" w:space="0" w:color="auto"/>
                    <w:right w:val="none" w:sz="0" w:space="0" w:color="auto"/>
                  </w:divBdr>
                  <w:divsChild>
                    <w:div w:id="199447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4589</Words>
  <Characters>31665</Characters>
  <Application>Microsoft Office Outlook</Application>
  <DocSecurity>0</DocSecurity>
  <Lines>0</Lines>
  <Paragraphs>0</Paragraphs>
  <ScaleCrop>false</ScaleCrop>
  <Company>xy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ELLÁTÁSI SZERZŐDÉS</dc:title>
  <dc:subject/>
  <dc:creator>Felhasználó</dc:creator>
  <cp:keywords/>
  <dc:description/>
  <cp:lastModifiedBy>User</cp:lastModifiedBy>
  <cp:revision>2</cp:revision>
  <cp:lastPrinted>2014-06-06T07:56:00Z</cp:lastPrinted>
  <dcterms:created xsi:type="dcterms:W3CDTF">2014-09-24T10:49:00Z</dcterms:created>
  <dcterms:modified xsi:type="dcterms:W3CDTF">2014-09-24T10:49:00Z</dcterms:modified>
</cp:coreProperties>
</file>